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88"/>
        <w:gridCol w:w="7488"/>
      </w:tblGrid>
      <w:tr w:rsidR="005904E5">
        <w:tc>
          <w:tcPr>
            <w:tcW w:w="2088" w:type="dxa"/>
          </w:tcPr>
          <w:p w:rsidR="005904E5" w:rsidRPr="00026F0E" w:rsidRDefault="005904E5" w:rsidP="0030589B">
            <w:pPr>
              <w:jc w:val="center"/>
              <w:rPr>
                <w:sz w:val="20"/>
                <w:szCs w:val="20"/>
              </w:rPr>
            </w:pPr>
          </w:p>
        </w:tc>
        <w:tc>
          <w:tcPr>
            <w:tcW w:w="7488" w:type="dxa"/>
            <w:vAlign w:val="center"/>
          </w:tcPr>
          <w:p w:rsidR="005904E5" w:rsidRDefault="005904E5" w:rsidP="0030589B">
            <w:pPr>
              <w:pStyle w:val="TitleChapter"/>
            </w:pPr>
          </w:p>
        </w:tc>
      </w:tr>
    </w:tbl>
    <w:p w:rsidR="005904E5" w:rsidRDefault="005904E5" w:rsidP="0030589B"/>
    <w:p w:rsidR="005904E5" w:rsidRDefault="005904E5" w:rsidP="0030589B">
      <w:pPr>
        <w:pStyle w:val="TitleChapter"/>
      </w:pPr>
      <w:r>
        <w:t xml:space="preserve">Forest service FIRE AND AVIATION </w:t>
      </w:r>
    </w:p>
    <w:p w:rsidR="005904E5" w:rsidRDefault="005904E5" w:rsidP="0030589B">
      <w:pPr>
        <w:pStyle w:val="TitleChapter"/>
      </w:pPr>
      <w:r>
        <w:t>QUALIFICATIONS Guide</w:t>
      </w:r>
    </w:p>
    <w:p w:rsidR="005904E5" w:rsidRDefault="005904E5" w:rsidP="0030589B">
      <w:pPr>
        <w:pStyle w:val="TitleChapter"/>
        <w:rPr>
          <w:sz w:val="20"/>
        </w:rPr>
      </w:pPr>
    </w:p>
    <w:p w:rsidR="005904E5" w:rsidRDefault="005904E5" w:rsidP="0030589B">
      <w:pPr>
        <w:pStyle w:val="TitleChapter"/>
      </w:pPr>
      <w:r>
        <w:t>chapteR 2, part 2- QUALIFICATIONS AND CERTIFICATION</w:t>
      </w:r>
    </w:p>
    <w:p w:rsidR="005904E5" w:rsidRDefault="005904E5" w:rsidP="0030589B">
      <w:pPr>
        <w:pStyle w:val="TitleChapter"/>
      </w:pPr>
      <w:r>
        <w:t>Technical Specialists</w:t>
      </w:r>
    </w:p>
    <w:p w:rsidR="005904E5" w:rsidRDefault="005904E5" w:rsidP="0030589B">
      <w:pPr>
        <w:pStyle w:val="TitleChapter"/>
        <w:rPr>
          <w:sz w:val="20"/>
          <w:szCs w:val="20"/>
        </w:rPr>
      </w:pPr>
    </w:p>
    <w:p w:rsidR="005904E5" w:rsidRDefault="005904E5" w:rsidP="0030589B">
      <w:pPr>
        <w:pStyle w:val="Categories"/>
        <w:rPr>
          <w:sz w:val="20"/>
          <w:szCs w:val="20"/>
        </w:rPr>
      </w:pPr>
    </w:p>
    <w:p w:rsidR="005904E5" w:rsidRDefault="005904E5" w:rsidP="00B7756E">
      <w:pPr>
        <w:pStyle w:val="Categories"/>
      </w:pPr>
      <w:r>
        <w:t xml:space="preserve">Effective Date:  February 28, 2011, Updated </w:t>
      </w:r>
      <w:r w:rsidR="00346E5A">
        <w:t>4/6/12</w:t>
      </w:r>
    </w:p>
    <w:p w:rsidR="001A5737" w:rsidRDefault="001A5737" w:rsidP="00B7756E">
      <w:pPr>
        <w:pStyle w:val="Categories"/>
      </w:pPr>
    </w:p>
    <w:p w:rsidR="001A5737" w:rsidRDefault="001A5737" w:rsidP="00B7756E">
      <w:pPr>
        <w:pStyle w:val="Categories"/>
      </w:pPr>
    </w:p>
    <w:p w:rsidR="001A5737" w:rsidRDefault="001A5737" w:rsidP="00B7756E">
      <w:pPr>
        <w:pStyle w:val="Categories"/>
      </w:pPr>
      <w:r>
        <w:t xml:space="preserve">Update Includes:  </w:t>
      </w:r>
    </w:p>
    <w:p w:rsidR="001A5737" w:rsidRDefault="00735278" w:rsidP="00735278">
      <w:pPr>
        <w:pStyle w:val="Categories"/>
        <w:numPr>
          <w:ilvl w:val="0"/>
          <w:numId w:val="38"/>
        </w:numPr>
        <w:rPr>
          <w:b w:val="0"/>
        </w:rPr>
      </w:pPr>
      <w:r>
        <w:rPr>
          <w:b w:val="0"/>
        </w:rPr>
        <w:t>Training requirements for Burned Area Emergency Response Specialist</w:t>
      </w:r>
      <w:r w:rsidR="005806F2">
        <w:rPr>
          <w:b w:val="0"/>
        </w:rPr>
        <w:t>-</w:t>
      </w:r>
    </w:p>
    <w:p w:rsidR="00735278" w:rsidRDefault="00735278" w:rsidP="00B7756E">
      <w:pPr>
        <w:pStyle w:val="Categories"/>
        <w:rPr>
          <w:b w:val="0"/>
        </w:rPr>
      </w:pPr>
      <w:r>
        <w:rPr>
          <w:b w:val="0"/>
        </w:rPr>
        <w:tab/>
        <w:t>Removed Burned Area Response Team Training from Required Training</w:t>
      </w:r>
    </w:p>
    <w:p w:rsidR="00735278" w:rsidRDefault="00735278" w:rsidP="00B7756E">
      <w:pPr>
        <w:pStyle w:val="Categories"/>
        <w:rPr>
          <w:b w:val="0"/>
        </w:rPr>
      </w:pPr>
      <w:r>
        <w:rPr>
          <w:b w:val="0"/>
        </w:rPr>
        <w:tab/>
        <w:t>Added Burned Area Response Team Training to Other Training</w:t>
      </w:r>
      <w:r w:rsidR="005806F2">
        <w:rPr>
          <w:b w:val="0"/>
        </w:rPr>
        <w:t>.</w:t>
      </w:r>
    </w:p>
    <w:p w:rsidR="005806F2" w:rsidRPr="00735278" w:rsidRDefault="005806F2" w:rsidP="005806F2">
      <w:pPr>
        <w:pStyle w:val="Categories"/>
        <w:numPr>
          <w:ilvl w:val="0"/>
          <w:numId w:val="38"/>
        </w:numPr>
        <w:rPr>
          <w:b w:val="0"/>
        </w:rPr>
      </w:pPr>
      <w:r>
        <w:rPr>
          <w:b w:val="0"/>
        </w:rPr>
        <w:t>Clarified course requirements for all FEMA ESF positions.</w:t>
      </w:r>
    </w:p>
    <w:p w:rsidR="001A5737" w:rsidRDefault="001A5737" w:rsidP="00B7756E">
      <w:pPr>
        <w:pStyle w:val="Categories"/>
      </w:pPr>
    </w:p>
    <w:p w:rsidR="001A5737" w:rsidRDefault="001A5737" w:rsidP="00B7756E">
      <w:pPr>
        <w:pStyle w:val="Categories"/>
      </w:pPr>
    </w:p>
    <w:p w:rsidR="001A5737" w:rsidRDefault="001A5737" w:rsidP="00B7756E">
      <w:pPr>
        <w:pStyle w:val="Categories"/>
      </w:pPr>
    </w:p>
    <w:p w:rsidR="001A5737" w:rsidRPr="00015A68" w:rsidRDefault="001A5737" w:rsidP="00B7756E">
      <w:pPr>
        <w:pStyle w:val="Categories"/>
        <w:rPr>
          <w:rFonts w:ascii="Times" w:hAnsi="Times"/>
          <w:b w:val="0"/>
        </w:rPr>
      </w:pPr>
    </w:p>
    <w:p w:rsidR="005904E5" w:rsidRPr="002B2961" w:rsidRDefault="005904E5" w:rsidP="003C59C1">
      <w:pPr>
        <w:pStyle w:val="Categories"/>
        <w:rPr>
          <w:rFonts w:ascii="Times" w:hAnsi="Times"/>
          <w:b w:val="0"/>
          <w:color w:val="auto"/>
        </w:rPr>
      </w:pPr>
    </w:p>
    <w:p w:rsidR="005904E5" w:rsidRPr="004E213A" w:rsidRDefault="005904E5" w:rsidP="0030589B">
      <w:pPr>
        <w:pStyle w:val="Categories"/>
        <w:rPr>
          <w:bCs/>
          <w:sz w:val="20"/>
          <w:szCs w:val="20"/>
        </w:rPr>
      </w:pPr>
    </w:p>
    <w:p w:rsidR="005904E5" w:rsidRDefault="005904E5" w:rsidP="00233A31">
      <w:pPr>
        <w:pStyle w:val="Categories"/>
        <w:jc w:val="center"/>
      </w:pPr>
      <w:r>
        <w:t>Table of Contents</w:t>
      </w:r>
    </w:p>
    <w:p w:rsidR="005904E5" w:rsidRPr="00E845C6" w:rsidRDefault="005904E5" w:rsidP="00E845C6"/>
    <w:bookmarkStart w:id="0" w:name="_Toc44749921"/>
    <w:bookmarkStart w:id="1" w:name="_Toc45421301"/>
    <w:bookmarkStart w:id="2" w:name="_Toc72293309"/>
    <w:p w:rsidR="005904E5" w:rsidRPr="005320BF" w:rsidRDefault="005904E5" w:rsidP="0049289A">
      <w:pPr>
        <w:pStyle w:val="TOC2"/>
        <w:rPr>
          <w:rFonts w:ascii="Times New Roman" w:hAnsi="Times New Roman"/>
          <w:color w:val="000000"/>
        </w:rPr>
      </w:pPr>
      <w:r w:rsidRPr="005320BF">
        <w:rPr>
          <w:color w:val="000000"/>
        </w:rPr>
        <w:fldChar w:fldCharType="begin"/>
      </w:r>
      <w:r w:rsidRPr="005320BF">
        <w:rPr>
          <w:color w:val="000000"/>
        </w:rPr>
        <w:instrText xml:space="preserve"> TOC \o "1-3" \h \z \u </w:instrText>
      </w:r>
      <w:r w:rsidRPr="005320BF">
        <w:rPr>
          <w:color w:val="000000"/>
        </w:rPr>
        <w:fldChar w:fldCharType="separate"/>
      </w:r>
      <w:hyperlink w:anchor="_Toc182880708" w:history="1">
        <w:r>
          <w:rPr>
            <w:rStyle w:val="Hyperlink"/>
            <w:color w:val="000000"/>
          </w:rPr>
          <w:t>2.7</w:t>
        </w:r>
        <w:r w:rsidRPr="005320BF">
          <w:rPr>
            <w:rStyle w:val="Hyperlink"/>
            <w:color w:val="000000"/>
          </w:rPr>
          <w:t xml:space="preserve"> - Technical Specialist Position Qualifications</w:t>
        </w:r>
        <w:r w:rsidRPr="005320BF">
          <w:rPr>
            <w:webHidden/>
            <w:color w:val="000000"/>
          </w:rPr>
          <w:tab/>
        </w:r>
        <w:r w:rsidRPr="005320BF">
          <w:rPr>
            <w:webHidden/>
            <w:color w:val="000000"/>
          </w:rPr>
          <w:fldChar w:fldCharType="begin"/>
        </w:r>
        <w:r w:rsidRPr="005320BF">
          <w:rPr>
            <w:webHidden/>
            <w:color w:val="000000"/>
          </w:rPr>
          <w:instrText xml:space="preserve"> PAGEREF _Toc182880708 \h </w:instrText>
        </w:r>
        <w:r w:rsidRPr="005320BF">
          <w:rPr>
            <w:webHidden/>
            <w:color w:val="000000"/>
          </w:rPr>
        </w:r>
        <w:r w:rsidRPr="005320BF">
          <w:rPr>
            <w:webHidden/>
            <w:color w:val="000000"/>
          </w:rPr>
          <w:fldChar w:fldCharType="separate"/>
        </w:r>
        <w:r>
          <w:rPr>
            <w:webHidden/>
            <w:color w:val="000000"/>
          </w:rPr>
          <w:t>2</w:t>
        </w:r>
        <w:r w:rsidRPr="005320BF">
          <w:rPr>
            <w:webHidden/>
            <w:color w:val="000000"/>
          </w:rPr>
          <w:fldChar w:fldCharType="end"/>
        </w:r>
      </w:hyperlink>
    </w:p>
    <w:p w:rsidR="005904E5" w:rsidRDefault="005904E5" w:rsidP="00233A31">
      <w:pPr>
        <w:rPr>
          <w:noProof/>
        </w:rPr>
      </w:pPr>
      <w:r w:rsidRPr="005320BF">
        <w:rPr>
          <w:color w:val="000000"/>
        </w:rPr>
        <w:fldChar w:fldCharType="end"/>
      </w:r>
    </w:p>
    <w:p w:rsidR="005904E5" w:rsidRPr="007D1391" w:rsidRDefault="005904E5" w:rsidP="0016466D">
      <w:pPr>
        <w:pStyle w:val="Heading2"/>
        <w:spacing w:line="480" w:lineRule="auto"/>
      </w:pPr>
      <w:r>
        <w:br w:type="page"/>
      </w:r>
      <w:bookmarkStart w:id="3" w:name="_Toc182880708"/>
      <w:r>
        <w:lastRenderedPageBreak/>
        <w:t>2.7</w:t>
      </w:r>
      <w:r w:rsidRPr="007D1391">
        <w:rPr>
          <w:rFonts w:eastAsia="MS Mincho"/>
        </w:rPr>
        <w:t xml:space="preserve"> </w:t>
      </w:r>
      <w:r>
        <w:rPr>
          <w:rFonts w:eastAsia="MS Mincho"/>
        </w:rPr>
        <w:t>-</w:t>
      </w:r>
      <w:r w:rsidRPr="007D1391">
        <w:rPr>
          <w:rFonts w:eastAsia="MS Mincho"/>
        </w:rPr>
        <w:t xml:space="preserve"> </w:t>
      </w:r>
      <w:r>
        <w:t>Technical Specialist Position Qualifications</w:t>
      </w:r>
      <w:bookmarkEnd w:id="3"/>
    </w:p>
    <w:p w:rsidR="005904E5" w:rsidRPr="004E213A" w:rsidRDefault="005904E5" w:rsidP="0016466D">
      <w:pPr>
        <w:spacing w:line="480" w:lineRule="auto"/>
        <w:rPr>
          <w:rFonts w:eastAsia="MS Mincho"/>
          <w:sz w:val="20"/>
          <w:szCs w:val="20"/>
        </w:rPr>
      </w:pPr>
    </w:p>
    <w:p w:rsidR="005904E5" w:rsidRDefault="005904E5" w:rsidP="0016466D">
      <w:pPr>
        <w:spacing w:line="480" w:lineRule="auto"/>
        <w:rPr>
          <w:rFonts w:eastAsia="MS Mincho"/>
        </w:rPr>
      </w:pPr>
      <w:bookmarkStart w:id="4" w:name="_Toc72293310"/>
      <w:bookmarkEnd w:id="0"/>
      <w:bookmarkEnd w:id="1"/>
      <w:bookmarkEnd w:id="2"/>
      <w:r w:rsidRPr="00B51F54">
        <w:rPr>
          <w:rFonts w:eastAsia="MS Mincho"/>
        </w:rPr>
        <w:t>Ea</w:t>
      </w:r>
      <w:r w:rsidRPr="0082185E">
        <w:rPr>
          <w:rFonts w:eastAsia="MS Mincho"/>
        </w:rPr>
        <w:t xml:space="preserve">ch agency is tasked by the NWCG </w:t>
      </w:r>
      <w:r>
        <w:rPr>
          <w:rFonts w:eastAsia="MS Mincho"/>
        </w:rPr>
        <w:t xml:space="preserve">Operations and Workforce Development Committee (OWDC) </w:t>
      </w:r>
      <w:r w:rsidRPr="0082185E">
        <w:rPr>
          <w:rFonts w:eastAsia="MS Mincho"/>
        </w:rPr>
        <w:t xml:space="preserve">with establishing minimum certification and qualifications standards for </w:t>
      </w:r>
      <w:r>
        <w:rPr>
          <w:rFonts w:eastAsia="MS Mincho"/>
        </w:rPr>
        <w:t>t</w:t>
      </w:r>
      <w:r w:rsidRPr="0082185E">
        <w:rPr>
          <w:rFonts w:eastAsia="MS Mincho"/>
        </w:rPr>
        <w:t xml:space="preserve">echnical </w:t>
      </w:r>
      <w:r>
        <w:rPr>
          <w:rFonts w:eastAsia="MS Mincho"/>
        </w:rPr>
        <w:t>s</w:t>
      </w:r>
      <w:r w:rsidRPr="0082185E">
        <w:rPr>
          <w:rFonts w:eastAsia="MS Mincho"/>
        </w:rPr>
        <w:t xml:space="preserve">pecialist positions.  </w:t>
      </w:r>
      <w:r>
        <w:rPr>
          <w:rFonts w:eastAsia="MS Mincho"/>
        </w:rPr>
        <w:t>Section 2.7</w:t>
      </w:r>
      <w:r w:rsidRPr="0082185E">
        <w:rPr>
          <w:rFonts w:eastAsia="MS Mincho"/>
        </w:rPr>
        <w:t xml:space="preserve"> provides position qualifications including training requirements, experience, physical requirements, and other positions meeting currency requirements for the </w:t>
      </w:r>
      <w:r>
        <w:rPr>
          <w:rFonts w:eastAsia="MS Mincho"/>
        </w:rPr>
        <w:t>t</w:t>
      </w:r>
      <w:r w:rsidRPr="0082185E">
        <w:rPr>
          <w:rFonts w:eastAsia="MS Mincho"/>
        </w:rPr>
        <w:t xml:space="preserve">echnical </w:t>
      </w:r>
      <w:r>
        <w:rPr>
          <w:rFonts w:eastAsia="MS Mincho"/>
        </w:rPr>
        <w:t>s</w:t>
      </w:r>
      <w:r w:rsidRPr="0082185E">
        <w:rPr>
          <w:rFonts w:eastAsia="MS Mincho"/>
        </w:rPr>
        <w:t xml:space="preserve">pecialist </w:t>
      </w:r>
      <w:r>
        <w:rPr>
          <w:rFonts w:eastAsia="MS Mincho"/>
        </w:rPr>
        <w:t>position category.</w:t>
      </w:r>
    </w:p>
    <w:p w:rsidR="005904E5" w:rsidRDefault="005904E5" w:rsidP="0016466D">
      <w:pPr>
        <w:spacing w:line="480" w:lineRule="auto"/>
        <w:rPr>
          <w:rFonts w:eastAsia="MS Mincho"/>
        </w:rPr>
      </w:pPr>
    </w:p>
    <w:p w:rsidR="005904E5" w:rsidRPr="00233A31" w:rsidRDefault="005904E5" w:rsidP="0016466D">
      <w:pPr>
        <w:spacing w:line="480" w:lineRule="auto"/>
        <w:rPr>
          <w:rFonts w:ascii="Times New (W1)" w:eastAsia="MS Mincho" w:hAnsi="Times New (W1)"/>
        </w:rPr>
      </w:pPr>
      <w:r w:rsidRPr="0082185E">
        <w:rPr>
          <w:rFonts w:eastAsia="MS Mincho"/>
        </w:rPr>
        <w:t>NWCG does not provide minimum standards for these positions.  These positions are not contained within the National Wildland Fire Qualification System Guide, 310-1.  A listing of approved titles and position job codes of identified technical specialists can be found on the Incident Qualifications and Certification System website</w:t>
      </w:r>
      <w:r w:rsidRPr="00B51F54">
        <w:rPr>
          <w:rFonts w:eastAsia="MS Mincho"/>
        </w:rPr>
        <w:t xml:space="preserve">:  </w:t>
      </w:r>
      <w:bookmarkEnd w:id="4"/>
      <w:r w:rsidRPr="007F591E">
        <w:rPr>
          <w:rFonts w:ascii="Times" w:eastAsia="MS Mincho" w:hAnsi="Times"/>
          <w:i/>
        </w:rPr>
        <w:fldChar w:fldCharType="begin"/>
      </w:r>
      <w:r w:rsidRPr="007F591E">
        <w:rPr>
          <w:rFonts w:ascii="Times" w:eastAsia="MS Mincho" w:hAnsi="Times"/>
          <w:i/>
        </w:rPr>
        <w:instrText xml:space="preserve"> HYPERLINK "http://iqcs.nwcg.gov/" </w:instrText>
      </w:r>
      <w:r w:rsidRPr="007F591E">
        <w:rPr>
          <w:rFonts w:ascii="Times" w:eastAsia="MS Mincho" w:hAnsi="Times"/>
          <w:i/>
        </w:rPr>
        <w:fldChar w:fldCharType="separate"/>
      </w:r>
      <w:r w:rsidRPr="007F591E">
        <w:rPr>
          <w:rStyle w:val="Hyperlink"/>
          <w:rFonts w:ascii="Times" w:eastAsia="MS Mincho" w:hAnsi="Times"/>
          <w:i/>
        </w:rPr>
        <w:t>http://iqcs.nwcg.gov/</w:t>
      </w:r>
      <w:r w:rsidRPr="007F591E">
        <w:rPr>
          <w:rFonts w:ascii="Times" w:eastAsia="MS Mincho" w:hAnsi="Times"/>
          <w:i/>
        </w:rPr>
        <w:fldChar w:fldCharType="end"/>
      </w:r>
      <w:r w:rsidRPr="004E213A">
        <w:rPr>
          <w:rFonts w:eastAsia="MS Mincho"/>
          <w:b/>
          <w:i/>
        </w:rPr>
        <w:t>.</w:t>
      </w:r>
    </w:p>
    <w:p w:rsidR="005904E5" w:rsidRPr="004E213A" w:rsidRDefault="005904E5" w:rsidP="0016466D">
      <w:pPr>
        <w:spacing w:line="480" w:lineRule="auto"/>
        <w:rPr>
          <w:rFonts w:eastAsia="MS Mincho"/>
          <w:sz w:val="20"/>
          <w:szCs w:val="20"/>
        </w:rPr>
      </w:pPr>
    </w:p>
    <w:p w:rsidR="005904E5" w:rsidRPr="008263F7" w:rsidRDefault="005904E5" w:rsidP="0016466D">
      <w:pPr>
        <w:spacing w:line="480" w:lineRule="auto"/>
        <w:rPr>
          <w:rFonts w:eastAsia="MS Mincho"/>
        </w:rPr>
      </w:pPr>
      <w:r w:rsidRPr="008263F7">
        <w:rPr>
          <w:rFonts w:eastAsia="MS Mincho"/>
        </w:rPr>
        <w:t xml:space="preserve">For positions that do not have a position task book, the </w:t>
      </w:r>
      <w:r w:rsidRPr="004F0CA2">
        <w:rPr>
          <w:rFonts w:ascii="Times" w:eastAsia="MS Mincho" w:hAnsi="Times"/>
          <w:color w:val="000000"/>
        </w:rPr>
        <w:t>Washington Office, Regional or</w:t>
      </w:r>
      <w:r>
        <w:rPr>
          <w:rFonts w:ascii="Times" w:eastAsia="MS Mincho" w:hAnsi="Times"/>
          <w:color w:val="FF0000"/>
        </w:rPr>
        <w:t xml:space="preserve"> </w:t>
      </w:r>
      <w:r w:rsidRPr="008263F7">
        <w:rPr>
          <w:rFonts w:eastAsia="MS Mincho"/>
        </w:rPr>
        <w:t>Forest Qualification Review Committee shall review and recommend to the certifying official an individual's certification and qualification, based on objective factors such as performance evaluations and visual observation of performance of duties of the positions.</w:t>
      </w:r>
    </w:p>
    <w:p w:rsidR="005904E5" w:rsidRPr="00CC25CC" w:rsidRDefault="005904E5" w:rsidP="00676FB5">
      <w:pPr>
        <w:pStyle w:val="Exhibit"/>
        <w:rPr>
          <w:rFonts w:eastAsia="MS Mincho"/>
          <w:b/>
          <w:sz w:val="22"/>
          <w:szCs w:val="22"/>
        </w:rPr>
      </w:pPr>
      <w:r>
        <w:rPr>
          <w:rFonts w:eastAsia="MS Mincho"/>
        </w:rPr>
        <w:br w:type="page"/>
      </w:r>
    </w:p>
    <w:p w:rsidR="005904E5" w:rsidRPr="00CC25CC" w:rsidRDefault="005904E5" w:rsidP="00995B20">
      <w:pPr>
        <w:pStyle w:val="Exhibit"/>
        <w:rPr>
          <w:b/>
          <w:sz w:val="22"/>
          <w:szCs w:val="22"/>
        </w:rPr>
      </w:pPr>
    </w:p>
    <w:p w:rsidR="005904E5" w:rsidRPr="00CC25CC" w:rsidRDefault="005904E5" w:rsidP="00995B20">
      <w:pPr>
        <w:pStyle w:val="Exhibit"/>
        <w:rPr>
          <w:b/>
          <w:sz w:val="22"/>
          <w:szCs w:val="22"/>
        </w:rPr>
      </w:pPr>
      <w:r w:rsidRPr="00CC25CC">
        <w:rPr>
          <w:b/>
          <w:sz w:val="22"/>
          <w:szCs w:val="22"/>
        </w:rPr>
        <w:t>INDEX TO TECHNICAL SPECIALIST POSITIONS AND QUALIFICATIONS</w:t>
      </w:r>
    </w:p>
    <w:p w:rsidR="005904E5" w:rsidRPr="00CC25CC" w:rsidRDefault="005904E5" w:rsidP="00995B20">
      <w:pPr>
        <w:jc w:val="center"/>
        <w:rPr>
          <w:b/>
          <w:sz w:val="22"/>
          <w:szCs w:val="22"/>
          <w:u w:val="single"/>
        </w:rPr>
      </w:pPr>
    </w:p>
    <w:p w:rsidR="005904E5" w:rsidRPr="00CC25CC" w:rsidRDefault="005904E5" w:rsidP="00995B20">
      <w:pPr>
        <w:ind w:left="360"/>
        <w:rPr>
          <w:rFonts w:eastAsia="MS Mincho"/>
          <w:b/>
          <w:sz w:val="22"/>
          <w:szCs w:val="22"/>
          <w:u w:val="single"/>
        </w:rPr>
      </w:pPr>
      <w:r w:rsidRPr="00CC25CC">
        <w:rPr>
          <w:rFonts w:eastAsia="MS Mincho"/>
          <w:b/>
          <w:sz w:val="22"/>
          <w:szCs w:val="22"/>
          <w:u w:val="single"/>
        </w:rPr>
        <w:t xml:space="preserve">Position (Acronym)                                                         </w:t>
      </w:r>
      <w:r>
        <w:rPr>
          <w:rFonts w:eastAsia="MS Mincho"/>
          <w:b/>
          <w:sz w:val="22"/>
          <w:szCs w:val="22"/>
          <w:u w:val="single"/>
        </w:rPr>
        <w:t xml:space="preserve">             </w:t>
      </w:r>
      <w:r w:rsidRPr="00CC25CC">
        <w:rPr>
          <w:rFonts w:eastAsia="MS Mincho"/>
          <w:b/>
          <w:sz w:val="22"/>
          <w:szCs w:val="22"/>
          <w:u w:val="single"/>
        </w:rPr>
        <w:t xml:space="preserve">                                                   Page</w:t>
      </w:r>
    </w:p>
    <w:p w:rsidR="005904E5" w:rsidRPr="00FE3FED" w:rsidRDefault="005904E5" w:rsidP="0049289A">
      <w:pPr>
        <w:pStyle w:val="TOC2"/>
        <w:rPr>
          <w:color w:val="auto"/>
        </w:rPr>
      </w:pPr>
      <w:r w:rsidRPr="00FE3FED">
        <w:rPr>
          <w:rStyle w:val="Hyperlink"/>
          <w:color w:val="auto"/>
          <w:u w:val="none"/>
        </w:rPr>
        <w:t>ACCOUNTING TECHNICIAN (ACCT)</w:t>
      </w:r>
      <w:r w:rsidRPr="00FE3FED">
        <w:rPr>
          <w:webHidden/>
          <w:color w:val="auto"/>
        </w:rPr>
        <w:tab/>
      </w:r>
      <w:r w:rsidRPr="00FE3FED">
        <w:rPr>
          <w:webHidden/>
          <w:color w:val="auto"/>
        </w:rPr>
        <w:fldChar w:fldCharType="begin"/>
      </w:r>
      <w:r w:rsidRPr="00FE3FED">
        <w:rPr>
          <w:webHidden/>
          <w:color w:val="auto"/>
        </w:rPr>
        <w:instrText xml:space="preserve"> PAGEREF _Toc135793624 \h </w:instrText>
      </w:r>
      <w:r w:rsidRPr="00FE3FED">
        <w:rPr>
          <w:webHidden/>
          <w:color w:val="auto"/>
        </w:rPr>
      </w:r>
      <w:r w:rsidRPr="00FE3FED">
        <w:rPr>
          <w:webHidden/>
          <w:color w:val="auto"/>
        </w:rPr>
        <w:fldChar w:fldCharType="separate"/>
      </w:r>
      <w:r>
        <w:rPr>
          <w:webHidden/>
          <w:color w:val="auto"/>
        </w:rPr>
        <w:t>6</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AERIAL OBSERVER (AOBS)</w:t>
      </w:r>
      <w:r w:rsidRPr="00FE3FED">
        <w:rPr>
          <w:webHidden/>
          <w:color w:val="auto"/>
        </w:rPr>
        <w:tab/>
      </w:r>
      <w:r w:rsidRPr="00FE3FED">
        <w:rPr>
          <w:webHidden/>
          <w:color w:val="auto"/>
        </w:rPr>
        <w:fldChar w:fldCharType="begin"/>
      </w:r>
      <w:r w:rsidRPr="00FE3FED">
        <w:rPr>
          <w:webHidden/>
          <w:color w:val="auto"/>
        </w:rPr>
        <w:instrText xml:space="preserve"> PAGEREF _Toc135793625 \h </w:instrText>
      </w:r>
      <w:r w:rsidRPr="00FE3FED">
        <w:rPr>
          <w:webHidden/>
          <w:color w:val="auto"/>
        </w:rPr>
      </w:r>
      <w:r w:rsidRPr="00FE3FED">
        <w:rPr>
          <w:webHidden/>
          <w:color w:val="auto"/>
        </w:rPr>
        <w:fldChar w:fldCharType="separate"/>
      </w:r>
      <w:r>
        <w:rPr>
          <w:webHidden/>
          <w:color w:val="auto"/>
        </w:rPr>
        <w:t>7</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AGENCY AVIATION MILITARY LIAISON (AAML)</w:t>
      </w:r>
      <w:r w:rsidRPr="00FE3FED">
        <w:rPr>
          <w:webHidden/>
          <w:color w:val="auto"/>
        </w:rPr>
        <w:tab/>
      </w:r>
      <w:r w:rsidRPr="00FE3FED">
        <w:rPr>
          <w:webHidden/>
          <w:color w:val="auto"/>
        </w:rPr>
        <w:fldChar w:fldCharType="begin"/>
      </w:r>
      <w:r w:rsidRPr="00FE3FED">
        <w:rPr>
          <w:webHidden/>
          <w:color w:val="auto"/>
        </w:rPr>
        <w:instrText xml:space="preserve"> PAGEREF _Toc135793626 \h </w:instrText>
      </w:r>
      <w:r w:rsidRPr="00FE3FED">
        <w:rPr>
          <w:webHidden/>
          <w:color w:val="auto"/>
        </w:rPr>
      </w:r>
      <w:r w:rsidRPr="00FE3FED">
        <w:rPr>
          <w:webHidden/>
          <w:color w:val="auto"/>
        </w:rPr>
        <w:fldChar w:fldCharType="separate"/>
      </w:r>
      <w:r>
        <w:rPr>
          <w:webHidden/>
          <w:color w:val="auto"/>
        </w:rPr>
        <w:t>8</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AIRTANKER BASE MANAGER (ATBM)</w:t>
      </w:r>
      <w:r w:rsidRPr="00FE3FED">
        <w:rPr>
          <w:webHidden/>
          <w:color w:val="auto"/>
        </w:rPr>
        <w:tab/>
      </w:r>
      <w:r w:rsidRPr="00FE3FED">
        <w:rPr>
          <w:webHidden/>
          <w:color w:val="auto"/>
        </w:rPr>
        <w:fldChar w:fldCharType="begin"/>
      </w:r>
      <w:r w:rsidRPr="00FE3FED">
        <w:rPr>
          <w:webHidden/>
          <w:color w:val="auto"/>
        </w:rPr>
        <w:instrText xml:space="preserve"> PAGEREF _Toc135793627 \h </w:instrText>
      </w:r>
      <w:r w:rsidRPr="00FE3FED">
        <w:rPr>
          <w:webHidden/>
          <w:color w:val="auto"/>
        </w:rPr>
      </w:r>
      <w:r w:rsidRPr="00FE3FED">
        <w:rPr>
          <w:webHidden/>
          <w:color w:val="auto"/>
        </w:rPr>
        <w:fldChar w:fldCharType="separate"/>
      </w:r>
      <w:r>
        <w:rPr>
          <w:webHidden/>
          <w:color w:val="auto"/>
        </w:rPr>
        <w:t>9</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AIRCRAFT TIMEKEEPER (ATIM)</w:t>
      </w:r>
      <w:r w:rsidRPr="00FE3FED">
        <w:rPr>
          <w:webHidden/>
          <w:color w:val="auto"/>
        </w:rPr>
        <w:tab/>
      </w:r>
      <w:r w:rsidRPr="00FE3FED">
        <w:rPr>
          <w:webHidden/>
          <w:color w:val="auto"/>
        </w:rPr>
        <w:fldChar w:fldCharType="begin"/>
      </w:r>
      <w:r w:rsidRPr="00FE3FED">
        <w:rPr>
          <w:webHidden/>
          <w:color w:val="auto"/>
        </w:rPr>
        <w:instrText xml:space="preserve"> PAGEREF _Toc135793628 \h </w:instrText>
      </w:r>
      <w:r w:rsidRPr="00FE3FED">
        <w:rPr>
          <w:webHidden/>
          <w:color w:val="auto"/>
        </w:rPr>
      </w:r>
      <w:r w:rsidRPr="00FE3FED">
        <w:rPr>
          <w:webHidden/>
          <w:color w:val="auto"/>
        </w:rPr>
        <w:fldChar w:fldCharType="separate"/>
      </w:r>
      <w:r>
        <w:rPr>
          <w:webHidden/>
          <w:color w:val="auto"/>
        </w:rPr>
        <w:t>10</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ASSISTANT CACHE MANAGER (ACMR)</w:t>
      </w:r>
      <w:r w:rsidRPr="00FE3FED">
        <w:rPr>
          <w:webHidden/>
          <w:color w:val="auto"/>
        </w:rPr>
        <w:tab/>
      </w:r>
      <w:r w:rsidRPr="00FE3FED">
        <w:rPr>
          <w:webHidden/>
          <w:color w:val="auto"/>
        </w:rPr>
        <w:fldChar w:fldCharType="begin"/>
      </w:r>
      <w:r w:rsidRPr="00FE3FED">
        <w:rPr>
          <w:webHidden/>
          <w:color w:val="auto"/>
        </w:rPr>
        <w:instrText xml:space="preserve"> PAGEREF _Toc135793629 \h </w:instrText>
      </w:r>
      <w:r w:rsidRPr="00FE3FED">
        <w:rPr>
          <w:webHidden/>
          <w:color w:val="auto"/>
        </w:rPr>
      </w:r>
      <w:r w:rsidRPr="00FE3FED">
        <w:rPr>
          <w:webHidden/>
          <w:color w:val="auto"/>
        </w:rPr>
        <w:fldChar w:fldCharType="separate"/>
      </w:r>
      <w:r>
        <w:rPr>
          <w:webHidden/>
          <w:color w:val="auto"/>
        </w:rPr>
        <w:t>11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BATTALION MILITARY LIAISON (BNML)</w:t>
      </w:r>
      <w:r w:rsidRPr="00FE3FED">
        <w:rPr>
          <w:webHidden/>
          <w:color w:val="auto"/>
        </w:rPr>
        <w:tab/>
      </w:r>
      <w:r w:rsidRPr="00FE3FED">
        <w:rPr>
          <w:webHidden/>
          <w:color w:val="auto"/>
        </w:rPr>
        <w:fldChar w:fldCharType="begin"/>
      </w:r>
      <w:r w:rsidRPr="00FE3FED">
        <w:rPr>
          <w:webHidden/>
          <w:color w:val="auto"/>
        </w:rPr>
        <w:instrText xml:space="preserve"> PAGEREF _Toc135793630 \h </w:instrText>
      </w:r>
      <w:r w:rsidRPr="00FE3FED">
        <w:rPr>
          <w:webHidden/>
          <w:color w:val="auto"/>
        </w:rPr>
      </w:r>
      <w:r w:rsidRPr="00FE3FED">
        <w:rPr>
          <w:webHidden/>
          <w:color w:val="auto"/>
        </w:rPr>
        <w:fldChar w:fldCharType="separate"/>
      </w:r>
      <w:r>
        <w:rPr>
          <w:webHidden/>
          <w:color w:val="auto"/>
        </w:rPr>
        <w:t>12</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BURNED AREA EMERGENCY RESPONSE SPECIALIST (BAES)</w:t>
      </w:r>
      <w:r>
        <w:rPr>
          <w:rStyle w:val="Hyperlink"/>
          <w:color w:val="auto"/>
          <w:u w:val="none"/>
        </w:rPr>
        <w:t>……………………………..1</w:t>
      </w:r>
      <w:hyperlink w:anchor="_Toc135793630" w:history="1">
        <w:r>
          <w:rPr>
            <w:webHidden/>
            <w:color w:val="auto"/>
          </w:rPr>
          <w:t>3</w:t>
        </w:r>
      </w:hyperlink>
    </w:p>
    <w:p w:rsidR="005904E5" w:rsidRPr="00FE3FED" w:rsidRDefault="005904E5" w:rsidP="0049289A">
      <w:pPr>
        <w:pStyle w:val="TOC2"/>
        <w:rPr>
          <w:color w:val="auto"/>
        </w:rPr>
      </w:pPr>
      <w:r w:rsidRPr="00FE3FED">
        <w:rPr>
          <w:rStyle w:val="Hyperlink"/>
          <w:color w:val="auto"/>
          <w:u w:val="none"/>
        </w:rPr>
        <w:t>BUYING TEAM LEADER (BUYL)</w:t>
      </w:r>
      <w:r w:rsidRPr="00FE3FED">
        <w:rPr>
          <w:webHidden/>
          <w:color w:val="auto"/>
        </w:rPr>
        <w:tab/>
      </w:r>
      <w:r w:rsidRPr="00FE3FED">
        <w:rPr>
          <w:webHidden/>
          <w:color w:val="auto"/>
        </w:rPr>
        <w:fldChar w:fldCharType="begin"/>
      </w:r>
      <w:r w:rsidRPr="00FE3FED">
        <w:rPr>
          <w:webHidden/>
          <w:color w:val="auto"/>
        </w:rPr>
        <w:instrText xml:space="preserve"> PAGEREF _Toc135793632 \h </w:instrText>
      </w:r>
      <w:r w:rsidRPr="00FE3FED">
        <w:rPr>
          <w:webHidden/>
          <w:color w:val="auto"/>
        </w:rPr>
      </w:r>
      <w:r w:rsidRPr="00FE3FED">
        <w:rPr>
          <w:webHidden/>
          <w:color w:val="auto"/>
        </w:rPr>
        <w:fldChar w:fldCharType="separate"/>
      </w:r>
      <w:r>
        <w:rPr>
          <w:webHidden/>
          <w:color w:val="auto"/>
        </w:rPr>
        <w:t>14</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BUYING TEAM MEMBER (BUYM)</w:t>
      </w:r>
      <w:r w:rsidRPr="00FE3FED">
        <w:rPr>
          <w:webHidden/>
          <w:color w:val="auto"/>
        </w:rPr>
        <w:tab/>
      </w:r>
      <w:r w:rsidRPr="00FE3FED">
        <w:rPr>
          <w:webHidden/>
          <w:color w:val="auto"/>
        </w:rPr>
        <w:fldChar w:fldCharType="begin"/>
      </w:r>
      <w:r w:rsidRPr="00FE3FED">
        <w:rPr>
          <w:webHidden/>
          <w:color w:val="auto"/>
        </w:rPr>
        <w:instrText xml:space="preserve"> PAGEREF _Toc135793633 \h </w:instrText>
      </w:r>
      <w:r w:rsidRPr="00FE3FED">
        <w:rPr>
          <w:webHidden/>
          <w:color w:val="auto"/>
        </w:rPr>
      </w:r>
      <w:r w:rsidRPr="00FE3FED">
        <w:rPr>
          <w:webHidden/>
          <w:color w:val="auto"/>
        </w:rPr>
        <w:fldChar w:fldCharType="separate"/>
      </w:r>
      <w:r>
        <w:rPr>
          <w:webHidden/>
          <w:color w:val="auto"/>
        </w:rPr>
        <w:t>15</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CACHE DEMOBILIZATION SPECIALIST (CDSP)</w:t>
      </w:r>
      <w:r w:rsidRPr="00FE3FED">
        <w:rPr>
          <w:webHidden/>
          <w:color w:val="auto"/>
        </w:rPr>
        <w:tab/>
      </w:r>
      <w:r w:rsidRPr="00FE3FED">
        <w:rPr>
          <w:webHidden/>
          <w:color w:val="auto"/>
        </w:rPr>
        <w:fldChar w:fldCharType="begin"/>
      </w:r>
      <w:r w:rsidRPr="00FE3FED">
        <w:rPr>
          <w:webHidden/>
          <w:color w:val="auto"/>
        </w:rPr>
        <w:instrText xml:space="preserve"> PAGEREF _Toc135793634 \h </w:instrText>
      </w:r>
      <w:r w:rsidRPr="00FE3FED">
        <w:rPr>
          <w:webHidden/>
          <w:color w:val="auto"/>
        </w:rPr>
      </w:r>
      <w:r w:rsidRPr="00FE3FED">
        <w:rPr>
          <w:webHidden/>
          <w:color w:val="auto"/>
        </w:rPr>
        <w:fldChar w:fldCharType="separate"/>
      </w:r>
      <w:r>
        <w:rPr>
          <w:webHidden/>
          <w:color w:val="auto"/>
        </w:rPr>
        <w:t>16</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CACHE SUPPLY CLERK (CASC)</w:t>
      </w:r>
      <w:r w:rsidRPr="00FE3FED">
        <w:rPr>
          <w:webHidden/>
          <w:color w:val="auto"/>
        </w:rPr>
        <w:tab/>
        <w:t>1</w:t>
      </w:r>
      <w:r>
        <w:rPr>
          <w:webHidden/>
          <w:color w:val="auto"/>
        </w:rPr>
        <w:t>7</w:t>
      </w:r>
    </w:p>
    <w:p w:rsidR="005904E5" w:rsidRPr="00FE3FED" w:rsidRDefault="005904E5" w:rsidP="0049289A">
      <w:pPr>
        <w:pStyle w:val="TOC2"/>
        <w:rPr>
          <w:color w:val="auto"/>
        </w:rPr>
      </w:pPr>
      <w:r w:rsidRPr="00FE3FED">
        <w:rPr>
          <w:rStyle w:val="Hyperlink"/>
          <w:rFonts w:cs="Times"/>
          <w:color w:val="auto"/>
          <w:u w:val="none"/>
        </w:rPr>
        <w:t>CACHE (SUPPLY) CLERK, SUPERVISORY (CAST)</w:t>
      </w:r>
      <w:r w:rsidRPr="00FE3FED">
        <w:rPr>
          <w:webHidden/>
          <w:color w:val="auto"/>
        </w:rPr>
        <w:tab/>
        <w:t>1</w:t>
      </w:r>
      <w:r>
        <w:rPr>
          <w:webHidden/>
          <w:color w:val="auto"/>
        </w:rPr>
        <w:t>8</w:t>
      </w:r>
    </w:p>
    <w:p w:rsidR="005904E5" w:rsidRPr="00FE3FED" w:rsidRDefault="005904E5" w:rsidP="0049289A">
      <w:pPr>
        <w:pStyle w:val="TOC2"/>
        <w:rPr>
          <w:color w:val="auto"/>
        </w:rPr>
      </w:pPr>
      <w:r w:rsidRPr="00FE3FED">
        <w:rPr>
          <w:rStyle w:val="Hyperlink"/>
          <w:rFonts w:cs="Times"/>
          <w:color w:val="auto"/>
          <w:u w:val="none"/>
        </w:rPr>
        <w:t>CAMP CREW BOSS (CACB)</w:t>
      </w:r>
      <w:r w:rsidRPr="00FE3FED">
        <w:rPr>
          <w:webHidden/>
          <w:color w:val="auto"/>
        </w:rPr>
        <w:tab/>
      </w:r>
      <w:r>
        <w:rPr>
          <w:webHidden/>
          <w:color w:val="auto"/>
        </w:rPr>
        <w:t>19</w:t>
      </w:r>
    </w:p>
    <w:p w:rsidR="005904E5" w:rsidRPr="00FE3FED" w:rsidRDefault="005904E5" w:rsidP="0049289A">
      <w:pPr>
        <w:pStyle w:val="TOC2"/>
        <w:rPr>
          <w:color w:val="auto"/>
        </w:rPr>
      </w:pPr>
      <w:r w:rsidRPr="00FE3FED">
        <w:rPr>
          <w:rStyle w:val="Hyperlink"/>
          <w:rFonts w:cs="Times"/>
          <w:color w:val="auto"/>
          <w:u w:val="none"/>
        </w:rPr>
        <w:t>COMMUNICATIONS COORDINATOR (COMC)</w:t>
      </w:r>
      <w:r w:rsidRPr="00FE3FED">
        <w:rPr>
          <w:webHidden/>
          <w:color w:val="auto"/>
        </w:rPr>
        <w:tab/>
      </w:r>
      <w:r w:rsidRPr="00FE3FED">
        <w:rPr>
          <w:webHidden/>
          <w:color w:val="auto"/>
        </w:rPr>
        <w:fldChar w:fldCharType="begin"/>
      </w:r>
      <w:r w:rsidRPr="00FE3FED">
        <w:rPr>
          <w:webHidden/>
          <w:color w:val="auto"/>
        </w:rPr>
        <w:instrText xml:space="preserve"> PAGEREF _Toc135793638 \h </w:instrText>
      </w:r>
      <w:r w:rsidRPr="00FE3FED">
        <w:rPr>
          <w:webHidden/>
          <w:color w:val="auto"/>
        </w:rPr>
      </w:r>
      <w:r w:rsidRPr="00FE3FED">
        <w:rPr>
          <w:webHidden/>
          <w:color w:val="auto"/>
        </w:rPr>
        <w:fldChar w:fldCharType="separate"/>
      </w:r>
      <w:r>
        <w:rPr>
          <w:webHidden/>
          <w:color w:val="auto"/>
        </w:rPr>
        <w:t>20</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CONTRACTING OFFICER (CONO)</w:t>
      </w:r>
      <w:r w:rsidRPr="00FE3FED">
        <w:rPr>
          <w:webHidden/>
          <w:color w:val="auto"/>
        </w:rPr>
        <w:tab/>
      </w:r>
      <w:r w:rsidRPr="00FE3FED">
        <w:rPr>
          <w:webHidden/>
          <w:color w:val="auto"/>
        </w:rPr>
        <w:fldChar w:fldCharType="begin"/>
      </w:r>
      <w:r w:rsidRPr="00FE3FED">
        <w:rPr>
          <w:webHidden/>
          <w:color w:val="auto"/>
        </w:rPr>
        <w:instrText xml:space="preserve"> PAGEREF _Toc135793639 \h </w:instrText>
      </w:r>
      <w:r w:rsidRPr="00FE3FED">
        <w:rPr>
          <w:webHidden/>
          <w:color w:val="auto"/>
        </w:rPr>
      </w:r>
      <w:r w:rsidRPr="00FE3FED">
        <w:rPr>
          <w:webHidden/>
          <w:color w:val="auto"/>
        </w:rPr>
        <w:fldChar w:fldCharType="separate"/>
      </w:r>
      <w:r>
        <w:rPr>
          <w:webHidden/>
          <w:color w:val="auto"/>
        </w:rPr>
        <w:t>21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COMPUTER COORDINATOR (COCO)</w:t>
      </w:r>
      <w:r w:rsidRPr="00FE3FED">
        <w:rPr>
          <w:webHidden/>
          <w:color w:val="auto"/>
        </w:rPr>
        <w:tab/>
      </w:r>
      <w:r w:rsidRPr="00FE3FED">
        <w:rPr>
          <w:webHidden/>
          <w:color w:val="auto"/>
        </w:rPr>
        <w:fldChar w:fldCharType="begin"/>
      </w:r>
      <w:r w:rsidRPr="00FE3FED">
        <w:rPr>
          <w:webHidden/>
          <w:color w:val="auto"/>
        </w:rPr>
        <w:instrText xml:space="preserve"> PAGEREF _Toc135793640 \h </w:instrText>
      </w:r>
      <w:r w:rsidRPr="00FE3FED">
        <w:rPr>
          <w:webHidden/>
          <w:color w:val="auto"/>
        </w:rPr>
      </w:r>
      <w:r w:rsidRPr="00FE3FED">
        <w:rPr>
          <w:webHidden/>
          <w:color w:val="auto"/>
        </w:rPr>
        <w:fldChar w:fldCharType="separate"/>
      </w:r>
      <w:r>
        <w:rPr>
          <w:webHidden/>
          <w:color w:val="auto"/>
        </w:rPr>
        <w:t>22</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COMPUTER DATA ENTRY RECORDER (CDER)</w:t>
      </w:r>
      <w:r w:rsidRPr="00FE3FED">
        <w:rPr>
          <w:webHidden/>
          <w:color w:val="auto"/>
        </w:rPr>
        <w:tab/>
      </w:r>
      <w:r w:rsidRPr="00FE3FED">
        <w:rPr>
          <w:webHidden/>
          <w:color w:val="auto"/>
        </w:rPr>
        <w:fldChar w:fldCharType="begin"/>
      </w:r>
      <w:r w:rsidRPr="00FE3FED">
        <w:rPr>
          <w:webHidden/>
          <w:color w:val="auto"/>
        </w:rPr>
        <w:instrText xml:space="preserve"> PAGEREF _Toc135793641 \h </w:instrText>
      </w:r>
      <w:r w:rsidRPr="00FE3FED">
        <w:rPr>
          <w:webHidden/>
          <w:color w:val="auto"/>
        </w:rPr>
      </w:r>
      <w:r w:rsidRPr="00FE3FED">
        <w:rPr>
          <w:webHidden/>
          <w:color w:val="auto"/>
        </w:rPr>
        <w:fldChar w:fldCharType="separate"/>
      </w:r>
      <w:r>
        <w:rPr>
          <w:webHidden/>
          <w:color w:val="auto"/>
        </w:rPr>
        <w:t>23</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COMPUTER SPECIALIST (CTSP)</w:t>
      </w:r>
      <w:r w:rsidRPr="00FE3FED">
        <w:rPr>
          <w:webHidden/>
          <w:color w:val="auto"/>
        </w:rPr>
        <w:tab/>
      </w:r>
      <w:r w:rsidRPr="00FE3FED">
        <w:rPr>
          <w:webHidden/>
          <w:color w:val="auto"/>
        </w:rPr>
        <w:fldChar w:fldCharType="begin"/>
      </w:r>
      <w:r w:rsidRPr="00FE3FED">
        <w:rPr>
          <w:webHidden/>
          <w:color w:val="auto"/>
        </w:rPr>
        <w:instrText xml:space="preserve"> PAGEREF _Toc135793642 \h </w:instrText>
      </w:r>
      <w:r w:rsidRPr="00FE3FED">
        <w:rPr>
          <w:webHidden/>
          <w:color w:val="auto"/>
        </w:rPr>
      </w:r>
      <w:r w:rsidRPr="00FE3FED">
        <w:rPr>
          <w:webHidden/>
          <w:color w:val="auto"/>
        </w:rPr>
        <w:fldChar w:fldCharType="separate"/>
      </w:r>
      <w:r>
        <w:rPr>
          <w:webHidden/>
          <w:color w:val="auto"/>
        </w:rPr>
        <w:t>24</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CONTRACTING OFFICER'S TECHNICAL REPRESENTATIVE (COTR)</w:t>
      </w:r>
      <w:r w:rsidRPr="00FE3FED">
        <w:rPr>
          <w:webHidden/>
          <w:color w:val="auto"/>
        </w:rPr>
        <w:tab/>
      </w:r>
      <w:r w:rsidRPr="00FE3FED">
        <w:rPr>
          <w:webHidden/>
          <w:color w:val="auto"/>
        </w:rPr>
        <w:fldChar w:fldCharType="begin"/>
      </w:r>
      <w:r w:rsidRPr="00FE3FED">
        <w:rPr>
          <w:webHidden/>
          <w:color w:val="auto"/>
        </w:rPr>
        <w:instrText xml:space="preserve"> PAGEREF _Toc135793643 \h </w:instrText>
      </w:r>
      <w:r w:rsidRPr="00FE3FED">
        <w:rPr>
          <w:webHidden/>
          <w:color w:val="auto"/>
        </w:rPr>
      </w:r>
      <w:r w:rsidRPr="00FE3FED">
        <w:rPr>
          <w:webHidden/>
          <w:color w:val="auto"/>
        </w:rPr>
        <w:fldChar w:fldCharType="separate"/>
      </w:r>
      <w:r>
        <w:rPr>
          <w:webHidden/>
          <w:color w:val="auto"/>
        </w:rPr>
        <w:t>25</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DOZER OPERATOR (DZOP)</w:t>
      </w:r>
      <w:r w:rsidRPr="00FE3FED">
        <w:rPr>
          <w:webHidden/>
          <w:color w:val="auto"/>
        </w:rPr>
        <w:tab/>
      </w:r>
      <w:r w:rsidRPr="00FE3FED">
        <w:rPr>
          <w:webHidden/>
          <w:color w:val="auto"/>
        </w:rPr>
        <w:fldChar w:fldCharType="begin"/>
      </w:r>
      <w:r w:rsidRPr="00FE3FED">
        <w:rPr>
          <w:webHidden/>
          <w:color w:val="auto"/>
        </w:rPr>
        <w:instrText xml:space="preserve"> PAGEREF _Toc135793644 \h </w:instrText>
      </w:r>
      <w:r w:rsidRPr="00FE3FED">
        <w:rPr>
          <w:webHidden/>
          <w:color w:val="auto"/>
        </w:rPr>
      </w:r>
      <w:r w:rsidRPr="00FE3FED">
        <w:rPr>
          <w:webHidden/>
          <w:color w:val="auto"/>
        </w:rPr>
        <w:fldChar w:fldCharType="separate"/>
      </w:r>
      <w:r>
        <w:rPr>
          <w:webHidden/>
          <w:color w:val="auto"/>
        </w:rPr>
        <w:t>26</w:t>
      </w:r>
      <w:r w:rsidRPr="00FE3FED">
        <w:rPr>
          <w:webHidden/>
          <w:color w:val="auto"/>
        </w:rPr>
        <w:fldChar w:fldCharType="end"/>
      </w:r>
    </w:p>
    <w:p w:rsidR="005904E5" w:rsidRPr="00FE3FED" w:rsidRDefault="005904E5" w:rsidP="0049289A">
      <w:pPr>
        <w:pStyle w:val="TOC2"/>
        <w:rPr>
          <w:rStyle w:val="Hyperlink"/>
          <w:webHidden/>
          <w:color w:val="auto"/>
          <w:u w:val="none"/>
        </w:rPr>
      </w:pPr>
      <w:r w:rsidRPr="00FE3FED">
        <w:rPr>
          <w:rStyle w:val="Hyperlink"/>
          <w:color w:val="auto"/>
          <w:u w:val="none"/>
        </w:rPr>
        <w:t>DOZER OPERATOR INITIAL ATTACK (DZIA)</w:t>
      </w:r>
      <w:r w:rsidRPr="00FE3FED">
        <w:rPr>
          <w:rStyle w:val="Hyperlink"/>
          <w:webHidden/>
          <w:color w:val="auto"/>
          <w:u w:val="none"/>
        </w:rPr>
        <w:tab/>
      </w:r>
      <w:r>
        <w:rPr>
          <w:rStyle w:val="Hyperlink"/>
          <w:webHidden/>
          <w:color w:val="auto"/>
          <w:u w:val="none"/>
        </w:rPr>
        <w:t>27</w:t>
      </w:r>
    </w:p>
    <w:p w:rsidR="005904E5" w:rsidRDefault="005904E5" w:rsidP="00BB508E">
      <w:pPr>
        <w:ind w:left="360"/>
        <w:rPr>
          <w:rStyle w:val="Hyperlink"/>
          <w:rFonts w:ascii="Times" w:hAnsi="Times"/>
          <w:color w:val="auto"/>
          <w:sz w:val="22"/>
          <w:szCs w:val="22"/>
          <w:u w:val="none"/>
        </w:rPr>
      </w:pPr>
      <w:r w:rsidRPr="00FE3FED">
        <w:rPr>
          <w:rStyle w:val="Hyperlink"/>
          <w:rFonts w:ascii="Times" w:hAnsi="Times"/>
          <w:color w:val="auto"/>
          <w:sz w:val="22"/>
          <w:szCs w:val="22"/>
          <w:u w:val="none"/>
        </w:rPr>
        <w:t>EMERGENCY MEDICAL TECHNICIAN (EMT</w:t>
      </w:r>
      <w:r>
        <w:rPr>
          <w:rStyle w:val="Hyperlink"/>
          <w:rFonts w:ascii="Times" w:hAnsi="Times"/>
          <w:color w:val="auto"/>
          <w:sz w:val="22"/>
          <w:szCs w:val="22"/>
          <w:u w:val="none"/>
        </w:rPr>
        <w:t>B</w:t>
      </w:r>
      <w:r w:rsidRPr="00FE3FED">
        <w:rPr>
          <w:rStyle w:val="Hyperlink"/>
          <w:rFonts w:ascii="Times" w:hAnsi="Times"/>
          <w:color w:val="auto"/>
          <w:sz w:val="22"/>
          <w:szCs w:val="22"/>
          <w:u w:val="none"/>
        </w:rPr>
        <w:t>)</w:t>
      </w:r>
      <w:r>
        <w:rPr>
          <w:rStyle w:val="Hyperlink"/>
          <w:rFonts w:ascii="Times" w:hAnsi="Times"/>
          <w:color w:val="auto"/>
          <w:sz w:val="22"/>
          <w:szCs w:val="22"/>
          <w:u w:val="none"/>
        </w:rPr>
        <w:t>…..……………………………………………28</w:t>
      </w:r>
    </w:p>
    <w:p w:rsidR="005904E5" w:rsidRPr="00FE3FED" w:rsidRDefault="005904E5" w:rsidP="00BB508E">
      <w:pPr>
        <w:ind w:left="360"/>
        <w:rPr>
          <w:rStyle w:val="Hyperlink"/>
          <w:color w:val="auto"/>
          <w:u w:val="none"/>
        </w:rPr>
      </w:pPr>
      <w:r w:rsidRPr="00FE3FED">
        <w:rPr>
          <w:rStyle w:val="Hyperlink"/>
          <w:color w:val="auto"/>
          <w:u w:val="none"/>
        </w:rPr>
        <w:t xml:space="preserve">EMERGENCY MEDICAL TECHNICIAN </w:t>
      </w:r>
      <w:proofErr w:type="gramStart"/>
      <w:r w:rsidRPr="00FE3FED">
        <w:rPr>
          <w:rStyle w:val="Hyperlink"/>
          <w:color w:val="auto"/>
          <w:u w:val="none"/>
        </w:rPr>
        <w:t>ADVANCED(</w:t>
      </w:r>
      <w:proofErr w:type="gramEnd"/>
      <w:r w:rsidRPr="00FE3FED">
        <w:rPr>
          <w:rStyle w:val="Hyperlink"/>
          <w:color w:val="auto"/>
          <w:u w:val="none"/>
        </w:rPr>
        <w:t>EMT</w:t>
      </w:r>
      <w:r>
        <w:rPr>
          <w:rStyle w:val="Hyperlink"/>
          <w:color w:val="auto"/>
          <w:u w:val="none"/>
        </w:rPr>
        <w:t>I</w:t>
      </w:r>
      <w:r w:rsidRPr="00FE3FED">
        <w:rPr>
          <w:rStyle w:val="Hyperlink"/>
          <w:color w:val="auto"/>
          <w:u w:val="none"/>
        </w:rPr>
        <w:t>)</w:t>
      </w:r>
      <w:r>
        <w:rPr>
          <w:rStyle w:val="Hyperlink"/>
          <w:webHidden/>
          <w:color w:val="auto"/>
          <w:u w:val="none"/>
        </w:rPr>
        <w:t>………..………………..29</w:t>
      </w:r>
    </w:p>
    <w:p w:rsidR="005904E5" w:rsidRPr="00FE3FED" w:rsidRDefault="005904E5" w:rsidP="0049289A">
      <w:pPr>
        <w:pStyle w:val="TOC2"/>
        <w:rPr>
          <w:color w:val="auto"/>
        </w:rPr>
      </w:pPr>
      <w:r w:rsidRPr="00FE3FED">
        <w:rPr>
          <w:webHidden/>
          <w:color w:val="auto"/>
        </w:rPr>
        <w:t>EMERGENCY MEDICAL TECHNICIAN PARAMEDIC (EMTP)</w:t>
      </w:r>
      <w:r w:rsidRPr="00FE3FED">
        <w:rPr>
          <w:rStyle w:val="Hyperlink"/>
          <w:webHidden/>
          <w:color w:val="auto"/>
          <w:u w:val="none"/>
        </w:rPr>
        <w:tab/>
      </w:r>
      <w:r>
        <w:rPr>
          <w:rStyle w:val="Hyperlink"/>
          <w:webHidden/>
          <w:color w:val="auto"/>
          <w:u w:val="none"/>
        </w:rPr>
        <w:t>30</w:t>
      </w:r>
    </w:p>
    <w:p w:rsidR="005904E5" w:rsidRPr="00FE3FED" w:rsidRDefault="005904E5" w:rsidP="0049289A">
      <w:pPr>
        <w:pStyle w:val="TOC2"/>
        <w:rPr>
          <w:color w:val="auto"/>
        </w:rPr>
      </w:pPr>
      <w:r w:rsidRPr="00FE3FED">
        <w:rPr>
          <w:rStyle w:val="Hyperlink"/>
          <w:color w:val="auto"/>
          <w:u w:val="none"/>
        </w:rPr>
        <w:t>ENGINE OPERATION (ENOP)</w:t>
      </w:r>
      <w:r w:rsidRPr="00FE3FED">
        <w:rPr>
          <w:rStyle w:val="Hyperlink"/>
          <w:webHidden/>
          <w:color w:val="auto"/>
          <w:u w:val="none"/>
        </w:rPr>
        <w:tab/>
      </w:r>
      <w:r>
        <w:rPr>
          <w:rStyle w:val="Hyperlink"/>
          <w:webHidden/>
          <w:color w:val="auto"/>
          <w:u w:val="none"/>
        </w:rPr>
        <w:t>31</w:t>
      </w:r>
    </w:p>
    <w:p w:rsidR="005904E5" w:rsidRPr="00FE3FED" w:rsidRDefault="005904E5" w:rsidP="0049289A">
      <w:pPr>
        <w:pStyle w:val="TOC2"/>
        <w:rPr>
          <w:color w:val="auto"/>
        </w:rPr>
      </w:pPr>
      <w:r w:rsidRPr="00FE3FED">
        <w:rPr>
          <w:rStyle w:val="Hyperlink"/>
          <w:color w:val="auto"/>
          <w:u w:val="none"/>
        </w:rPr>
        <w:t>FALLER CLASS A (FALA)</w:t>
      </w:r>
      <w:r w:rsidRPr="00FE3FED">
        <w:rPr>
          <w:webHidden/>
          <w:color w:val="auto"/>
        </w:rPr>
        <w:tab/>
      </w:r>
      <w:r>
        <w:rPr>
          <w:webHidden/>
          <w:color w:val="auto"/>
        </w:rPr>
        <w:t>32</w:t>
      </w:r>
    </w:p>
    <w:p w:rsidR="005904E5" w:rsidRPr="00FE3FED" w:rsidRDefault="005904E5" w:rsidP="0049289A">
      <w:pPr>
        <w:pStyle w:val="TOC2"/>
        <w:rPr>
          <w:color w:val="auto"/>
        </w:rPr>
      </w:pPr>
      <w:r w:rsidRPr="00FE3FED">
        <w:rPr>
          <w:rStyle w:val="Hyperlink"/>
          <w:color w:val="auto"/>
          <w:u w:val="none"/>
        </w:rPr>
        <w:t>FALLER CLASS B (FALB)</w:t>
      </w:r>
      <w:r w:rsidRPr="00FE3FED">
        <w:rPr>
          <w:webHidden/>
          <w:color w:val="auto"/>
        </w:rPr>
        <w:tab/>
      </w:r>
      <w:r w:rsidRPr="00FE3FED">
        <w:rPr>
          <w:webHidden/>
          <w:color w:val="auto"/>
        </w:rPr>
        <w:fldChar w:fldCharType="begin"/>
      </w:r>
      <w:r w:rsidRPr="00FE3FED">
        <w:rPr>
          <w:webHidden/>
          <w:color w:val="auto"/>
        </w:rPr>
        <w:instrText xml:space="preserve"> PAGEREF _Toc135793652 \h </w:instrText>
      </w:r>
      <w:r w:rsidRPr="00FE3FED">
        <w:rPr>
          <w:webHidden/>
          <w:color w:val="auto"/>
        </w:rPr>
      </w:r>
      <w:r w:rsidRPr="00FE3FED">
        <w:rPr>
          <w:webHidden/>
          <w:color w:val="auto"/>
        </w:rPr>
        <w:fldChar w:fldCharType="separate"/>
      </w:r>
      <w:r>
        <w:rPr>
          <w:webHidden/>
          <w:color w:val="auto"/>
        </w:rPr>
        <w:t>33</w:t>
      </w:r>
      <w:r w:rsidRPr="00FE3FED">
        <w:rPr>
          <w:webHidden/>
          <w:color w:val="auto"/>
        </w:rPr>
        <w:fldChar w:fldCharType="end"/>
      </w:r>
    </w:p>
    <w:p w:rsidR="005904E5" w:rsidRPr="00FE3FED" w:rsidRDefault="005904E5" w:rsidP="0049289A">
      <w:pPr>
        <w:pStyle w:val="TOC2"/>
        <w:rPr>
          <w:rStyle w:val="Hyperlink"/>
          <w:color w:val="auto"/>
          <w:u w:val="none"/>
        </w:rPr>
      </w:pPr>
      <w:r w:rsidRPr="00FE3FED">
        <w:rPr>
          <w:rStyle w:val="Hyperlink"/>
          <w:color w:val="auto"/>
          <w:u w:val="none"/>
        </w:rPr>
        <w:t>FALLER CLASS C (FALC)</w:t>
      </w:r>
      <w:r w:rsidRPr="00FE3FED">
        <w:rPr>
          <w:webHidden/>
          <w:color w:val="auto"/>
        </w:rPr>
        <w:tab/>
      </w:r>
      <w:r>
        <w:rPr>
          <w:webHidden/>
          <w:color w:val="auto"/>
        </w:rPr>
        <w:t>34</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PRIMARY LEADER (ESFL)</w:t>
      </w:r>
      <w:r w:rsidRPr="00FE3FED">
        <w:rPr>
          <w:webHidden/>
          <w:color w:val="auto"/>
        </w:rPr>
        <w:tab/>
      </w:r>
      <w:r>
        <w:rPr>
          <w:webHidden/>
          <w:color w:val="auto"/>
        </w:rPr>
        <w:t>35</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WILDERNESS SUPPORT (ESFW)</w:t>
      </w:r>
      <w:r w:rsidRPr="00FE3FED">
        <w:rPr>
          <w:webHidden/>
          <w:color w:val="auto"/>
        </w:rPr>
        <w:tab/>
      </w:r>
      <w:r>
        <w:rPr>
          <w:webHidden/>
          <w:color w:val="auto"/>
        </w:rPr>
        <w:t>36</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STRUCTURE SUPPORT (ESFS)</w:t>
      </w:r>
      <w:r w:rsidRPr="00FE3FED">
        <w:rPr>
          <w:webHidden/>
          <w:color w:val="auto"/>
        </w:rPr>
        <w:tab/>
        <w:t>3</w:t>
      </w:r>
      <w:r>
        <w:rPr>
          <w:webHidden/>
          <w:color w:val="auto"/>
        </w:rPr>
        <w:t>7</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ADMINISTRATIVE SUPPORT (ESFA)</w:t>
      </w:r>
      <w:r w:rsidRPr="00FE3FED">
        <w:rPr>
          <w:webHidden/>
          <w:color w:val="auto"/>
        </w:rPr>
        <w:tab/>
        <w:t>3</w:t>
      </w:r>
      <w:r>
        <w:rPr>
          <w:webHidden/>
          <w:color w:val="auto"/>
        </w:rPr>
        <w:t>8</w:t>
      </w:r>
    </w:p>
    <w:p w:rsidR="005904E5" w:rsidRPr="00FE3FED" w:rsidRDefault="005904E5" w:rsidP="0049289A">
      <w:pPr>
        <w:pStyle w:val="TOC2"/>
        <w:rPr>
          <w:rStyle w:val="Hyperlink"/>
          <w:color w:val="auto"/>
          <w:u w:val="none"/>
        </w:rPr>
      </w:pPr>
      <w:r w:rsidRPr="00FE3FED">
        <w:rPr>
          <w:rStyle w:val="Hyperlink"/>
          <w:color w:val="auto"/>
          <w:u w:val="none"/>
        </w:rPr>
        <w:t>FIRE CACHE MANAGER (FCMG)</w:t>
      </w:r>
      <w:r w:rsidRPr="00FE3FED">
        <w:rPr>
          <w:rStyle w:val="Hyperlink"/>
          <w:webHidden/>
          <w:color w:val="auto"/>
          <w:u w:val="none"/>
        </w:rPr>
        <w:tab/>
      </w:r>
      <w:r>
        <w:rPr>
          <w:rStyle w:val="Hyperlink"/>
          <w:webHidden/>
          <w:color w:val="auto"/>
          <w:u w:val="none"/>
        </w:rPr>
        <w:t>39</w:t>
      </w:r>
    </w:p>
    <w:p w:rsidR="005904E5" w:rsidRPr="00FE3FED" w:rsidRDefault="005904E5" w:rsidP="0049289A">
      <w:pPr>
        <w:pStyle w:val="TOC2"/>
        <w:rPr>
          <w:rStyle w:val="Hyperlink"/>
          <w:color w:val="auto"/>
          <w:u w:val="none"/>
        </w:rPr>
      </w:pPr>
      <w:r w:rsidRPr="00FE3FED">
        <w:rPr>
          <w:rStyle w:val="Hyperlink"/>
          <w:rFonts w:cs="Times"/>
          <w:color w:val="auto"/>
          <w:u w:val="none"/>
        </w:rPr>
        <w:t>FIRELINE EXPLOSIVES ADVISOR (FLEA)</w:t>
      </w:r>
      <w:r w:rsidRPr="00FE3FED">
        <w:rPr>
          <w:rStyle w:val="Hyperlink"/>
          <w:webHidden/>
          <w:color w:val="auto"/>
          <w:u w:val="none"/>
        </w:rPr>
        <w:tab/>
      </w:r>
      <w:r>
        <w:rPr>
          <w:rStyle w:val="Hyperlink"/>
          <w:webHidden/>
          <w:color w:val="auto"/>
          <w:u w:val="none"/>
        </w:rPr>
        <w:t>40</w:t>
      </w:r>
    </w:p>
    <w:p w:rsidR="005904E5" w:rsidRPr="00FE3FED" w:rsidRDefault="005904E5" w:rsidP="0049289A">
      <w:pPr>
        <w:pStyle w:val="TOC2"/>
        <w:rPr>
          <w:color w:val="auto"/>
        </w:rPr>
      </w:pPr>
      <w:r w:rsidRPr="00FE3FED">
        <w:rPr>
          <w:rStyle w:val="Hyperlink"/>
          <w:color w:val="auto"/>
          <w:u w:val="none"/>
        </w:rPr>
        <w:t>FIRELINE EXPLOSIVES BLASTER (FLEB)</w:t>
      </w:r>
      <w:r w:rsidRPr="00FE3FED">
        <w:rPr>
          <w:webHidden/>
          <w:color w:val="auto"/>
        </w:rPr>
        <w:tab/>
      </w:r>
      <w:r>
        <w:rPr>
          <w:webHidden/>
          <w:color w:val="auto"/>
        </w:rPr>
        <w:t>41</w:t>
      </w:r>
    </w:p>
    <w:p w:rsidR="005904E5" w:rsidRPr="00FE3FED" w:rsidRDefault="005904E5" w:rsidP="0049289A">
      <w:pPr>
        <w:pStyle w:val="TOC2"/>
        <w:rPr>
          <w:color w:val="auto"/>
        </w:rPr>
      </w:pPr>
      <w:r w:rsidRPr="00FE3FED">
        <w:rPr>
          <w:rStyle w:val="Hyperlink"/>
          <w:color w:val="auto"/>
          <w:u w:val="none"/>
        </w:rPr>
        <w:t>FIRELINE EXPLOSIVES CREWMEMBER (FLEC)</w:t>
      </w:r>
      <w:r w:rsidRPr="00FE3FED">
        <w:rPr>
          <w:webHidden/>
          <w:color w:val="auto"/>
        </w:rPr>
        <w:tab/>
      </w:r>
      <w:r>
        <w:rPr>
          <w:webHidden/>
          <w:color w:val="auto"/>
        </w:rPr>
        <w:t>42</w:t>
      </w:r>
    </w:p>
    <w:p w:rsidR="005904E5" w:rsidRPr="00FE3FED" w:rsidRDefault="005904E5" w:rsidP="0049289A">
      <w:pPr>
        <w:pStyle w:val="TOC2"/>
        <w:rPr>
          <w:color w:val="auto"/>
        </w:rPr>
      </w:pPr>
      <w:r w:rsidRPr="00FE3FED">
        <w:rPr>
          <w:rStyle w:val="Hyperlink"/>
          <w:color w:val="auto"/>
          <w:u w:val="none"/>
        </w:rPr>
        <w:t>FIXED WING BASE MANAGER (FWBM)</w:t>
      </w:r>
      <w:r w:rsidRPr="00FE3FED">
        <w:rPr>
          <w:webHidden/>
          <w:color w:val="auto"/>
        </w:rPr>
        <w:tab/>
      </w:r>
      <w:r>
        <w:rPr>
          <w:webHidden/>
          <w:color w:val="auto"/>
        </w:rPr>
        <w:t>43</w:t>
      </w:r>
    </w:p>
    <w:p w:rsidR="005904E5" w:rsidRPr="00FE3FED" w:rsidRDefault="005904E5" w:rsidP="0049289A">
      <w:pPr>
        <w:pStyle w:val="TOC2"/>
        <w:rPr>
          <w:color w:val="auto"/>
        </w:rPr>
      </w:pPr>
      <w:r w:rsidRPr="00FE3FED">
        <w:rPr>
          <w:rStyle w:val="Hyperlink"/>
          <w:color w:val="auto"/>
          <w:u w:val="none"/>
        </w:rPr>
        <w:t>FIXED WING PARKING TENDER (FWPT)</w:t>
      </w:r>
      <w:r w:rsidRPr="00FE3FED">
        <w:rPr>
          <w:webHidden/>
          <w:color w:val="auto"/>
        </w:rPr>
        <w:tab/>
      </w:r>
      <w:r>
        <w:rPr>
          <w:webHidden/>
          <w:color w:val="auto"/>
        </w:rPr>
        <w:t>44</w:t>
      </w:r>
    </w:p>
    <w:p w:rsidR="005904E5" w:rsidRPr="00FE3FED" w:rsidRDefault="005904E5" w:rsidP="0049289A">
      <w:pPr>
        <w:pStyle w:val="TOC2"/>
        <w:rPr>
          <w:color w:val="auto"/>
        </w:rPr>
      </w:pPr>
      <w:r w:rsidRPr="00FE3FED">
        <w:rPr>
          <w:rStyle w:val="Hyperlink"/>
          <w:color w:val="auto"/>
          <w:u w:val="none"/>
        </w:rPr>
        <w:t>FORWARD LOOKING INFRARED OPERATOR (FLIR)</w:t>
      </w:r>
      <w:r w:rsidRPr="00FE3FED">
        <w:rPr>
          <w:webHidden/>
          <w:color w:val="auto"/>
        </w:rPr>
        <w:tab/>
      </w:r>
      <w:r w:rsidRPr="00FE3FED">
        <w:rPr>
          <w:webHidden/>
          <w:color w:val="auto"/>
        </w:rPr>
        <w:fldChar w:fldCharType="begin"/>
      </w:r>
      <w:r w:rsidRPr="00FE3FED">
        <w:rPr>
          <w:webHidden/>
          <w:color w:val="auto"/>
        </w:rPr>
        <w:instrText xml:space="preserve"> PAGEREF _Toc135793660 \h </w:instrText>
      </w:r>
      <w:r w:rsidRPr="00FE3FED">
        <w:rPr>
          <w:webHidden/>
          <w:color w:val="auto"/>
        </w:rPr>
      </w:r>
      <w:r w:rsidRPr="00FE3FED">
        <w:rPr>
          <w:webHidden/>
          <w:color w:val="auto"/>
        </w:rPr>
        <w:fldChar w:fldCharType="separate"/>
      </w:r>
      <w:r>
        <w:rPr>
          <w:webHidden/>
          <w:color w:val="auto"/>
        </w:rPr>
        <w:t>45</w:t>
      </w:r>
      <w:r w:rsidRPr="00FE3FED">
        <w:rPr>
          <w:webHidden/>
          <w:color w:val="auto"/>
        </w:rPr>
        <w:fldChar w:fldCharType="end"/>
      </w:r>
    </w:p>
    <w:p w:rsidR="005904E5" w:rsidRPr="00CC25CC" w:rsidRDefault="005904E5" w:rsidP="00995B20">
      <w:pPr>
        <w:pStyle w:val="Exhibit"/>
        <w:rPr>
          <w:b/>
          <w:sz w:val="22"/>
          <w:szCs w:val="22"/>
        </w:rPr>
      </w:pPr>
      <w:r w:rsidRPr="00FE3FED">
        <w:rPr>
          <w:rFonts w:eastAsia="MS Mincho"/>
          <w:sz w:val="22"/>
          <w:szCs w:val="22"/>
        </w:rPr>
        <w:br w:type="page"/>
      </w:r>
    </w:p>
    <w:p w:rsidR="005904E5" w:rsidRPr="00CC25CC" w:rsidRDefault="005904E5" w:rsidP="00995B20">
      <w:pPr>
        <w:pStyle w:val="Exhibit"/>
        <w:rPr>
          <w:b/>
          <w:sz w:val="22"/>
          <w:szCs w:val="22"/>
        </w:rPr>
      </w:pPr>
      <w:r w:rsidRPr="00CC25CC">
        <w:rPr>
          <w:b/>
          <w:sz w:val="22"/>
          <w:szCs w:val="22"/>
        </w:rPr>
        <w:lastRenderedPageBreak/>
        <w:t>INDEX TO TECHNICAL SPECIALIST POSITIONS AND QUALIFICATIONS</w:t>
      </w:r>
    </w:p>
    <w:p w:rsidR="005904E5" w:rsidRPr="00CC25CC" w:rsidRDefault="005904E5" w:rsidP="00995B20">
      <w:pPr>
        <w:jc w:val="center"/>
        <w:rPr>
          <w:b/>
          <w:sz w:val="22"/>
          <w:szCs w:val="22"/>
          <w:u w:val="single"/>
        </w:rPr>
      </w:pPr>
    </w:p>
    <w:p w:rsidR="005904E5" w:rsidRPr="00CC25CC" w:rsidRDefault="005904E5" w:rsidP="00CC25CC">
      <w:pPr>
        <w:ind w:left="360"/>
        <w:rPr>
          <w:rFonts w:eastAsia="MS Mincho"/>
          <w:b/>
          <w:sz w:val="22"/>
          <w:szCs w:val="22"/>
          <w:u w:val="single"/>
        </w:rPr>
      </w:pPr>
      <w:r w:rsidRPr="00CC25CC">
        <w:rPr>
          <w:rFonts w:eastAsia="MS Mincho"/>
          <w:b/>
          <w:sz w:val="22"/>
          <w:szCs w:val="22"/>
          <w:u w:val="single"/>
        </w:rPr>
        <w:t xml:space="preserve">Position (Acronym)                                                                                                  </w:t>
      </w:r>
      <w:r>
        <w:rPr>
          <w:rFonts w:eastAsia="MS Mincho"/>
          <w:b/>
          <w:sz w:val="22"/>
          <w:szCs w:val="22"/>
          <w:u w:val="single"/>
        </w:rPr>
        <w:t xml:space="preserve">             </w:t>
      </w:r>
      <w:r w:rsidRPr="00CC25CC">
        <w:rPr>
          <w:rFonts w:eastAsia="MS Mincho"/>
          <w:b/>
          <w:sz w:val="22"/>
          <w:szCs w:val="22"/>
          <w:u w:val="single"/>
        </w:rPr>
        <w:t xml:space="preserve">          Page</w:t>
      </w:r>
    </w:p>
    <w:p w:rsidR="005904E5" w:rsidRPr="00FE3FED" w:rsidRDefault="005904E5" w:rsidP="0049289A">
      <w:pPr>
        <w:pStyle w:val="TOC2"/>
        <w:rPr>
          <w:color w:val="auto"/>
        </w:rPr>
      </w:pPr>
      <w:r w:rsidRPr="00FE3FED">
        <w:rPr>
          <w:rStyle w:val="Hyperlink"/>
          <w:color w:val="auto"/>
          <w:u w:val="none"/>
        </w:rPr>
        <w:t>HELICOPTER LONG LINE/REMOTE HOOK SPECIALIST (HELR)</w:t>
      </w:r>
      <w:r w:rsidRPr="00FE3FED">
        <w:rPr>
          <w:webHidden/>
          <w:color w:val="auto"/>
        </w:rPr>
        <w:tab/>
      </w:r>
      <w:r>
        <w:rPr>
          <w:webHidden/>
          <w:color w:val="auto"/>
        </w:rPr>
        <w:t>46</w:t>
      </w:r>
    </w:p>
    <w:p w:rsidR="005904E5" w:rsidRPr="00FE3FED" w:rsidRDefault="005904E5" w:rsidP="0049289A">
      <w:pPr>
        <w:pStyle w:val="TOC2"/>
        <w:rPr>
          <w:color w:val="auto"/>
        </w:rPr>
      </w:pPr>
      <w:r w:rsidRPr="00FE3FED">
        <w:rPr>
          <w:rStyle w:val="Hyperlink"/>
          <w:color w:val="auto"/>
          <w:u w:val="none"/>
        </w:rPr>
        <w:t>HELICOPTER RAPPEL SPOTTER (HERS)</w:t>
      </w:r>
      <w:r w:rsidRPr="00FE3FED">
        <w:rPr>
          <w:webHidden/>
          <w:color w:val="auto"/>
        </w:rPr>
        <w:tab/>
      </w:r>
      <w:r>
        <w:rPr>
          <w:webHidden/>
          <w:color w:val="auto"/>
        </w:rPr>
        <w:t>47</w:t>
      </w:r>
    </w:p>
    <w:p w:rsidR="005904E5" w:rsidRPr="00FE3FED" w:rsidRDefault="005904E5" w:rsidP="0049289A">
      <w:pPr>
        <w:pStyle w:val="TOC2"/>
        <w:rPr>
          <w:color w:val="auto"/>
        </w:rPr>
      </w:pPr>
      <w:r w:rsidRPr="00FE3FED">
        <w:rPr>
          <w:rStyle w:val="Hyperlink"/>
          <w:color w:val="auto"/>
          <w:u w:val="none"/>
        </w:rPr>
        <w:t>HELICOPTER RAPPELLER (HRAP)</w:t>
      </w:r>
      <w:r w:rsidRPr="00FE3FED">
        <w:rPr>
          <w:webHidden/>
          <w:color w:val="auto"/>
        </w:rPr>
        <w:tab/>
      </w:r>
      <w:r w:rsidRPr="00FE3FED">
        <w:rPr>
          <w:webHidden/>
          <w:color w:val="auto"/>
        </w:rPr>
        <w:fldChar w:fldCharType="begin"/>
      </w:r>
      <w:r w:rsidRPr="00FE3FED">
        <w:rPr>
          <w:webHidden/>
          <w:color w:val="auto"/>
        </w:rPr>
        <w:instrText xml:space="preserve"> PAGEREF _Toc135793663 \h </w:instrText>
      </w:r>
      <w:r w:rsidRPr="00FE3FED">
        <w:rPr>
          <w:webHidden/>
          <w:color w:val="auto"/>
        </w:rPr>
      </w:r>
      <w:r w:rsidRPr="00FE3FED">
        <w:rPr>
          <w:webHidden/>
          <w:color w:val="auto"/>
        </w:rPr>
        <w:fldChar w:fldCharType="separate"/>
      </w:r>
      <w:r>
        <w:rPr>
          <w:webHidden/>
          <w:color w:val="auto"/>
        </w:rPr>
        <w:t>48</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HELITORCH MANAGER (HTMG)</w:t>
      </w:r>
      <w:r w:rsidRPr="00FE3FED">
        <w:rPr>
          <w:webHidden/>
          <w:color w:val="auto"/>
        </w:rPr>
        <w:tab/>
      </w:r>
      <w:r>
        <w:rPr>
          <w:webHidden/>
          <w:color w:val="auto"/>
        </w:rPr>
        <w:t>49</w:t>
      </w:r>
    </w:p>
    <w:p w:rsidR="005904E5" w:rsidRPr="00FE3FED" w:rsidRDefault="005904E5" w:rsidP="0049289A">
      <w:pPr>
        <w:pStyle w:val="TOC2"/>
        <w:rPr>
          <w:color w:val="auto"/>
        </w:rPr>
      </w:pPr>
      <w:r w:rsidRPr="00FE3FED">
        <w:rPr>
          <w:rStyle w:val="Hyperlink"/>
          <w:color w:val="auto"/>
          <w:u w:val="none"/>
        </w:rPr>
        <w:t>HELITORCH MIXMASTER (HTMM)</w:t>
      </w:r>
      <w:r w:rsidRPr="00FE3FED">
        <w:rPr>
          <w:webHidden/>
          <w:color w:val="auto"/>
        </w:rPr>
        <w:tab/>
      </w:r>
      <w:r>
        <w:rPr>
          <w:webHidden/>
          <w:color w:val="auto"/>
        </w:rPr>
        <w:t>50</w:t>
      </w:r>
    </w:p>
    <w:p w:rsidR="005904E5" w:rsidRPr="00FE3FED" w:rsidRDefault="005904E5" w:rsidP="0049289A">
      <w:pPr>
        <w:pStyle w:val="TOC2"/>
        <w:rPr>
          <w:color w:val="auto"/>
        </w:rPr>
      </w:pPr>
      <w:r w:rsidRPr="00FE3FED">
        <w:rPr>
          <w:rStyle w:val="Hyperlink"/>
          <w:color w:val="auto"/>
          <w:u w:val="none"/>
        </w:rPr>
        <w:t>HELITORCH PARKING TENDER (HTPT)</w:t>
      </w:r>
      <w:r w:rsidRPr="00FE3FED">
        <w:rPr>
          <w:webHidden/>
          <w:color w:val="auto"/>
        </w:rPr>
        <w:tab/>
      </w:r>
      <w:r>
        <w:rPr>
          <w:webHidden/>
          <w:color w:val="auto"/>
        </w:rPr>
        <w:t>51</w:t>
      </w:r>
    </w:p>
    <w:p w:rsidR="005904E5" w:rsidRPr="00FE3FED" w:rsidRDefault="005904E5" w:rsidP="0049289A">
      <w:pPr>
        <w:pStyle w:val="TOC2"/>
        <w:rPr>
          <w:color w:val="auto"/>
        </w:rPr>
      </w:pPr>
      <w:r w:rsidRPr="00FE3FED">
        <w:rPr>
          <w:rStyle w:val="Hyperlink"/>
          <w:color w:val="auto"/>
          <w:u w:val="none"/>
        </w:rPr>
        <w:t>INCIDENT MEDICAL ASSISTANT (IMSA)</w:t>
      </w:r>
      <w:r w:rsidRPr="00FE3FED">
        <w:rPr>
          <w:webHidden/>
          <w:color w:val="auto"/>
        </w:rPr>
        <w:tab/>
      </w:r>
      <w:r>
        <w:rPr>
          <w:webHidden/>
          <w:color w:val="auto"/>
        </w:rPr>
        <w:t>52</w:t>
      </w:r>
    </w:p>
    <w:p w:rsidR="005904E5" w:rsidRPr="00FE3FED" w:rsidRDefault="005904E5" w:rsidP="0049289A">
      <w:pPr>
        <w:pStyle w:val="TOC2"/>
        <w:rPr>
          <w:color w:val="auto"/>
        </w:rPr>
      </w:pPr>
      <w:r w:rsidRPr="00FE3FED">
        <w:rPr>
          <w:rStyle w:val="Hyperlink"/>
          <w:color w:val="auto"/>
          <w:u w:val="none"/>
        </w:rPr>
        <w:t>INCIDENT MEDICAL MANAGER (IMSM)</w:t>
      </w:r>
      <w:r w:rsidRPr="00FE3FED">
        <w:rPr>
          <w:webHidden/>
          <w:color w:val="auto"/>
        </w:rPr>
        <w:tab/>
      </w:r>
      <w:r w:rsidRPr="00FE3FED">
        <w:rPr>
          <w:webHidden/>
          <w:color w:val="auto"/>
        </w:rPr>
        <w:fldChar w:fldCharType="begin"/>
      </w:r>
      <w:r w:rsidRPr="00FE3FED">
        <w:rPr>
          <w:webHidden/>
          <w:color w:val="auto"/>
        </w:rPr>
        <w:instrText xml:space="preserve"> PAGEREF _Toc135793669 \h </w:instrText>
      </w:r>
      <w:r w:rsidRPr="00FE3FED">
        <w:rPr>
          <w:webHidden/>
          <w:color w:val="auto"/>
        </w:rPr>
      </w:r>
      <w:r w:rsidRPr="00FE3FED">
        <w:rPr>
          <w:webHidden/>
          <w:color w:val="auto"/>
        </w:rPr>
        <w:fldChar w:fldCharType="separate"/>
      </w:r>
      <w:r>
        <w:rPr>
          <w:webHidden/>
          <w:color w:val="auto"/>
        </w:rPr>
        <w:t>53</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INCIDENT MEDICAL TECHNICIAN (IMST)</w:t>
      </w:r>
      <w:r w:rsidRPr="00FE3FED">
        <w:rPr>
          <w:webHidden/>
          <w:color w:val="auto"/>
        </w:rPr>
        <w:tab/>
      </w:r>
      <w:r w:rsidRPr="00FE3FED">
        <w:rPr>
          <w:webHidden/>
          <w:color w:val="auto"/>
        </w:rPr>
        <w:fldChar w:fldCharType="begin"/>
      </w:r>
      <w:r w:rsidRPr="00FE3FED">
        <w:rPr>
          <w:webHidden/>
          <w:color w:val="auto"/>
        </w:rPr>
        <w:instrText xml:space="preserve"> PAGEREF _Toc135793670 \h </w:instrText>
      </w:r>
      <w:r w:rsidRPr="00FE3FED">
        <w:rPr>
          <w:webHidden/>
          <w:color w:val="auto"/>
        </w:rPr>
      </w:r>
      <w:r w:rsidRPr="00FE3FED">
        <w:rPr>
          <w:webHidden/>
          <w:color w:val="auto"/>
        </w:rPr>
        <w:fldChar w:fldCharType="separate"/>
      </w:r>
      <w:r>
        <w:rPr>
          <w:webHidden/>
          <w:color w:val="auto"/>
        </w:rPr>
        <w:t>54</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INCIDENT METEOROLOGIST (IMET)</w:t>
      </w:r>
      <w:r w:rsidRPr="00FE3FED">
        <w:rPr>
          <w:webHidden/>
          <w:color w:val="auto"/>
        </w:rPr>
        <w:tab/>
      </w:r>
      <w:r w:rsidRPr="00FE3FED">
        <w:rPr>
          <w:webHidden/>
          <w:color w:val="auto"/>
        </w:rPr>
        <w:fldChar w:fldCharType="begin"/>
      </w:r>
      <w:r w:rsidRPr="00FE3FED">
        <w:rPr>
          <w:webHidden/>
          <w:color w:val="auto"/>
        </w:rPr>
        <w:instrText xml:space="preserve"> PAGEREF _Toc135793671 \h </w:instrText>
      </w:r>
      <w:r w:rsidRPr="00FE3FED">
        <w:rPr>
          <w:webHidden/>
          <w:color w:val="auto"/>
        </w:rPr>
      </w:r>
      <w:r w:rsidRPr="00FE3FED">
        <w:rPr>
          <w:webHidden/>
          <w:color w:val="auto"/>
        </w:rPr>
        <w:fldChar w:fldCharType="separate"/>
      </w:r>
      <w:r>
        <w:rPr>
          <w:webHidden/>
          <w:color w:val="auto"/>
        </w:rPr>
        <w:t>55</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INFRARED DOWNLINK OPERATOR (IRDL)</w:t>
      </w:r>
      <w:r w:rsidRPr="00FE3FED">
        <w:rPr>
          <w:webHidden/>
          <w:color w:val="auto"/>
        </w:rPr>
        <w:tab/>
      </w:r>
      <w:r w:rsidRPr="00FE3FED">
        <w:rPr>
          <w:webHidden/>
          <w:color w:val="auto"/>
        </w:rPr>
        <w:fldChar w:fldCharType="begin"/>
      </w:r>
      <w:r w:rsidRPr="00FE3FED">
        <w:rPr>
          <w:webHidden/>
          <w:color w:val="auto"/>
        </w:rPr>
        <w:instrText xml:space="preserve"> PAGEREF _Toc135793672 \h </w:instrText>
      </w:r>
      <w:r w:rsidRPr="00FE3FED">
        <w:rPr>
          <w:webHidden/>
          <w:color w:val="auto"/>
        </w:rPr>
      </w:r>
      <w:r w:rsidRPr="00FE3FED">
        <w:rPr>
          <w:webHidden/>
          <w:color w:val="auto"/>
        </w:rPr>
        <w:fldChar w:fldCharType="separate"/>
      </w:r>
      <w:r>
        <w:rPr>
          <w:webHidden/>
          <w:color w:val="auto"/>
        </w:rPr>
        <w:t>56</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INFRARED FIELD SPECIALIST (IRFS)</w:t>
      </w:r>
      <w:r w:rsidRPr="00FE3FED">
        <w:rPr>
          <w:webHidden/>
          <w:color w:val="auto"/>
        </w:rPr>
        <w:tab/>
      </w:r>
      <w:r>
        <w:rPr>
          <w:webHidden/>
          <w:color w:val="auto"/>
        </w:rPr>
        <w:t>57</w:t>
      </w:r>
    </w:p>
    <w:p w:rsidR="005904E5" w:rsidRPr="00FE3FED" w:rsidRDefault="005904E5" w:rsidP="0049289A">
      <w:pPr>
        <w:pStyle w:val="TOC2"/>
        <w:rPr>
          <w:color w:val="auto"/>
        </w:rPr>
      </w:pPr>
      <w:r w:rsidRPr="00FE3FED">
        <w:rPr>
          <w:rStyle w:val="Hyperlink"/>
          <w:color w:val="auto"/>
          <w:u w:val="none"/>
        </w:rPr>
        <w:t>INFRARED INTERPRETER (IRIN)</w:t>
      </w:r>
      <w:r w:rsidRPr="00FE3FED">
        <w:rPr>
          <w:webHidden/>
          <w:color w:val="auto"/>
        </w:rPr>
        <w:tab/>
      </w:r>
      <w:r w:rsidRPr="00FE3FED">
        <w:rPr>
          <w:webHidden/>
          <w:color w:val="auto"/>
        </w:rPr>
        <w:fldChar w:fldCharType="begin"/>
      </w:r>
      <w:r w:rsidRPr="00FE3FED">
        <w:rPr>
          <w:webHidden/>
          <w:color w:val="auto"/>
        </w:rPr>
        <w:instrText xml:space="preserve"> PAGEREF _Toc135793674 \h </w:instrText>
      </w:r>
      <w:r w:rsidRPr="00FE3FED">
        <w:rPr>
          <w:webHidden/>
          <w:color w:val="auto"/>
        </w:rPr>
      </w:r>
      <w:r w:rsidRPr="00FE3FED">
        <w:rPr>
          <w:webHidden/>
          <w:color w:val="auto"/>
        </w:rPr>
        <w:fldChar w:fldCharType="separate"/>
      </w:r>
      <w:r>
        <w:rPr>
          <w:webHidden/>
          <w:color w:val="auto"/>
        </w:rPr>
        <w:t>58</w:t>
      </w:r>
      <w:r w:rsidRPr="00FE3FED">
        <w:rPr>
          <w:webHidden/>
          <w:color w:val="auto"/>
        </w:rPr>
        <w:fldChar w:fldCharType="end"/>
      </w:r>
    </w:p>
    <w:p w:rsidR="005904E5" w:rsidRPr="00FE3FED" w:rsidRDefault="005904E5" w:rsidP="0049289A">
      <w:pPr>
        <w:pStyle w:val="TOC2"/>
        <w:rPr>
          <w:rStyle w:val="Hyperlink"/>
          <w:color w:val="auto"/>
          <w:u w:val="none"/>
        </w:rPr>
      </w:pPr>
      <w:r w:rsidRPr="00FE3FED">
        <w:rPr>
          <w:rStyle w:val="Hyperlink"/>
          <w:color w:val="auto"/>
          <w:u w:val="none"/>
        </w:rPr>
        <w:t>INFRARED REGIONAL COORDINATOR (IRCR)</w:t>
      </w:r>
      <w:r w:rsidRPr="00FE3FED">
        <w:rPr>
          <w:webHidden/>
          <w:color w:val="auto"/>
        </w:rPr>
        <w:tab/>
      </w:r>
      <w:r>
        <w:rPr>
          <w:webHidden/>
          <w:color w:val="auto"/>
        </w:rPr>
        <w:t>59</w:t>
      </w:r>
    </w:p>
    <w:p w:rsidR="005904E5" w:rsidRPr="00FE3FED" w:rsidRDefault="005904E5" w:rsidP="0049289A">
      <w:pPr>
        <w:pStyle w:val="TOC2"/>
        <w:rPr>
          <w:color w:val="auto"/>
        </w:rPr>
      </w:pPr>
      <w:r w:rsidRPr="00FE3FED">
        <w:rPr>
          <w:color w:val="auto"/>
        </w:rPr>
        <w:t>INTELLIGENCE SUPPORT (INTS)</w:t>
      </w:r>
      <w:r w:rsidRPr="00FE3FED">
        <w:rPr>
          <w:webHidden/>
          <w:color w:val="auto"/>
        </w:rPr>
        <w:tab/>
      </w:r>
      <w:r>
        <w:rPr>
          <w:webHidden/>
          <w:color w:val="auto"/>
        </w:rPr>
        <w:t>60</w:t>
      </w:r>
    </w:p>
    <w:p w:rsidR="005904E5" w:rsidRPr="00FE3FED" w:rsidRDefault="005904E5" w:rsidP="0049289A">
      <w:pPr>
        <w:pStyle w:val="TOC2"/>
        <w:rPr>
          <w:color w:val="auto"/>
        </w:rPr>
      </w:pPr>
      <w:r w:rsidRPr="00FE3FED">
        <w:rPr>
          <w:rStyle w:val="Hyperlink"/>
          <w:color w:val="auto"/>
          <w:u w:val="none"/>
        </w:rPr>
        <w:t>MAC GROUP COORDINATOR (MCCO)</w:t>
      </w:r>
      <w:r w:rsidRPr="00FE3FED">
        <w:rPr>
          <w:webHidden/>
          <w:color w:val="auto"/>
        </w:rPr>
        <w:tab/>
      </w:r>
      <w:r w:rsidRPr="00FE3FED">
        <w:rPr>
          <w:webHidden/>
          <w:color w:val="auto"/>
        </w:rPr>
        <w:fldChar w:fldCharType="begin"/>
      </w:r>
      <w:r w:rsidRPr="00FE3FED">
        <w:rPr>
          <w:webHidden/>
          <w:color w:val="auto"/>
        </w:rPr>
        <w:instrText xml:space="preserve"> PAGEREF _Toc135793677 \h </w:instrText>
      </w:r>
      <w:r w:rsidRPr="00FE3FED">
        <w:rPr>
          <w:webHidden/>
          <w:color w:val="auto"/>
        </w:rPr>
      </w:r>
      <w:r w:rsidRPr="00FE3FED">
        <w:rPr>
          <w:webHidden/>
          <w:color w:val="auto"/>
        </w:rPr>
        <w:fldChar w:fldCharType="separate"/>
      </w:r>
      <w:r>
        <w:rPr>
          <w:webHidden/>
          <w:color w:val="auto"/>
        </w:rPr>
        <w:t>61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MAC GROUP INFORMATION OFFICER (MCIF)</w:t>
      </w:r>
      <w:r w:rsidRPr="00FE3FED">
        <w:rPr>
          <w:webHidden/>
          <w:color w:val="auto"/>
        </w:rPr>
        <w:tab/>
      </w:r>
      <w:r>
        <w:rPr>
          <w:webHidden/>
          <w:color w:val="auto"/>
        </w:rPr>
        <w:t>62</w:t>
      </w:r>
    </w:p>
    <w:p w:rsidR="005904E5" w:rsidRPr="00FE3FED" w:rsidRDefault="005904E5" w:rsidP="0049289A">
      <w:pPr>
        <w:pStyle w:val="TOC2"/>
        <w:rPr>
          <w:color w:val="auto"/>
        </w:rPr>
      </w:pPr>
      <w:r w:rsidRPr="00FE3FED">
        <w:rPr>
          <w:rStyle w:val="Hyperlink"/>
          <w:color w:val="auto"/>
          <w:u w:val="none"/>
        </w:rPr>
        <w:t>MAFFS AIRTANKER BASE MANAGER (MABM)</w:t>
      </w:r>
      <w:r w:rsidRPr="00FE3FED">
        <w:rPr>
          <w:webHidden/>
          <w:color w:val="auto"/>
        </w:rPr>
        <w:tab/>
      </w:r>
      <w:r>
        <w:rPr>
          <w:webHidden/>
          <w:color w:val="auto"/>
        </w:rPr>
        <w:t>63</w:t>
      </w:r>
    </w:p>
    <w:p w:rsidR="005904E5" w:rsidRPr="00FE3FED" w:rsidRDefault="005904E5" w:rsidP="0049289A">
      <w:pPr>
        <w:pStyle w:val="TOC2"/>
        <w:rPr>
          <w:color w:val="auto"/>
        </w:rPr>
      </w:pPr>
      <w:r w:rsidRPr="00FE3FED">
        <w:rPr>
          <w:rStyle w:val="Hyperlink"/>
          <w:color w:val="auto"/>
          <w:u w:val="none"/>
        </w:rPr>
        <w:t>MAFFS TANKER BASE SPECIALIST (MABS)</w:t>
      </w:r>
      <w:r w:rsidRPr="00FE3FED">
        <w:rPr>
          <w:webHidden/>
          <w:color w:val="auto"/>
        </w:rPr>
        <w:tab/>
      </w:r>
      <w:r>
        <w:rPr>
          <w:webHidden/>
          <w:color w:val="auto"/>
        </w:rPr>
        <w:t>64</w:t>
      </w:r>
    </w:p>
    <w:p w:rsidR="005904E5" w:rsidRPr="00FE3FED" w:rsidRDefault="005904E5" w:rsidP="0049289A">
      <w:pPr>
        <w:pStyle w:val="TOC2"/>
        <w:rPr>
          <w:color w:val="auto"/>
        </w:rPr>
      </w:pPr>
      <w:r w:rsidRPr="00FE3FED">
        <w:rPr>
          <w:rStyle w:val="Hyperlink"/>
          <w:color w:val="auto"/>
          <w:u w:val="none"/>
        </w:rPr>
        <w:t>MAFFS CLERK (MAFC)</w:t>
      </w:r>
      <w:r w:rsidRPr="00FE3FED">
        <w:rPr>
          <w:webHidden/>
          <w:color w:val="auto"/>
        </w:rPr>
        <w:tab/>
      </w:r>
      <w:r w:rsidRPr="00FE3FED">
        <w:rPr>
          <w:webHidden/>
          <w:color w:val="auto"/>
        </w:rPr>
        <w:fldChar w:fldCharType="begin"/>
      </w:r>
      <w:r w:rsidRPr="00FE3FED">
        <w:rPr>
          <w:webHidden/>
          <w:color w:val="auto"/>
        </w:rPr>
        <w:instrText xml:space="preserve"> PAGEREF _Toc135793681 \h </w:instrText>
      </w:r>
      <w:r w:rsidRPr="00FE3FED">
        <w:rPr>
          <w:webHidden/>
          <w:color w:val="auto"/>
        </w:rPr>
      </w:r>
      <w:r w:rsidRPr="00FE3FED">
        <w:rPr>
          <w:webHidden/>
          <w:color w:val="auto"/>
        </w:rPr>
        <w:fldChar w:fldCharType="separate"/>
      </w:r>
      <w:r>
        <w:rPr>
          <w:webHidden/>
          <w:color w:val="auto"/>
        </w:rPr>
        <w:t>65</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MAFFS LIAISON OFFICER (MAFF)</w:t>
      </w:r>
      <w:r w:rsidRPr="00FE3FED">
        <w:rPr>
          <w:webHidden/>
          <w:color w:val="auto"/>
        </w:rPr>
        <w:tab/>
      </w:r>
      <w:r w:rsidRPr="00FE3FED">
        <w:rPr>
          <w:webHidden/>
          <w:color w:val="auto"/>
        </w:rPr>
        <w:fldChar w:fldCharType="begin"/>
      </w:r>
      <w:r w:rsidRPr="00FE3FED">
        <w:rPr>
          <w:webHidden/>
          <w:color w:val="auto"/>
        </w:rPr>
        <w:instrText xml:space="preserve"> PAGEREF _Toc135793682 \h </w:instrText>
      </w:r>
      <w:r w:rsidRPr="00FE3FED">
        <w:rPr>
          <w:webHidden/>
          <w:color w:val="auto"/>
        </w:rPr>
      </w:r>
      <w:r w:rsidRPr="00FE3FED">
        <w:rPr>
          <w:webHidden/>
          <w:color w:val="auto"/>
        </w:rPr>
        <w:fldChar w:fldCharType="separate"/>
      </w:r>
      <w:r>
        <w:rPr>
          <w:webHidden/>
          <w:color w:val="auto"/>
        </w:rPr>
        <w:t>66</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MILITARY AVIATION OPERATIONS COORDINATOR (MAOC)</w:t>
      </w:r>
      <w:r w:rsidRPr="00FE3FED">
        <w:rPr>
          <w:webHidden/>
          <w:color w:val="auto"/>
        </w:rPr>
        <w:tab/>
      </w:r>
      <w:r w:rsidRPr="00FE3FED">
        <w:rPr>
          <w:webHidden/>
          <w:color w:val="auto"/>
        </w:rPr>
        <w:fldChar w:fldCharType="begin"/>
      </w:r>
      <w:r w:rsidRPr="00FE3FED">
        <w:rPr>
          <w:webHidden/>
          <w:color w:val="auto"/>
        </w:rPr>
        <w:instrText xml:space="preserve"> PAGEREF _Toc135793683 \h </w:instrText>
      </w:r>
      <w:r w:rsidRPr="00FE3FED">
        <w:rPr>
          <w:webHidden/>
          <w:color w:val="auto"/>
        </w:rPr>
      </w:r>
      <w:r w:rsidRPr="00FE3FED">
        <w:rPr>
          <w:webHidden/>
          <w:color w:val="auto"/>
        </w:rPr>
        <w:fldChar w:fldCharType="separate"/>
      </w:r>
      <w:r>
        <w:rPr>
          <w:webHidden/>
          <w:color w:val="auto"/>
        </w:rPr>
        <w:t>67</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MILITARY CREW LIAISON ADVISOR (MCAD)</w:t>
      </w:r>
      <w:r w:rsidRPr="00FE3FED">
        <w:rPr>
          <w:webHidden/>
          <w:color w:val="auto"/>
        </w:rPr>
        <w:tab/>
      </w:r>
      <w:r w:rsidRPr="00FE3FED">
        <w:rPr>
          <w:webHidden/>
          <w:color w:val="auto"/>
        </w:rPr>
        <w:fldChar w:fldCharType="begin"/>
      </w:r>
      <w:r w:rsidRPr="00FE3FED">
        <w:rPr>
          <w:webHidden/>
          <w:color w:val="auto"/>
        </w:rPr>
        <w:instrText xml:space="preserve"> PAGEREF _Toc135793684 \h </w:instrText>
      </w:r>
      <w:r w:rsidRPr="00FE3FED">
        <w:rPr>
          <w:webHidden/>
          <w:color w:val="auto"/>
        </w:rPr>
      </w:r>
      <w:r w:rsidRPr="00FE3FED">
        <w:rPr>
          <w:webHidden/>
          <w:color w:val="auto"/>
        </w:rPr>
        <w:fldChar w:fldCharType="separate"/>
      </w:r>
      <w:r>
        <w:rPr>
          <w:webHidden/>
          <w:color w:val="auto"/>
        </w:rPr>
        <w:t>68</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MIXMASTER (MXMS)</w:t>
      </w:r>
      <w:r w:rsidRPr="00FE3FED">
        <w:rPr>
          <w:webHidden/>
          <w:color w:val="auto"/>
        </w:rPr>
        <w:tab/>
      </w:r>
      <w:r>
        <w:rPr>
          <w:webHidden/>
          <w:color w:val="auto"/>
        </w:rPr>
        <w:t>69</w:t>
      </w:r>
    </w:p>
    <w:p w:rsidR="005904E5" w:rsidRPr="00FE3FED" w:rsidRDefault="005904E5" w:rsidP="0049289A">
      <w:pPr>
        <w:pStyle w:val="TOC2"/>
        <w:rPr>
          <w:color w:val="auto"/>
        </w:rPr>
      </w:pPr>
      <w:r w:rsidRPr="00FE3FED">
        <w:rPr>
          <w:rStyle w:val="Hyperlink"/>
          <w:color w:val="auto"/>
          <w:u w:val="none"/>
        </w:rPr>
        <w:t>PLASTIC SPHERE DISPENSER OPERATOR (PLDO)</w:t>
      </w:r>
      <w:r w:rsidRPr="00FE3FED">
        <w:rPr>
          <w:webHidden/>
          <w:color w:val="auto"/>
        </w:rPr>
        <w:tab/>
      </w:r>
      <w:r>
        <w:rPr>
          <w:webHidden/>
          <w:color w:val="auto"/>
        </w:rPr>
        <w:t>70</w:t>
      </w:r>
    </w:p>
    <w:p w:rsidR="005904E5" w:rsidRPr="00FE3FED" w:rsidRDefault="005904E5" w:rsidP="0049289A">
      <w:pPr>
        <w:pStyle w:val="TOC2"/>
        <w:rPr>
          <w:color w:val="auto"/>
        </w:rPr>
      </w:pPr>
      <w:r w:rsidRPr="00FE3FED">
        <w:rPr>
          <w:rStyle w:val="Hyperlink"/>
          <w:color w:val="auto"/>
          <w:u w:val="none"/>
        </w:rPr>
        <w:t>PURCHASING AGENT, FIVE THOUSAND (PA05)</w:t>
      </w:r>
      <w:r w:rsidRPr="00FE3FED">
        <w:rPr>
          <w:webHidden/>
          <w:color w:val="auto"/>
        </w:rPr>
        <w:tab/>
      </w:r>
      <w:r w:rsidRPr="00FE3FED">
        <w:rPr>
          <w:webHidden/>
          <w:color w:val="auto"/>
        </w:rPr>
        <w:fldChar w:fldCharType="begin"/>
      </w:r>
      <w:r w:rsidRPr="00FE3FED">
        <w:rPr>
          <w:webHidden/>
          <w:color w:val="auto"/>
        </w:rPr>
        <w:instrText xml:space="preserve"> PAGEREF _Toc135793690 \h </w:instrText>
      </w:r>
      <w:r w:rsidRPr="00FE3FED">
        <w:rPr>
          <w:webHidden/>
          <w:color w:val="auto"/>
        </w:rPr>
      </w:r>
      <w:r w:rsidRPr="00FE3FED">
        <w:rPr>
          <w:webHidden/>
          <w:color w:val="auto"/>
        </w:rPr>
        <w:fldChar w:fldCharType="separate"/>
      </w:r>
      <w:r>
        <w:rPr>
          <w:webHidden/>
          <w:color w:val="auto"/>
        </w:rPr>
        <w:t>71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PURCHASING AGENT, TEN THOUSAND (PA10)</w:t>
      </w:r>
      <w:r w:rsidRPr="00FE3FED">
        <w:rPr>
          <w:webHidden/>
          <w:color w:val="auto"/>
        </w:rPr>
        <w:tab/>
      </w:r>
      <w:r>
        <w:rPr>
          <w:webHidden/>
          <w:color w:val="auto"/>
        </w:rPr>
        <w:t>71</w:t>
      </w:r>
    </w:p>
    <w:p w:rsidR="005904E5" w:rsidRPr="00FE3FED" w:rsidRDefault="005904E5" w:rsidP="0049289A">
      <w:pPr>
        <w:pStyle w:val="TOC2"/>
        <w:rPr>
          <w:color w:val="auto"/>
        </w:rPr>
      </w:pPr>
      <w:r w:rsidRPr="00FE3FED">
        <w:rPr>
          <w:rStyle w:val="Hyperlink"/>
          <w:color w:val="auto"/>
          <w:u w:val="none"/>
        </w:rPr>
        <w:t>PURCHASING AGENT, TWENTY-FIVE THOUSAND (PA25)</w:t>
      </w:r>
      <w:r w:rsidRPr="00FE3FED">
        <w:rPr>
          <w:webHidden/>
          <w:color w:val="auto"/>
        </w:rPr>
        <w:tab/>
      </w:r>
      <w:r w:rsidRPr="00FE3FED">
        <w:rPr>
          <w:webHidden/>
          <w:color w:val="auto"/>
        </w:rPr>
        <w:fldChar w:fldCharType="begin"/>
      </w:r>
      <w:r w:rsidRPr="00FE3FED">
        <w:rPr>
          <w:webHidden/>
          <w:color w:val="auto"/>
        </w:rPr>
        <w:instrText xml:space="preserve"> PAGEREF _Toc135793692 \h </w:instrText>
      </w:r>
      <w:r w:rsidRPr="00FE3FED">
        <w:rPr>
          <w:webHidden/>
          <w:color w:val="auto"/>
        </w:rPr>
      </w:r>
      <w:r w:rsidRPr="00FE3FED">
        <w:rPr>
          <w:webHidden/>
          <w:color w:val="auto"/>
        </w:rPr>
        <w:fldChar w:fldCharType="separate"/>
      </w:r>
      <w:r>
        <w:rPr>
          <w:webHidden/>
          <w:color w:val="auto"/>
        </w:rPr>
        <w:t>71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PURCHASING AGENT, FIFTY THOUSAND (PA50)</w:t>
      </w:r>
      <w:r w:rsidRPr="00FE3FED">
        <w:rPr>
          <w:webHidden/>
          <w:color w:val="auto"/>
        </w:rPr>
        <w:tab/>
      </w:r>
      <w:r w:rsidRPr="00FE3FED">
        <w:rPr>
          <w:webHidden/>
          <w:color w:val="auto"/>
        </w:rPr>
        <w:fldChar w:fldCharType="begin"/>
      </w:r>
      <w:r w:rsidRPr="00FE3FED">
        <w:rPr>
          <w:webHidden/>
          <w:color w:val="auto"/>
        </w:rPr>
        <w:instrText xml:space="preserve"> PAGEREF _Toc135793693 \h </w:instrText>
      </w:r>
      <w:r w:rsidRPr="00FE3FED">
        <w:rPr>
          <w:webHidden/>
          <w:color w:val="auto"/>
        </w:rPr>
      </w:r>
      <w:r w:rsidRPr="00FE3FED">
        <w:rPr>
          <w:webHidden/>
          <w:color w:val="auto"/>
        </w:rPr>
        <w:fldChar w:fldCharType="separate"/>
      </w:r>
      <w:r>
        <w:rPr>
          <w:webHidden/>
          <w:color w:val="auto"/>
        </w:rPr>
        <w:t>71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PRESCRIBED FIRE BURN BOSS TYPE 3 (RXB3)</w:t>
      </w:r>
      <w:r w:rsidRPr="00FE3FED">
        <w:rPr>
          <w:webHidden/>
          <w:color w:val="auto"/>
        </w:rPr>
        <w:tab/>
      </w:r>
      <w:r>
        <w:rPr>
          <w:webHidden/>
          <w:color w:val="auto"/>
        </w:rPr>
        <w:t>72</w:t>
      </w:r>
    </w:p>
    <w:p w:rsidR="005904E5" w:rsidRPr="00FE3FED" w:rsidRDefault="005904E5" w:rsidP="0049289A">
      <w:pPr>
        <w:pStyle w:val="TOC2"/>
        <w:rPr>
          <w:color w:val="auto"/>
        </w:rPr>
      </w:pPr>
      <w:r w:rsidRPr="00FE3FED">
        <w:rPr>
          <w:rStyle w:val="Hyperlink"/>
          <w:color w:val="auto"/>
          <w:u w:val="none"/>
        </w:rPr>
        <w:t>PRESCRIBED FIRE CREWMEMBER (RXCM)</w:t>
      </w:r>
      <w:r w:rsidRPr="00FE3FED">
        <w:rPr>
          <w:webHidden/>
          <w:color w:val="auto"/>
        </w:rPr>
        <w:tab/>
      </w:r>
      <w:r>
        <w:rPr>
          <w:webHidden/>
          <w:color w:val="auto"/>
        </w:rPr>
        <w:t>73</w:t>
      </w:r>
    </w:p>
    <w:p w:rsidR="005904E5" w:rsidRPr="00CC25CC" w:rsidRDefault="005904E5" w:rsidP="00995B20">
      <w:pPr>
        <w:pStyle w:val="Exhibit"/>
        <w:rPr>
          <w:rFonts w:eastAsia="MS Mincho"/>
          <w:b/>
          <w:sz w:val="22"/>
          <w:szCs w:val="22"/>
        </w:rPr>
      </w:pPr>
      <w:r w:rsidRPr="00CC25CC">
        <w:rPr>
          <w:rFonts w:eastAsia="MS Mincho"/>
          <w:sz w:val="22"/>
          <w:szCs w:val="22"/>
        </w:rPr>
        <w:br w:type="page"/>
      </w:r>
    </w:p>
    <w:p w:rsidR="005904E5" w:rsidRPr="00CC25CC" w:rsidRDefault="005904E5" w:rsidP="00995B20">
      <w:pPr>
        <w:pStyle w:val="Exhibit"/>
        <w:rPr>
          <w:rFonts w:eastAsia="MS Mincho"/>
          <w:b/>
          <w:sz w:val="22"/>
          <w:szCs w:val="22"/>
        </w:rPr>
      </w:pPr>
    </w:p>
    <w:p w:rsidR="005904E5" w:rsidRPr="00CC25CC" w:rsidRDefault="005904E5" w:rsidP="00995B20">
      <w:pPr>
        <w:pStyle w:val="Exhibit"/>
        <w:rPr>
          <w:b/>
          <w:sz w:val="22"/>
          <w:szCs w:val="22"/>
        </w:rPr>
      </w:pPr>
      <w:r w:rsidRPr="00CC25CC">
        <w:rPr>
          <w:b/>
          <w:sz w:val="22"/>
          <w:szCs w:val="22"/>
        </w:rPr>
        <w:t>INDEX TO TECHNICAL SPECIALIST POSITIONS AND QUALIFICATIONS</w:t>
      </w:r>
    </w:p>
    <w:p w:rsidR="005904E5" w:rsidRPr="00CC25CC" w:rsidRDefault="005904E5" w:rsidP="00995B20">
      <w:pPr>
        <w:jc w:val="center"/>
        <w:rPr>
          <w:b/>
          <w:sz w:val="22"/>
          <w:szCs w:val="22"/>
          <w:u w:val="single"/>
        </w:rPr>
      </w:pPr>
    </w:p>
    <w:p w:rsidR="005904E5" w:rsidRPr="00CC25CC" w:rsidRDefault="005904E5" w:rsidP="00995B20">
      <w:pPr>
        <w:ind w:left="360"/>
        <w:rPr>
          <w:rFonts w:eastAsia="MS Mincho"/>
          <w:b/>
          <w:sz w:val="22"/>
          <w:szCs w:val="22"/>
          <w:u w:val="single"/>
        </w:rPr>
      </w:pPr>
      <w:r w:rsidRPr="00CC25CC">
        <w:rPr>
          <w:rFonts w:eastAsia="MS Mincho"/>
          <w:b/>
          <w:sz w:val="22"/>
          <w:szCs w:val="22"/>
          <w:u w:val="single"/>
        </w:rPr>
        <w:t xml:space="preserve">Position (Acronym)                                                           </w:t>
      </w:r>
      <w:r>
        <w:rPr>
          <w:rFonts w:eastAsia="MS Mincho"/>
          <w:b/>
          <w:sz w:val="22"/>
          <w:szCs w:val="22"/>
          <w:u w:val="single"/>
        </w:rPr>
        <w:t xml:space="preserve">              </w:t>
      </w:r>
      <w:r w:rsidRPr="00CC25CC">
        <w:rPr>
          <w:rFonts w:eastAsia="MS Mincho"/>
          <w:b/>
          <w:sz w:val="22"/>
          <w:szCs w:val="22"/>
          <w:u w:val="single"/>
        </w:rPr>
        <w:t xml:space="preserve">                                                Page</w:t>
      </w:r>
    </w:p>
    <w:p w:rsidR="005904E5" w:rsidRPr="00FE3FED" w:rsidRDefault="005904E5" w:rsidP="0049289A">
      <w:pPr>
        <w:pStyle w:val="TOC2"/>
        <w:rPr>
          <w:color w:val="auto"/>
        </w:rPr>
      </w:pPr>
      <w:r w:rsidRPr="00FE3FED">
        <w:rPr>
          <w:rStyle w:val="Hyperlink"/>
          <w:color w:val="auto"/>
          <w:u w:val="none"/>
        </w:rPr>
        <w:t>RAMP MANAGER (RAMP)</w:t>
      </w:r>
      <w:r w:rsidRPr="00FE3FED">
        <w:rPr>
          <w:webHidden/>
          <w:color w:val="auto"/>
        </w:rPr>
        <w:tab/>
      </w:r>
      <w:r>
        <w:rPr>
          <w:webHidden/>
          <w:color w:val="auto"/>
        </w:rPr>
        <w:t>74</w:t>
      </w:r>
    </w:p>
    <w:p w:rsidR="005904E5" w:rsidRPr="00FE3FED" w:rsidRDefault="005904E5" w:rsidP="0049289A">
      <w:pPr>
        <w:pStyle w:val="TOC2"/>
        <w:rPr>
          <w:rStyle w:val="Hyperlink"/>
          <w:color w:val="auto"/>
          <w:u w:val="none"/>
        </w:rPr>
      </w:pPr>
      <w:r w:rsidRPr="00FE3FED">
        <w:rPr>
          <w:rStyle w:val="Hyperlink"/>
          <w:color w:val="auto"/>
          <w:u w:val="none"/>
        </w:rPr>
        <w:t>REMOTE AUTOMATED WEATHER STATION TECHNICIAN (RAWS)</w:t>
      </w:r>
      <w:r w:rsidRPr="00FE3FED">
        <w:rPr>
          <w:webHidden/>
          <w:color w:val="auto"/>
        </w:rPr>
        <w:tab/>
      </w:r>
      <w:r>
        <w:rPr>
          <w:webHidden/>
          <w:color w:val="auto"/>
        </w:rPr>
        <w:t>75</w:t>
      </w:r>
    </w:p>
    <w:p w:rsidR="005904E5" w:rsidRPr="00FE3FED" w:rsidRDefault="005904E5" w:rsidP="0049289A">
      <w:pPr>
        <w:pStyle w:val="TOC2"/>
        <w:rPr>
          <w:rStyle w:val="Hyperlink"/>
          <w:color w:val="auto"/>
          <w:u w:val="none"/>
        </w:rPr>
      </w:pPr>
      <w:r w:rsidRPr="00FE3FED">
        <w:rPr>
          <w:color w:val="auto"/>
        </w:rPr>
        <w:t>RETARDANT CREWMEMBER-TECHNICAL SPECIALIST (RTCM)</w:t>
      </w:r>
      <w:r w:rsidRPr="00FE3FED">
        <w:rPr>
          <w:webHidden/>
          <w:color w:val="auto"/>
        </w:rPr>
        <w:tab/>
      </w:r>
      <w:r>
        <w:rPr>
          <w:webHidden/>
          <w:color w:val="auto"/>
        </w:rPr>
        <w:t>76</w:t>
      </w:r>
    </w:p>
    <w:p w:rsidR="005904E5" w:rsidRPr="00FE3FED" w:rsidRDefault="005904E5" w:rsidP="0049289A">
      <w:pPr>
        <w:pStyle w:val="TOC2"/>
        <w:rPr>
          <w:rStyle w:val="Hyperlink"/>
          <w:color w:val="auto"/>
          <w:u w:val="none"/>
        </w:rPr>
      </w:pPr>
      <w:r w:rsidRPr="00FE3FED">
        <w:rPr>
          <w:rStyle w:val="Hyperlink"/>
          <w:color w:val="auto"/>
          <w:u w:val="none"/>
        </w:rPr>
        <w:t>SECURITY GUARD, NOT LAW ENFORCEMENT (SECG)</w:t>
      </w:r>
      <w:r w:rsidRPr="00FE3FED">
        <w:rPr>
          <w:webHidden/>
          <w:color w:val="auto"/>
        </w:rPr>
        <w:tab/>
      </w:r>
      <w:r>
        <w:rPr>
          <w:webHidden/>
          <w:color w:val="auto"/>
        </w:rPr>
        <w:t>77</w:t>
      </w:r>
    </w:p>
    <w:p w:rsidR="005904E5" w:rsidRPr="00FE3FED" w:rsidRDefault="005904E5" w:rsidP="0049289A">
      <w:pPr>
        <w:pStyle w:val="TOC2"/>
        <w:rPr>
          <w:color w:val="auto"/>
        </w:rPr>
      </w:pPr>
      <w:r w:rsidRPr="00FE3FED">
        <w:rPr>
          <w:rStyle w:val="Hyperlink"/>
          <w:color w:val="auto"/>
          <w:u w:val="none"/>
        </w:rPr>
        <w:t>SECURITY SPECIALIST LEVEL 1 (SEC1)</w:t>
      </w:r>
      <w:r w:rsidRPr="00FE3FED">
        <w:rPr>
          <w:webHidden/>
          <w:color w:val="auto"/>
        </w:rPr>
        <w:tab/>
      </w:r>
      <w:r>
        <w:rPr>
          <w:webHidden/>
          <w:color w:val="auto"/>
        </w:rPr>
        <w:t>78</w:t>
      </w:r>
    </w:p>
    <w:p w:rsidR="005904E5" w:rsidRPr="00FE3FED" w:rsidRDefault="005904E5" w:rsidP="0049289A">
      <w:pPr>
        <w:pStyle w:val="TOC2"/>
        <w:rPr>
          <w:color w:val="auto"/>
        </w:rPr>
      </w:pPr>
      <w:r w:rsidRPr="00FE3FED">
        <w:rPr>
          <w:rStyle w:val="Hyperlink"/>
          <w:color w:val="auto"/>
          <w:u w:val="none"/>
        </w:rPr>
        <w:t>SECURITY SPECIALIST LEVEL 2 (SEC2)</w:t>
      </w:r>
      <w:r w:rsidRPr="00FE3FED">
        <w:rPr>
          <w:webHidden/>
          <w:color w:val="auto"/>
        </w:rPr>
        <w:tab/>
      </w:r>
      <w:r>
        <w:rPr>
          <w:webHidden/>
          <w:color w:val="auto"/>
        </w:rPr>
        <w:t>79</w:t>
      </w:r>
    </w:p>
    <w:p w:rsidR="005904E5" w:rsidRPr="00FE3FED" w:rsidRDefault="005904E5" w:rsidP="0049289A">
      <w:pPr>
        <w:pStyle w:val="TOC2"/>
        <w:rPr>
          <w:rStyle w:val="Hyperlink"/>
          <w:color w:val="auto"/>
          <w:u w:val="none"/>
        </w:rPr>
      </w:pPr>
      <w:r w:rsidRPr="00FE3FED">
        <w:rPr>
          <w:rStyle w:val="Hyperlink"/>
          <w:color w:val="auto"/>
          <w:u w:val="none"/>
        </w:rPr>
        <w:t>SMALL ENGINE MECHANIC (SMEC)</w:t>
      </w:r>
      <w:r w:rsidRPr="00FE3FED">
        <w:rPr>
          <w:webHidden/>
          <w:color w:val="auto"/>
        </w:rPr>
        <w:tab/>
      </w:r>
      <w:r>
        <w:rPr>
          <w:webHidden/>
          <w:color w:val="auto"/>
        </w:rPr>
        <w:t>80</w:t>
      </w:r>
    </w:p>
    <w:p w:rsidR="005904E5" w:rsidRPr="00FE3FED" w:rsidRDefault="005904E5" w:rsidP="0049289A">
      <w:pPr>
        <w:pStyle w:val="TOC2"/>
        <w:rPr>
          <w:color w:val="auto"/>
        </w:rPr>
      </w:pPr>
      <w:r w:rsidRPr="00FE3FED">
        <w:rPr>
          <w:rStyle w:val="Hyperlink"/>
          <w:color w:val="auto"/>
          <w:u w:val="none"/>
        </w:rPr>
        <w:t>STRIKE TEAM LEADER MILITARY (STLM)</w:t>
      </w:r>
      <w:r w:rsidRPr="00FE3FED">
        <w:rPr>
          <w:webHidden/>
          <w:color w:val="auto"/>
        </w:rPr>
        <w:tab/>
      </w:r>
      <w:r>
        <w:rPr>
          <w:webHidden/>
          <w:color w:val="auto"/>
        </w:rPr>
        <w:t>81</w:t>
      </w:r>
    </w:p>
    <w:p w:rsidR="005904E5" w:rsidRPr="00FE3FED" w:rsidRDefault="005904E5" w:rsidP="0049289A">
      <w:pPr>
        <w:pStyle w:val="TOC2"/>
        <w:rPr>
          <w:color w:val="auto"/>
        </w:rPr>
      </w:pPr>
      <w:r w:rsidRPr="00FE3FED">
        <w:rPr>
          <w:rStyle w:val="Hyperlink"/>
          <w:color w:val="auto"/>
          <w:u w:val="none"/>
        </w:rPr>
        <w:t>TRACTOR PLOW OPERATOR INITIAL ATTACK (TPIA)</w:t>
      </w:r>
      <w:r w:rsidRPr="00FE3FED">
        <w:rPr>
          <w:webHidden/>
          <w:color w:val="auto"/>
        </w:rPr>
        <w:tab/>
      </w:r>
      <w:r>
        <w:rPr>
          <w:webHidden/>
          <w:color w:val="auto"/>
        </w:rPr>
        <w:t>82</w:t>
      </w:r>
    </w:p>
    <w:p w:rsidR="005904E5" w:rsidRPr="00FE3FED" w:rsidRDefault="005904E5" w:rsidP="0049289A">
      <w:pPr>
        <w:pStyle w:val="TOC2"/>
        <w:rPr>
          <w:color w:val="auto"/>
        </w:rPr>
      </w:pPr>
      <w:r w:rsidRPr="00FE3FED">
        <w:rPr>
          <w:rStyle w:val="Hyperlink"/>
          <w:color w:val="auto"/>
          <w:u w:val="none"/>
        </w:rPr>
        <w:t>TRACTOR PLOW OPERATOR (TPOP)</w:t>
      </w:r>
      <w:r w:rsidRPr="00FE3FED">
        <w:rPr>
          <w:webHidden/>
          <w:color w:val="auto"/>
        </w:rPr>
        <w:tab/>
      </w:r>
      <w:r>
        <w:rPr>
          <w:webHidden/>
          <w:color w:val="auto"/>
        </w:rPr>
        <w:t>83</w:t>
      </w:r>
    </w:p>
    <w:p w:rsidR="005904E5" w:rsidRPr="00FE3FED" w:rsidRDefault="005904E5" w:rsidP="0049289A">
      <w:pPr>
        <w:pStyle w:val="TOC2"/>
        <w:rPr>
          <w:color w:val="auto"/>
        </w:rPr>
      </w:pPr>
      <w:r w:rsidRPr="00FE3FED">
        <w:rPr>
          <w:rStyle w:val="Hyperlink"/>
          <w:color w:val="auto"/>
          <w:u w:val="none"/>
        </w:rPr>
        <w:t>WAREHOUSE MATERIALS HANDLER (WHHR)</w:t>
      </w:r>
      <w:r w:rsidRPr="00FE3FED">
        <w:rPr>
          <w:webHidden/>
          <w:color w:val="auto"/>
        </w:rPr>
        <w:tab/>
      </w:r>
      <w:r>
        <w:rPr>
          <w:webHidden/>
          <w:color w:val="auto"/>
        </w:rPr>
        <w:t>84</w:t>
      </w:r>
    </w:p>
    <w:p w:rsidR="005904E5" w:rsidRPr="00FE3FED" w:rsidRDefault="005904E5" w:rsidP="0049289A">
      <w:pPr>
        <w:pStyle w:val="TOC2"/>
        <w:rPr>
          <w:color w:val="auto"/>
        </w:rPr>
      </w:pPr>
      <w:r w:rsidRPr="00FE3FED">
        <w:rPr>
          <w:rStyle w:val="Hyperlink"/>
          <w:color w:val="auto"/>
          <w:u w:val="none"/>
        </w:rPr>
        <w:t>WAREHOUSE MATERIALS HANDLER LEADER (WHLR)</w:t>
      </w:r>
      <w:r w:rsidRPr="00FE3FED">
        <w:rPr>
          <w:webHidden/>
          <w:color w:val="auto"/>
        </w:rPr>
        <w:tab/>
      </w:r>
      <w:r>
        <w:rPr>
          <w:webHidden/>
          <w:color w:val="auto"/>
        </w:rPr>
        <w:t>85</w:t>
      </w:r>
    </w:p>
    <w:p w:rsidR="005904E5" w:rsidRPr="00143370" w:rsidRDefault="005904E5" w:rsidP="00143370">
      <w:pPr>
        <w:pStyle w:val="Exhibit"/>
        <w:rPr>
          <w:rFonts w:eastAsia="MS Mincho"/>
          <w:b/>
          <w:sz w:val="20"/>
          <w:szCs w:val="20"/>
        </w:rPr>
      </w:pPr>
      <w:r>
        <w:rPr>
          <w:b/>
        </w:rPr>
        <w:br w:type="page"/>
      </w:r>
      <w:r>
        <w:rPr>
          <w:rFonts w:eastAsia="MS Mincho"/>
          <w:b/>
        </w:rPr>
        <w:lastRenderedPageBreak/>
        <w:t xml:space="preserve"> </w:t>
      </w: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color w:val="0000FF"/>
                <w:sz w:val="20"/>
                <w:szCs w:val="20"/>
              </w:rPr>
            </w:pPr>
            <w:bookmarkStart w:id="5" w:name="_Toc126139760"/>
            <w:bookmarkStart w:id="6" w:name="_Toc135793624"/>
          </w:p>
          <w:p w:rsidR="005904E5" w:rsidRPr="00B900D2" w:rsidRDefault="005904E5" w:rsidP="00B900D2">
            <w:pPr>
              <w:jc w:val="center"/>
              <w:rPr>
                <w:b/>
                <w:color w:val="0000FF"/>
              </w:rPr>
            </w:pPr>
            <w:r w:rsidRPr="00B900D2">
              <w:rPr>
                <w:b/>
                <w:color w:val="0000FF"/>
              </w:rPr>
              <w:t>ACCOUNTING TECHNICIAN (ACCT)</w:t>
            </w:r>
            <w:bookmarkEnd w:id="5"/>
            <w:bookmarkEnd w:id="6"/>
          </w:p>
          <w:p w:rsidR="005904E5" w:rsidRPr="00B900D2" w:rsidRDefault="005904E5" w:rsidP="00A40C92">
            <w:pPr>
              <w:rPr>
                <w:rFonts w:eastAsia="MS Mincho"/>
                <w:sz w:val="20"/>
                <w:szCs w:val="20"/>
              </w:rPr>
            </w:pPr>
          </w:p>
        </w:tc>
      </w:tr>
      <w:tr w:rsidR="005904E5">
        <w:tc>
          <w:tcPr>
            <w:tcW w:w="9288" w:type="dxa"/>
          </w:tcPr>
          <w:p w:rsidR="005904E5" w:rsidRPr="005158FE" w:rsidRDefault="005904E5" w:rsidP="00A20713">
            <w:pPr>
              <w:rPr>
                <w:rFonts w:eastAsia="MS Mincho"/>
                <w:b/>
              </w:rPr>
            </w:pPr>
            <w:r w:rsidRPr="005158FE">
              <w:rPr>
                <w:rFonts w:eastAsia="MS Mincho"/>
                <w:b/>
              </w:rPr>
              <w:t>REQUIRED 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5158FE" w:rsidRDefault="005904E5" w:rsidP="00A20713">
            <w:pPr>
              <w:ind w:left="677" w:hanging="677"/>
              <w:rPr>
                <w:rFonts w:eastAsia="MS Mincho"/>
              </w:rPr>
            </w:pPr>
            <w:r w:rsidRPr="005158FE">
              <w:rPr>
                <w:rFonts w:eastAsia="MS Mincho"/>
              </w:rPr>
              <w:t>I-200 Basic Incident Command</w:t>
            </w:r>
          </w:p>
          <w:p w:rsidR="005904E5" w:rsidRPr="005158FE" w:rsidRDefault="005904E5" w:rsidP="00A20713">
            <w:pPr>
              <w:ind w:left="677" w:hanging="677"/>
              <w:rPr>
                <w:rFonts w:eastAsia="MS Mincho"/>
              </w:rPr>
            </w:pPr>
            <w:r w:rsidRPr="005158FE">
              <w:rPr>
                <w:rFonts w:eastAsia="MS Mincho"/>
              </w:rPr>
              <w:t>IS-700 National Incident Management System (NIMS), An Introduction</w:t>
            </w:r>
          </w:p>
          <w:p w:rsidR="005904E5" w:rsidRDefault="005904E5" w:rsidP="00A20713">
            <w:pPr>
              <w:ind w:left="677" w:hanging="677"/>
              <w:rPr>
                <w:rFonts w:eastAsia="MS Mincho"/>
              </w:rPr>
            </w:pPr>
            <w:r>
              <w:rPr>
                <w:rFonts w:eastAsia="MS Mincho"/>
              </w:rPr>
              <w:t>S-260 Interagency Incident Business Management</w:t>
            </w:r>
          </w:p>
          <w:p w:rsidR="005904E5" w:rsidRPr="002B64A2" w:rsidRDefault="005904E5" w:rsidP="00BA0676">
            <w:pPr>
              <w:rPr>
                <w:rFonts w:eastAsia="MS Mincho"/>
              </w:rPr>
            </w:pPr>
          </w:p>
        </w:tc>
      </w:tr>
      <w:tr w:rsidR="005904E5">
        <w:tc>
          <w:tcPr>
            <w:tcW w:w="9288" w:type="dxa"/>
          </w:tcPr>
          <w:p w:rsidR="005904E5" w:rsidRPr="00A20713" w:rsidRDefault="005904E5" w:rsidP="00A20713">
            <w:pPr>
              <w:rPr>
                <w:rFonts w:eastAsia="MS Mincho"/>
                <w:b/>
              </w:rPr>
            </w:pPr>
            <w:r w:rsidRPr="00A20713">
              <w:rPr>
                <w:rFonts w:eastAsia="MS Mincho"/>
                <w:b/>
              </w:rPr>
              <w:t>REQUIRED EXPERIENCE</w:t>
            </w:r>
          </w:p>
          <w:p w:rsidR="005904E5" w:rsidRPr="0031234F" w:rsidRDefault="005904E5" w:rsidP="003865C9">
            <w:pPr>
              <w:tabs>
                <w:tab w:val="left" w:pos="1560"/>
              </w:tabs>
              <w:rPr>
                <w:rFonts w:eastAsia="MS Mincho"/>
              </w:rPr>
            </w:pPr>
            <w:r>
              <w:rPr>
                <w:rFonts w:eastAsia="MS Mincho"/>
              </w:rPr>
              <w:t>On-the-job exposure to fire payment processing where applicable</w:t>
            </w:r>
            <w:r w:rsidRPr="0031234F">
              <w:rPr>
                <w:rFonts w:eastAsia="MS Mincho"/>
              </w:rPr>
              <w:t>**</w:t>
            </w:r>
          </w:p>
          <w:p w:rsidR="005904E5" w:rsidRPr="003865C9" w:rsidRDefault="005904E5" w:rsidP="003865C9">
            <w:pPr>
              <w:rPr>
                <w:rFonts w:eastAsia="MS Mincho"/>
              </w:rPr>
            </w:pPr>
            <w:r>
              <w:tab/>
            </w:r>
            <w:r>
              <w:rPr>
                <w:rFonts w:eastAsia="MS Mincho"/>
                <w:b/>
                <w:bCs/>
              </w:rPr>
              <w:t>OR</w:t>
            </w:r>
          </w:p>
          <w:p w:rsidR="005904E5" w:rsidRDefault="005904E5" w:rsidP="003865C9">
            <w:pPr>
              <w:rPr>
                <w:rFonts w:eastAsia="MS Mincho"/>
              </w:rPr>
            </w:pPr>
            <w:r>
              <w:rPr>
                <w:rFonts w:eastAsia="MS Mincho"/>
              </w:rPr>
              <w:t>Voucher Examiner Knowledge or Experience</w:t>
            </w:r>
          </w:p>
          <w:p w:rsidR="005904E5" w:rsidRPr="003865C9" w:rsidRDefault="005904E5" w:rsidP="003865C9">
            <w:pPr>
              <w:rPr>
                <w:rFonts w:eastAsia="MS Mincho"/>
              </w:rPr>
            </w:pPr>
            <w:r>
              <w:tab/>
            </w:r>
            <w:r>
              <w:rPr>
                <w:rFonts w:eastAsia="MS Mincho"/>
                <w:b/>
                <w:bCs/>
              </w:rPr>
              <w:t>OR</w:t>
            </w:r>
          </w:p>
          <w:p w:rsidR="005904E5" w:rsidRDefault="005904E5" w:rsidP="00A20713">
            <w:pPr>
              <w:rPr>
                <w:rFonts w:eastAsia="MS Mincho"/>
              </w:rPr>
            </w:pPr>
            <w:r>
              <w:rPr>
                <w:rFonts w:eastAsia="MS Mincho"/>
              </w:rPr>
              <w:t>Unit Timekeeper</w:t>
            </w:r>
          </w:p>
          <w:p w:rsidR="005904E5" w:rsidRPr="002B64A2" w:rsidRDefault="005904E5" w:rsidP="00BA0676">
            <w:pPr>
              <w:rPr>
                <w:rFonts w:eastAsia="MS Mincho"/>
              </w:rPr>
            </w:pPr>
          </w:p>
        </w:tc>
      </w:tr>
      <w:tr w:rsidR="005904E5">
        <w:tc>
          <w:tcPr>
            <w:tcW w:w="9288" w:type="dxa"/>
          </w:tcPr>
          <w:p w:rsidR="005904E5" w:rsidRPr="00A20713" w:rsidRDefault="005904E5" w:rsidP="00A20713">
            <w:pPr>
              <w:rPr>
                <w:rFonts w:eastAsia="MS Mincho"/>
                <w:b/>
              </w:rPr>
            </w:pPr>
            <w:r w:rsidRPr="00A20713">
              <w:rPr>
                <w:rFonts w:eastAsia="MS Mincho"/>
                <w:b/>
              </w:rPr>
              <w:t>PHYSICAL FITNESS</w:t>
            </w:r>
            <w:r>
              <w:rPr>
                <w:rFonts w:eastAsia="MS Mincho"/>
                <w:b/>
              </w:rPr>
              <w:t xml:space="preserve"> LEVEL</w:t>
            </w:r>
          </w:p>
          <w:p w:rsidR="005904E5" w:rsidRDefault="005904E5" w:rsidP="00A20713">
            <w:pPr>
              <w:rPr>
                <w:rFonts w:eastAsia="MS Mincho"/>
              </w:rPr>
            </w:pPr>
            <w:r>
              <w:rPr>
                <w:rFonts w:eastAsia="MS Mincho"/>
              </w:rPr>
              <w:t>None</w:t>
            </w:r>
          </w:p>
          <w:p w:rsidR="005904E5" w:rsidRPr="002B64A2" w:rsidRDefault="005904E5" w:rsidP="00BA0676">
            <w:pPr>
              <w:rPr>
                <w:rFonts w:eastAsia="MS Mincho"/>
              </w:rPr>
            </w:pPr>
          </w:p>
        </w:tc>
      </w:tr>
      <w:tr w:rsidR="005904E5">
        <w:tc>
          <w:tcPr>
            <w:tcW w:w="9288" w:type="dxa"/>
          </w:tcPr>
          <w:p w:rsidR="005904E5" w:rsidRPr="00A20713" w:rsidRDefault="005904E5" w:rsidP="00A20713">
            <w:pPr>
              <w:rPr>
                <w:rFonts w:eastAsia="MS Mincho"/>
                <w:b/>
              </w:rPr>
            </w:pPr>
            <w:r w:rsidRPr="00A20713">
              <w:rPr>
                <w:rFonts w:eastAsia="MS Mincho"/>
                <w:b/>
              </w:rPr>
              <w:t>OTHER POSITION ASSIGNMENTS THAT WILL MAINTAIN CURRENCY</w:t>
            </w:r>
          </w:p>
          <w:p w:rsidR="005904E5" w:rsidRPr="0033062C" w:rsidRDefault="005904E5" w:rsidP="00A20713">
            <w:pPr>
              <w:rPr>
                <w:rFonts w:eastAsia="MS Mincho"/>
                <w:color w:val="000000"/>
              </w:rPr>
            </w:pPr>
            <w:r>
              <w:rPr>
                <w:rFonts w:eastAsia="MS Mincho"/>
              </w:rPr>
              <w:t xml:space="preserve">Buying Team </w:t>
            </w:r>
            <w:r w:rsidRPr="002849C4">
              <w:rPr>
                <w:rFonts w:eastAsia="MS Mincho"/>
              </w:rPr>
              <w:t>Member (BUYM)</w:t>
            </w:r>
          </w:p>
          <w:p w:rsidR="005904E5" w:rsidRPr="002B64A2" w:rsidRDefault="005904E5" w:rsidP="00BA0676">
            <w:pPr>
              <w:rPr>
                <w:rFonts w:eastAsia="MS Mincho"/>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8" w:history="1">
              <w:r w:rsidRPr="00053A7B">
                <w:rPr>
                  <w:rStyle w:val="Hyperlink"/>
                  <w:rFonts w:eastAsia="MS Mincho"/>
                  <w:i/>
                  <w:color w:val="auto"/>
                </w:rPr>
                <w:t>http://training.nwcg.gov/classes/i100.htm</w:t>
              </w:r>
            </w:hyperlink>
          </w:p>
          <w:p w:rsidR="005904E5" w:rsidRDefault="005904E5" w:rsidP="00BA0676">
            <w:pPr>
              <w:rPr>
                <w:rFonts w:eastAsia="MS Mincho"/>
                <w:sz w:val="20"/>
              </w:rPr>
            </w:pPr>
            <w:r w:rsidRPr="0031234F">
              <w:rPr>
                <w:rFonts w:eastAsia="MS Mincho"/>
              </w:rPr>
              <w:t>**</w:t>
            </w:r>
            <w:r w:rsidRPr="00B84966">
              <w:rPr>
                <w:rFonts w:eastAsia="MS Mincho"/>
              </w:rPr>
              <w:t xml:space="preserve"> Requirements contained in Forest Service Handbook (FSH) 6509.13a, Assistant Disbursing Officer Handbook.</w:t>
            </w:r>
          </w:p>
        </w:tc>
      </w:tr>
    </w:tbl>
    <w:p w:rsidR="005904E5" w:rsidRPr="00480A29" w:rsidRDefault="005904E5" w:rsidP="00480A29">
      <w:pPr>
        <w:pStyle w:val="Exhibit"/>
        <w:rPr>
          <w:rFonts w:eastAsia="MS Mincho"/>
          <w:b/>
          <w:sz w:val="20"/>
          <w:szCs w:val="20"/>
        </w:rPr>
      </w:pPr>
      <w:r>
        <w:br w:type="page"/>
      </w:r>
    </w:p>
    <w:p w:rsidR="005904E5" w:rsidRPr="00A40C92" w:rsidRDefault="005904E5" w:rsidP="00A40C92">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7" w:name="_Toc135793625"/>
          </w:p>
          <w:p w:rsidR="005904E5" w:rsidRPr="00B900D2" w:rsidRDefault="005904E5" w:rsidP="00B900D2">
            <w:pPr>
              <w:jc w:val="center"/>
              <w:rPr>
                <w:rFonts w:eastAsia="MS Mincho"/>
                <w:b/>
                <w:color w:val="0000FF"/>
              </w:rPr>
            </w:pPr>
            <w:r w:rsidRPr="00B900D2">
              <w:rPr>
                <w:rFonts w:eastAsia="MS Mincho"/>
                <w:b/>
                <w:color w:val="0000FF"/>
              </w:rPr>
              <w:t>AERIAL OBSERVER (AOBS)</w:t>
            </w:r>
            <w:bookmarkEnd w:id="7"/>
          </w:p>
          <w:p w:rsidR="005904E5" w:rsidRPr="00A40C92" w:rsidRDefault="005904E5" w:rsidP="0030589B">
            <w:pPr>
              <w:jc w:val="center"/>
              <w:rPr>
                <w:rFonts w:eastAsia="MS Mincho"/>
                <w:sz w:val="20"/>
                <w:szCs w:val="20"/>
              </w:rPr>
            </w:pPr>
          </w:p>
        </w:tc>
      </w:tr>
      <w:tr w:rsidR="005904E5">
        <w:tc>
          <w:tcPr>
            <w:tcW w:w="9288" w:type="dxa"/>
          </w:tcPr>
          <w:p w:rsidR="005904E5" w:rsidRPr="005158FE" w:rsidRDefault="005904E5" w:rsidP="004D1244">
            <w:pPr>
              <w:rPr>
                <w:rFonts w:eastAsia="MS Mincho"/>
                <w:b/>
              </w:rPr>
            </w:pPr>
            <w:r w:rsidRPr="005158FE">
              <w:rPr>
                <w:rFonts w:ascii="Times" w:eastAsia="MS Mincho" w:hAnsi="Times"/>
                <w:b/>
              </w:rPr>
              <w:t xml:space="preserve">REQUIRED </w:t>
            </w:r>
            <w:r w:rsidRPr="005158FE">
              <w:rPr>
                <w:rFonts w:eastAsia="MS Mincho"/>
                <w:b/>
              </w:rPr>
              <w:t>TRAINING</w:t>
            </w:r>
          </w:p>
          <w:p w:rsidR="005904E5" w:rsidRPr="005158FE" w:rsidRDefault="005904E5" w:rsidP="002B64A2">
            <w:pPr>
              <w:tabs>
                <w:tab w:val="left" w:pos="756"/>
                <w:tab w:val="left" w:pos="936"/>
              </w:tabs>
              <w:rPr>
                <w:rFonts w:eastAsia="MS Mincho"/>
              </w:rPr>
            </w:pPr>
            <w:r w:rsidRPr="005158FE">
              <w:rPr>
                <w:rFonts w:eastAsia="MS Mincho"/>
              </w:rPr>
              <w:t>A-101</w:t>
            </w:r>
            <w:r w:rsidRPr="005158FE">
              <w:rPr>
                <w:rFonts w:eastAsia="MS Mincho"/>
              </w:rPr>
              <w:tab/>
              <w:t>Aviation Safety (All Aircraft)</w:t>
            </w:r>
          </w:p>
          <w:p w:rsidR="005904E5" w:rsidRPr="005158FE" w:rsidRDefault="005904E5" w:rsidP="002B64A2">
            <w:pPr>
              <w:tabs>
                <w:tab w:val="left" w:pos="756"/>
                <w:tab w:val="left" w:pos="936"/>
              </w:tabs>
              <w:rPr>
                <w:rFonts w:eastAsia="MS Mincho"/>
              </w:rPr>
            </w:pPr>
            <w:r w:rsidRPr="005158FE">
              <w:rPr>
                <w:rFonts w:eastAsia="MS Mincho"/>
              </w:rPr>
              <w:t>A-105</w:t>
            </w:r>
            <w:r w:rsidRPr="005158FE">
              <w:rPr>
                <w:rFonts w:eastAsia="MS Mincho"/>
              </w:rPr>
              <w:tab/>
              <w:t>Aviation Life Support Equipment</w:t>
            </w:r>
          </w:p>
          <w:p w:rsidR="005904E5" w:rsidRPr="005158FE" w:rsidRDefault="005904E5" w:rsidP="002B64A2">
            <w:pPr>
              <w:tabs>
                <w:tab w:val="left" w:pos="756"/>
                <w:tab w:val="left" w:pos="936"/>
              </w:tabs>
              <w:rPr>
                <w:rFonts w:eastAsia="MS Mincho"/>
              </w:rPr>
            </w:pPr>
            <w:r w:rsidRPr="005158FE">
              <w:rPr>
                <w:rFonts w:eastAsia="MS Mincho"/>
              </w:rPr>
              <w:t>A-106</w:t>
            </w:r>
            <w:r w:rsidRPr="005158FE">
              <w:rPr>
                <w:rFonts w:eastAsia="MS Mincho"/>
              </w:rPr>
              <w:tab/>
              <w:t>Aviation Mishap Reporting</w:t>
            </w:r>
          </w:p>
          <w:p w:rsidR="005904E5" w:rsidRPr="005158FE" w:rsidRDefault="005904E5" w:rsidP="002B64A2">
            <w:pPr>
              <w:tabs>
                <w:tab w:val="left" w:pos="756"/>
                <w:tab w:val="left" w:pos="936"/>
              </w:tabs>
              <w:rPr>
                <w:rFonts w:eastAsia="MS Mincho"/>
              </w:rPr>
            </w:pPr>
            <w:r w:rsidRPr="005158FE">
              <w:rPr>
                <w:rFonts w:eastAsia="MS Mincho"/>
              </w:rPr>
              <w:t>A-107</w:t>
            </w:r>
            <w:r w:rsidRPr="005158FE">
              <w:rPr>
                <w:rFonts w:eastAsia="MS Mincho"/>
              </w:rPr>
              <w:tab/>
              <w:t>Aviation Policy and Regulations 1</w:t>
            </w:r>
          </w:p>
          <w:p w:rsidR="005904E5" w:rsidRPr="005158FE" w:rsidRDefault="005904E5" w:rsidP="002B64A2">
            <w:pPr>
              <w:tabs>
                <w:tab w:val="left" w:pos="756"/>
                <w:tab w:val="left" w:pos="936"/>
              </w:tabs>
              <w:rPr>
                <w:rFonts w:eastAsia="MS Mincho"/>
              </w:rPr>
            </w:pPr>
            <w:r w:rsidRPr="005158FE">
              <w:rPr>
                <w:rFonts w:eastAsia="MS Mincho"/>
              </w:rPr>
              <w:t>A-109</w:t>
            </w:r>
            <w:r w:rsidRPr="005158FE">
              <w:rPr>
                <w:rFonts w:eastAsia="MS Mincho"/>
              </w:rPr>
              <w:tab/>
              <w:t>Aviation Radio Use</w:t>
            </w:r>
          </w:p>
          <w:p w:rsidR="005904E5" w:rsidRPr="005158FE" w:rsidRDefault="005904E5" w:rsidP="002B64A2">
            <w:pPr>
              <w:tabs>
                <w:tab w:val="left" w:pos="756"/>
                <w:tab w:val="left" w:pos="936"/>
              </w:tabs>
              <w:rPr>
                <w:rFonts w:eastAsia="MS Mincho"/>
              </w:rPr>
            </w:pPr>
            <w:r w:rsidRPr="005158FE">
              <w:rPr>
                <w:rFonts w:eastAsia="MS Mincho"/>
              </w:rPr>
              <w:t>A-113</w:t>
            </w:r>
            <w:r w:rsidRPr="005158FE">
              <w:rPr>
                <w:rFonts w:eastAsia="MS Mincho"/>
              </w:rPr>
              <w:tab/>
              <w:t>Crash Survival</w:t>
            </w:r>
          </w:p>
          <w:p w:rsidR="005904E5" w:rsidRPr="005158FE" w:rsidRDefault="005904E5" w:rsidP="004D1244">
            <w:pPr>
              <w:ind w:left="216" w:hanging="216"/>
              <w:rPr>
                <w:rFonts w:eastAsia="MS Mincho"/>
              </w:rPr>
            </w:pPr>
            <w:r w:rsidRPr="005158FE">
              <w:rPr>
                <w:rFonts w:eastAsia="MS Mincho"/>
              </w:rPr>
              <w:t>IS-700 National Incident Management System (NIMS), An Introduction</w:t>
            </w:r>
          </w:p>
          <w:p w:rsidR="005904E5" w:rsidRPr="005158FE" w:rsidRDefault="005904E5" w:rsidP="00F32E6E">
            <w:pPr>
              <w:tabs>
                <w:tab w:val="left" w:pos="756"/>
                <w:tab w:val="left" w:pos="936"/>
              </w:tabs>
              <w:rPr>
                <w:rFonts w:eastAsia="MS Mincho"/>
              </w:rPr>
            </w:pPr>
          </w:p>
        </w:tc>
      </w:tr>
      <w:tr w:rsidR="005904E5">
        <w:tc>
          <w:tcPr>
            <w:tcW w:w="9288" w:type="dxa"/>
          </w:tcPr>
          <w:p w:rsidR="005904E5" w:rsidRPr="005158FE" w:rsidRDefault="005904E5" w:rsidP="00BA0676">
            <w:pPr>
              <w:rPr>
                <w:rFonts w:eastAsia="MS Mincho"/>
                <w:b/>
              </w:rPr>
            </w:pPr>
            <w:r w:rsidRPr="005158FE">
              <w:rPr>
                <w:rFonts w:eastAsia="MS Mincho"/>
                <w:b/>
              </w:rPr>
              <w:t>REQUIRED EXPERIENCE</w:t>
            </w:r>
          </w:p>
          <w:p w:rsidR="005904E5" w:rsidRPr="005158FE" w:rsidRDefault="005904E5" w:rsidP="002C127A">
            <w:pPr>
              <w:rPr>
                <w:rFonts w:ascii="Times" w:eastAsia="MS Mincho" w:hAnsi="Times"/>
              </w:rPr>
            </w:pPr>
            <w:r w:rsidRPr="005158FE">
              <w:rPr>
                <w:rFonts w:ascii="Times" w:eastAsia="MS Mincho" w:hAnsi="Times"/>
              </w:rPr>
              <w:t>For mobilization on the local unit, the Forest Qualification Review Committee shall determine the required experience necessa</w:t>
            </w:r>
            <w:r>
              <w:rPr>
                <w:rFonts w:ascii="Times" w:eastAsia="MS Mincho" w:hAnsi="Times"/>
              </w:rPr>
              <w:t>ry to perform in the position.</w:t>
            </w:r>
          </w:p>
          <w:p w:rsidR="005904E5" w:rsidRPr="005158FE" w:rsidRDefault="005904E5" w:rsidP="002C127A">
            <w:pPr>
              <w:rPr>
                <w:rFonts w:ascii="Times" w:eastAsia="MS Mincho" w:hAnsi="Times"/>
                <w:strike/>
              </w:rPr>
            </w:pPr>
          </w:p>
          <w:p w:rsidR="005904E5" w:rsidRPr="005158FE" w:rsidRDefault="005904E5" w:rsidP="002C127A">
            <w:pPr>
              <w:rPr>
                <w:rFonts w:ascii="Times" w:eastAsia="MS Mincho" w:hAnsi="Times"/>
              </w:rPr>
            </w:pPr>
            <w:r w:rsidRPr="005158FE">
              <w:rPr>
                <w:rFonts w:ascii="Times" w:eastAsia="MS Mincho" w:hAnsi="Times"/>
              </w:rPr>
              <w:t>For mobilization off the unit:</w:t>
            </w:r>
          </w:p>
          <w:p w:rsidR="005904E5" w:rsidRPr="005158FE" w:rsidRDefault="005904E5" w:rsidP="002C127A">
            <w:pPr>
              <w:rPr>
                <w:rFonts w:ascii="Times" w:eastAsia="MS Mincho" w:hAnsi="Times"/>
              </w:rPr>
            </w:pPr>
            <w:r w:rsidRPr="005158FE">
              <w:rPr>
                <w:rFonts w:ascii="Times" w:eastAsia="MS Mincho" w:hAnsi="Times"/>
              </w:rPr>
              <w:t>Incident Commander Type 5 (ICT5)</w:t>
            </w:r>
          </w:p>
          <w:p w:rsidR="005904E5" w:rsidRPr="005158FE" w:rsidRDefault="005904E5" w:rsidP="002C127A">
            <w:pPr>
              <w:rPr>
                <w:rFonts w:ascii="Times" w:eastAsia="MS Mincho" w:hAnsi="Times"/>
                <w:b/>
              </w:rPr>
            </w:pPr>
            <w:r>
              <w:tab/>
            </w:r>
            <w:r w:rsidRPr="005158FE">
              <w:rPr>
                <w:rFonts w:ascii="Times" w:eastAsia="MS Mincho" w:hAnsi="Times"/>
                <w:b/>
              </w:rPr>
              <w:t>AND</w:t>
            </w:r>
          </w:p>
          <w:p w:rsidR="005904E5" w:rsidRPr="005158FE" w:rsidRDefault="005904E5" w:rsidP="002C127A">
            <w:pPr>
              <w:rPr>
                <w:rFonts w:eastAsia="MS Mincho"/>
              </w:rPr>
            </w:pPr>
            <w:r w:rsidRPr="005158FE">
              <w:rPr>
                <w:rFonts w:eastAsia="MS Mincho"/>
              </w:rPr>
              <w:t>Satisfactory performance as an Aerial Observer (AOBS)</w:t>
            </w:r>
          </w:p>
          <w:p w:rsidR="005904E5" w:rsidRPr="005158FE" w:rsidRDefault="005904E5" w:rsidP="004260EC">
            <w:pPr>
              <w:rPr>
                <w:rFonts w:eastAsia="MS Mincho"/>
              </w:rPr>
            </w:pPr>
          </w:p>
        </w:tc>
      </w:tr>
      <w:tr w:rsidR="005904E5">
        <w:tc>
          <w:tcPr>
            <w:tcW w:w="9288" w:type="dxa"/>
          </w:tcPr>
          <w:p w:rsidR="005904E5" w:rsidRPr="004D1244" w:rsidRDefault="005904E5" w:rsidP="00BA0676">
            <w:pPr>
              <w:rPr>
                <w:rFonts w:eastAsia="MS Mincho"/>
                <w:b/>
              </w:rPr>
            </w:pPr>
            <w:r w:rsidRPr="004D1244">
              <w:rPr>
                <w:rFonts w:eastAsia="MS Mincho"/>
                <w:b/>
              </w:rPr>
              <w:t>PHYSICAL FITNESS</w:t>
            </w:r>
            <w:r>
              <w:rPr>
                <w:rFonts w:eastAsia="MS Mincho"/>
                <w:b/>
              </w:rPr>
              <w:t xml:space="preserve"> LEVEL</w:t>
            </w:r>
          </w:p>
          <w:p w:rsidR="005904E5" w:rsidRDefault="005904E5" w:rsidP="00BA0676">
            <w:pPr>
              <w:rPr>
                <w:rFonts w:eastAsia="MS Mincho"/>
              </w:rPr>
            </w:pPr>
            <w:r>
              <w:rPr>
                <w:rFonts w:eastAsia="MS Mincho"/>
              </w:rPr>
              <w:t>None</w:t>
            </w:r>
          </w:p>
          <w:p w:rsidR="005904E5" w:rsidRPr="002B64A2" w:rsidRDefault="005904E5" w:rsidP="00BA0676">
            <w:pPr>
              <w:rPr>
                <w:rFonts w:eastAsia="MS Mincho"/>
              </w:rPr>
            </w:pPr>
          </w:p>
        </w:tc>
      </w:tr>
      <w:tr w:rsidR="005904E5">
        <w:tc>
          <w:tcPr>
            <w:tcW w:w="9288" w:type="dxa"/>
          </w:tcPr>
          <w:p w:rsidR="005904E5" w:rsidRPr="004D1244" w:rsidRDefault="005904E5" w:rsidP="00BA0676">
            <w:pPr>
              <w:rPr>
                <w:rFonts w:eastAsia="MS Mincho"/>
                <w:b/>
              </w:rPr>
            </w:pPr>
            <w:r w:rsidRPr="004D1244">
              <w:rPr>
                <w:rFonts w:eastAsia="MS Mincho"/>
                <w:b/>
              </w:rPr>
              <w:t>OTHER POSITION ASSIGNMENTS THAT WILL MAINTAIN CURRENCY</w:t>
            </w:r>
          </w:p>
          <w:p w:rsidR="005904E5" w:rsidRDefault="005904E5" w:rsidP="00BA0676">
            <w:pPr>
              <w:rPr>
                <w:rFonts w:eastAsia="MS Mincho"/>
              </w:rPr>
            </w:pPr>
            <w:r>
              <w:rPr>
                <w:rFonts w:eastAsia="MS Mincho"/>
              </w:rPr>
              <w:t>None</w:t>
            </w:r>
          </w:p>
          <w:p w:rsidR="005904E5" w:rsidRDefault="005904E5" w:rsidP="00BA0676">
            <w:pPr>
              <w:rPr>
                <w:rFonts w:eastAsia="MS Mincho"/>
              </w:rPr>
            </w:pPr>
          </w:p>
        </w:tc>
      </w:tr>
      <w:tr w:rsidR="005904E5">
        <w:tc>
          <w:tcPr>
            <w:tcW w:w="9288" w:type="dxa"/>
          </w:tcPr>
          <w:p w:rsidR="005904E5" w:rsidRPr="004D1244" w:rsidRDefault="005904E5" w:rsidP="004D1244">
            <w:pPr>
              <w:rPr>
                <w:rFonts w:eastAsia="MS Mincho"/>
                <w:b/>
              </w:rPr>
            </w:pPr>
            <w:r w:rsidRPr="004D1244">
              <w:rPr>
                <w:rFonts w:eastAsia="MS Mincho"/>
                <w:b/>
              </w:rPr>
              <w:t>OTHER TRAINING WHICH SUPPORTS DEVE</w:t>
            </w:r>
            <w:r>
              <w:rPr>
                <w:rFonts w:eastAsia="MS Mincho"/>
                <w:b/>
              </w:rPr>
              <w:t>LOPMENT OF KNOWLEDGE AND SKILLS</w:t>
            </w:r>
          </w:p>
          <w:p w:rsidR="005904E5" w:rsidRDefault="005904E5" w:rsidP="004D1244">
            <w:pPr>
              <w:ind w:left="677" w:hanging="677"/>
              <w:rPr>
                <w:rFonts w:eastAsia="MS Mincho"/>
              </w:rPr>
            </w:pPr>
            <w:r>
              <w:rPr>
                <w:rFonts w:eastAsia="MS Mincho"/>
              </w:rPr>
              <w:t>I-200 Basic Incident Command System</w:t>
            </w:r>
          </w:p>
          <w:p w:rsidR="005904E5" w:rsidRDefault="005904E5" w:rsidP="00F32E6E">
            <w:pPr>
              <w:tabs>
                <w:tab w:val="left" w:pos="756"/>
                <w:tab w:val="left" w:pos="936"/>
              </w:tabs>
              <w:rPr>
                <w:rFonts w:eastAsia="MS Mincho"/>
              </w:rPr>
            </w:pPr>
            <w:r>
              <w:rPr>
                <w:rFonts w:eastAsia="MS Mincho"/>
              </w:rPr>
              <w:t>S-270  Basic Air Operations</w:t>
            </w:r>
          </w:p>
          <w:p w:rsidR="005904E5" w:rsidRDefault="005904E5" w:rsidP="004D1244">
            <w:pPr>
              <w:ind w:left="677" w:hanging="677"/>
              <w:rPr>
                <w:rFonts w:eastAsia="MS Mincho"/>
              </w:rPr>
            </w:pPr>
            <w:r>
              <w:rPr>
                <w:rFonts w:eastAsia="MS Mincho"/>
              </w:rPr>
              <w:t xml:space="preserve">Local </w:t>
            </w:r>
            <w:r w:rsidRPr="00B51F54">
              <w:rPr>
                <w:rFonts w:ascii="Times" w:eastAsia="MS Mincho" w:hAnsi="Times"/>
              </w:rPr>
              <w:t>on-the-job</w:t>
            </w:r>
            <w:r w:rsidRPr="008263F7">
              <w:rPr>
                <w:rFonts w:ascii="Times" w:eastAsia="MS Mincho" w:hAnsi="Times"/>
              </w:rPr>
              <w:t xml:space="preserve"> </w:t>
            </w:r>
            <w:r>
              <w:rPr>
                <w:rFonts w:eastAsia="MS Mincho"/>
              </w:rPr>
              <w:t>orientation or Developed Aerial Observer Training</w:t>
            </w:r>
          </w:p>
          <w:p w:rsidR="005904E5" w:rsidRPr="002B64A2" w:rsidRDefault="005904E5" w:rsidP="00BA0676">
            <w:pPr>
              <w:rPr>
                <w:rFonts w:eastAsia="MS Mincho"/>
              </w:rPr>
            </w:pPr>
          </w:p>
        </w:tc>
      </w:tr>
    </w:tbl>
    <w:p w:rsidR="005904E5" w:rsidRPr="00480A29" w:rsidRDefault="005904E5" w:rsidP="00480A29">
      <w:pPr>
        <w:pStyle w:val="Exhibit"/>
        <w:rPr>
          <w:rFonts w:eastAsia="MS Mincho"/>
          <w:b/>
          <w:sz w:val="20"/>
          <w:szCs w:val="20"/>
        </w:rPr>
      </w:pPr>
      <w:r>
        <w:br w:type="page"/>
      </w:r>
    </w:p>
    <w:p w:rsidR="005904E5" w:rsidRPr="00A40C92" w:rsidRDefault="005904E5" w:rsidP="00A40C92">
      <w:pPr>
        <w:jc w:val="center"/>
        <w:rPr>
          <w:rFonts w:eastAsia="MS Mincho"/>
          <w:sz w:val="20"/>
          <w:szCs w:val="20"/>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8" w:name="_Toc135793626"/>
          </w:p>
          <w:p w:rsidR="005904E5" w:rsidRPr="00B900D2" w:rsidRDefault="005904E5" w:rsidP="00B900D2">
            <w:pPr>
              <w:jc w:val="center"/>
              <w:rPr>
                <w:rFonts w:eastAsia="MS Mincho"/>
                <w:b/>
                <w:color w:val="0000FF"/>
              </w:rPr>
            </w:pPr>
            <w:r w:rsidRPr="00B900D2">
              <w:rPr>
                <w:rFonts w:eastAsia="MS Mincho"/>
                <w:b/>
                <w:color w:val="0000FF"/>
              </w:rPr>
              <w:t>AGENCY AVIATION MILITARY LIAISON (AAML)</w:t>
            </w:r>
            <w:bookmarkEnd w:id="8"/>
          </w:p>
          <w:p w:rsidR="005904E5" w:rsidRPr="00B900D2" w:rsidRDefault="005904E5" w:rsidP="0030589B">
            <w:pPr>
              <w:jc w:val="center"/>
              <w:rPr>
                <w:rFonts w:eastAsia="MS Mincho"/>
                <w:sz w:val="20"/>
                <w:szCs w:val="20"/>
              </w:rPr>
            </w:pPr>
          </w:p>
        </w:tc>
      </w:tr>
      <w:tr w:rsidR="005904E5">
        <w:trPr>
          <w:cantSplit/>
        </w:trPr>
        <w:tc>
          <w:tcPr>
            <w:tcW w:w="9288" w:type="dxa"/>
          </w:tcPr>
          <w:p w:rsidR="005904E5" w:rsidRPr="002773DC" w:rsidRDefault="005904E5" w:rsidP="0030589B">
            <w:pPr>
              <w:rPr>
                <w:rFonts w:eastAsia="MS Mincho"/>
                <w:b/>
              </w:rPr>
            </w:pPr>
            <w:r w:rsidRPr="002773DC">
              <w:rPr>
                <w:rFonts w:eastAsia="MS Mincho"/>
                <w:b/>
              </w:rPr>
              <w:t>REQUIRED TRAINING</w:t>
            </w:r>
          </w:p>
          <w:p w:rsidR="005904E5" w:rsidRDefault="005904E5" w:rsidP="0030589B">
            <w:pPr>
              <w:ind w:left="216" w:hanging="216"/>
              <w:rPr>
                <w:rFonts w:eastAsia="MS Mincho"/>
              </w:rPr>
            </w:pPr>
            <w:r>
              <w:rPr>
                <w:rFonts w:eastAsia="MS Mincho"/>
              </w:rPr>
              <w:t>None</w:t>
            </w:r>
          </w:p>
          <w:p w:rsidR="005904E5" w:rsidRPr="002B64A2" w:rsidRDefault="005904E5" w:rsidP="0030589B">
            <w:pPr>
              <w:ind w:left="216" w:hanging="216"/>
              <w:rPr>
                <w:rFonts w:eastAsia="MS Mincho"/>
              </w:rPr>
            </w:pPr>
          </w:p>
        </w:tc>
      </w:tr>
      <w:tr w:rsidR="005904E5">
        <w:tc>
          <w:tcPr>
            <w:tcW w:w="9288" w:type="dxa"/>
          </w:tcPr>
          <w:p w:rsidR="005904E5" w:rsidRPr="002773DC" w:rsidRDefault="005904E5" w:rsidP="0030589B">
            <w:pPr>
              <w:rPr>
                <w:rFonts w:eastAsia="MS Mincho"/>
                <w:b/>
              </w:rPr>
            </w:pPr>
            <w:r w:rsidRPr="002773DC">
              <w:rPr>
                <w:rFonts w:eastAsia="MS Mincho"/>
                <w:b/>
              </w:rPr>
              <w:t>REQUIRED EXPERIENCE</w:t>
            </w:r>
          </w:p>
          <w:p w:rsidR="005904E5" w:rsidRDefault="005904E5" w:rsidP="003865C9">
            <w:pPr>
              <w:rPr>
                <w:rFonts w:eastAsia="MS Mincho"/>
              </w:rPr>
            </w:pPr>
            <w:r>
              <w:rPr>
                <w:rFonts w:eastAsia="MS Mincho"/>
              </w:rPr>
              <w:t>Desirable experience is military background</w:t>
            </w:r>
          </w:p>
          <w:p w:rsidR="005904E5" w:rsidRPr="003865C9" w:rsidRDefault="005904E5" w:rsidP="003865C9">
            <w:pPr>
              <w:rPr>
                <w:rFonts w:eastAsia="MS Mincho"/>
              </w:rPr>
            </w:pPr>
            <w:r>
              <w:tab/>
            </w:r>
            <w:r>
              <w:rPr>
                <w:rFonts w:eastAsia="MS Mincho"/>
                <w:b/>
                <w:bCs/>
              </w:rPr>
              <w:t>AND EITHER</w:t>
            </w:r>
          </w:p>
          <w:p w:rsidR="005904E5" w:rsidRDefault="005904E5" w:rsidP="003865C9">
            <w:pPr>
              <w:rPr>
                <w:rFonts w:eastAsia="MS Mincho"/>
              </w:rPr>
            </w:pPr>
            <w:r>
              <w:rPr>
                <w:rFonts w:eastAsia="MS Mincho"/>
              </w:rPr>
              <w:t>Helicopter Operations Specialist</w:t>
            </w:r>
          </w:p>
          <w:p w:rsidR="005904E5" w:rsidRPr="003865C9" w:rsidRDefault="005904E5" w:rsidP="003865C9">
            <w:pPr>
              <w:rPr>
                <w:rFonts w:eastAsia="MS Mincho"/>
              </w:rPr>
            </w:pPr>
            <w:r>
              <w:tab/>
            </w:r>
            <w:r>
              <w:rPr>
                <w:rFonts w:eastAsia="MS Mincho"/>
                <w:b/>
                <w:bCs/>
              </w:rPr>
              <w:t>OR</w:t>
            </w:r>
          </w:p>
          <w:p w:rsidR="005904E5" w:rsidRDefault="005904E5" w:rsidP="003865C9">
            <w:pPr>
              <w:rPr>
                <w:rFonts w:eastAsia="MS Mincho"/>
              </w:rPr>
            </w:pPr>
            <w:r>
              <w:rPr>
                <w:rFonts w:eastAsia="MS Mincho"/>
              </w:rPr>
              <w:t>Helicopter Pilot Inspector*</w:t>
            </w:r>
          </w:p>
          <w:p w:rsidR="005904E5" w:rsidRPr="003865C9" w:rsidRDefault="005904E5" w:rsidP="003865C9">
            <w:pPr>
              <w:rPr>
                <w:rFonts w:eastAsia="MS Mincho"/>
              </w:rPr>
            </w:pPr>
            <w:r>
              <w:tab/>
            </w:r>
            <w:r>
              <w:rPr>
                <w:rFonts w:eastAsia="MS Mincho"/>
                <w:b/>
                <w:bCs/>
              </w:rPr>
              <w:t>AND</w:t>
            </w:r>
          </w:p>
          <w:p w:rsidR="005904E5" w:rsidRDefault="005904E5" w:rsidP="0030589B">
            <w:pPr>
              <w:ind w:left="216" w:hanging="216"/>
              <w:rPr>
                <w:rFonts w:eastAsia="MS Mincho"/>
              </w:rPr>
            </w:pPr>
            <w:r w:rsidRPr="00F45D19">
              <w:rPr>
                <w:rFonts w:eastAsia="MS Mincho"/>
              </w:rPr>
              <w:t xml:space="preserve">Satisfactory </w:t>
            </w:r>
            <w:r>
              <w:rPr>
                <w:rFonts w:eastAsia="MS Mincho"/>
              </w:rPr>
              <w:t>performance as an Agency Aviation Military Liaison</w:t>
            </w:r>
          </w:p>
          <w:p w:rsidR="005904E5" w:rsidRPr="002B64A2" w:rsidRDefault="005904E5" w:rsidP="0030589B">
            <w:pPr>
              <w:rPr>
                <w:rFonts w:eastAsia="MS Mincho"/>
              </w:rPr>
            </w:pPr>
          </w:p>
        </w:tc>
      </w:tr>
      <w:tr w:rsidR="005904E5">
        <w:tc>
          <w:tcPr>
            <w:tcW w:w="9288" w:type="dxa"/>
          </w:tcPr>
          <w:p w:rsidR="005904E5" w:rsidRPr="002773DC" w:rsidRDefault="005904E5" w:rsidP="0030589B">
            <w:pPr>
              <w:rPr>
                <w:rFonts w:eastAsia="MS Mincho"/>
                <w:b/>
              </w:rPr>
            </w:pPr>
            <w:r w:rsidRPr="002773DC">
              <w:rPr>
                <w:rFonts w:eastAsia="MS Mincho"/>
                <w:b/>
              </w:rPr>
              <w:t>PHYSICAL FITNESS LEVEL</w:t>
            </w:r>
          </w:p>
          <w:p w:rsidR="005904E5" w:rsidRDefault="005904E5" w:rsidP="0030589B">
            <w:pPr>
              <w:rPr>
                <w:rFonts w:eastAsia="MS Mincho"/>
              </w:rPr>
            </w:pPr>
            <w:r>
              <w:rPr>
                <w:rFonts w:eastAsia="MS Mincho"/>
              </w:rPr>
              <w:t>None Required</w:t>
            </w:r>
          </w:p>
          <w:p w:rsidR="005904E5" w:rsidRPr="002B64A2" w:rsidRDefault="005904E5" w:rsidP="0030589B">
            <w:pPr>
              <w:rPr>
                <w:rFonts w:eastAsia="MS Mincho"/>
              </w:rPr>
            </w:pPr>
          </w:p>
        </w:tc>
      </w:tr>
      <w:tr w:rsidR="005904E5">
        <w:tc>
          <w:tcPr>
            <w:tcW w:w="9288" w:type="dxa"/>
          </w:tcPr>
          <w:p w:rsidR="005904E5" w:rsidRPr="002773DC" w:rsidRDefault="005904E5" w:rsidP="0030589B">
            <w:pPr>
              <w:rPr>
                <w:rFonts w:eastAsia="MS Mincho"/>
                <w:b/>
              </w:rPr>
            </w:pPr>
            <w:r w:rsidRPr="002773DC">
              <w:rPr>
                <w:rFonts w:eastAsia="MS Mincho"/>
                <w:b/>
              </w:rPr>
              <w:t>OTHER POSITION ASSIGNMENTS THAT WILL MAINTAIN CURRENCY</w:t>
            </w:r>
          </w:p>
          <w:p w:rsidR="005904E5" w:rsidRDefault="005904E5" w:rsidP="0030589B">
            <w:pPr>
              <w:rPr>
                <w:rFonts w:eastAsia="MS Mincho"/>
              </w:rPr>
            </w:pPr>
            <w:r>
              <w:rPr>
                <w:rFonts w:eastAsia="MS Mincho"/>
              </w:rPr>
              <w:t>Helicopter Operations Specialist</w:t>
            </w:r>
          </w:p>
          <w:p w:rsidR="005904E5" w:rsidRPr="0033062C" w:rsidRDefault="005904E5" w:rsidP="0030589B">
            <w:pPr>
              <w:rPr>
                <w:rFonts w:eastAsia="MS Mincho"/>
                <w:color w:val="000000"/>
              </w:rPr>
            </w:pPr>
            <w:r>
              <w:rPr>
                <w:rFonts w:eastAsia="MS Mincho"/>
              </w:rPr>
              <w:t xml:space="preserve">Helicopter Pilot </w:t>
            </w:r>
            <w:r w:rsidRPr="00F45D19">
              <w:rPr>
                <w:rFonts w:eastAsia="MS Mincho"/>
              </w:rPr>
              <w:t>Inspector (HPIN)</w:t>
            </w:r>
          </w:p>
          <w:p w:rsidR="005904E5" w:rsidRPr="002B64A2" w:rsidRDefault="005904E5" w:rsidP="0030589B">
            <w:pPr>
              <w:rPr>
                <w:rFonts w:eastAsia="MS Mincho"/>
              </w:rPr>
            </w:pPr>
          </w:p>
        </w:tc>
      </w:tr>
      <w:tr w:rsidR="005904E5">
        <w:tc>
          <w:tcPr>
            <w:tcW w:w="9288" w:type="dxa"/>
          </w:tcPr>
          <w:p w:rsidR="005904E5" w:rsidRDefault="005904E5" w:rsidP="009F6EAC">
            <w:pPr>
              <w:jc w:val="both"/>
              <w:rPr>
                <w:rFonts w:ascii="Times" w:hAnsi="Times"/>
              </w:rPr>
            </w:pPr>
            <w:r>
              <w:rPr>
                <w:rFonts w:ascii="Times" w:hAnsi="Times"/>
              </w:rPr>
              <w:t>*</w:t>
            </w:r>
            <w:r w:rsidRPr="00E71676">
              <w:rPr>
                <w:rFonts w:ascii="Times" w:hAnsi="Times"/>
              </w:rPr>
              <w:t xml:space="preserve">References </w:t>
            </w:r>
            <w:r w:rsidRPr="00E71676">
              <w:t xml:space="preserve">are contained in the Military Use Handbook (NFES 2175) </w:t>
            </w:r>
            <w:r w:rsidRPr="00E71676">
              <w:rPr>
                <w:rFonts w:ascii="Times" w:hAnsi="Times"/>
              </w:rPr>
              <w:t xml:space="preserve">located at the </w:t>
            </w:r>
          </w:p>
          <w:p w:rsidR="005904E5" w:rsidRPr="0033062C" w:rsidRDefault="005904E5" w:rsidP="009F6EAC">
            <w:pPr>
              <w:jc w:val="both"/>
              <w:rPr>
                <w:rFonts w:ascii="Times" w:hAnsi="Times"/>
                <w:color w:val="000000"/>
              </w:rPr>
            </w:pPr>
            <w:r>
              <w:rPr>
                <w:rFonts w:ascii="Times" w:hAnsi="Times"/>
              </w:rPr>
              <w:t xml:space="preserve">following </w:t>
            </w:r>
            <w:r w:rsidRPr="00E71676">
              <w:rPr>
                <w:rFonts w:ascii="Times" w:hAnsi="Times"/>
              </w:rPr>
              <w:t>website</w:t>
            </w:r>
            <w:r>
              <w:rPr>
                <w:rFonts w:ascii="Times" w:hAnsi="Times"/>
                <w:color w:val="000000"/>
              </w:rPr>
              <w:t>:</w:t>
            </w:r>
          </w:p>
          <w:p w:rsidR="005904E5" w:rsidRPr="0061675A" w:rsidRDefault="00DE2F02" w:rsidP="009F6EAC">
            <w:pPr>
              <w:jc w:val="both"/>
              <w:rPr>
                <w:i/>
              </w:rPr>
            </w:pPr>
            <w:hyperlink r:id="rId9" w:history="1">
              <w:r w:rsidR="005904E5" w:rsidRPr="0061675A">
                <w:rPr>
                  <w:rStyle w:val="Hyperlink"/>
                  <w:rFonts w:ascii="Times" w:hAnsi="Times"/>
                  <w:i/>
                </w:rPr>
                <w:t>http://www.nifc.gov/nicc/predictive/intelligence/military/Military_Use_Handbook_2006_2.pdf</w:t>
              </w:r>
            </w:hyperlink>
          </w:p>
          <w:p w:rsidR="005904E5" w:rsidRPr="00B84966" w:rsidRDefault="005904E5" w:rsidP="0030589B">
            <w:pPr>
              <w:rPr>
                <w:rFonts w:eastAsia="MS Mincho"/>
              </w:rPr>
            </w:pPr>
          </w:p>
        </w:tc>
      </w:tr>
    </w:tbl>
    <w:p w:rsidR="005904E5" w:rsidRPr="00480A29" w:rsidRDefault="005904E5" w:rsidP="00480A29">
      <w:pPr>
        <w:pStyle w:val="Exhibit"/>
        <w:rPr>
          <w:rFonts w:eastAsia="MS Mincho"/>
          <w:b/>
        </w:rPr>
      </w:pPr>
      <w:r>
        <w:br w:type="page"/>
      </w:r>
    </w:p>
    <w:p w:rsidR="005904E5" w:rsidRPr="00480A29" w:rsidRDefault="005904E5" w:rsidP="00480A29">
      <w:pPr>
        <w:pStyle w:val="Exhibit"/>
        <w:rPr>
          <w:rFonts w:eastAsia="MS Mincho"/>
          <w:b/>
          <w:sz w:val="20"/>
          <w:szCs w:val="20"/>
        </w:rPr>
      </w:pPr>
    </w:p>
    <w:p w:rsidR="005904E5" w:rsidRPr="00F45D19" w:rsidRDefault="005904E5" w:rsidP="00F45D19">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4B7C4C">
        <w:trPr>
          <w:cantSplit/>
        </w:trPr>
        <w:tc>
          <w:tcPr>
            <w:tcW w:w="9288" w:type="dxa"/>
          </w:tcPr>
          <w:p w:rsidR="005904E5" w:rsidRPr="00716392" w:rsidRDefault="005904E5" w:rsidP="00BA1830">
            <w:pPr>
              <w:jc w:val="center"/>
              <w:rPr>
                <w:rFonts w:eastAsia="MS Mincho"/>
                <w:color w:val="0000FF"/>
                <w:sz w:val="22"/>
                <w:szCs w:val="22"/>
              </w:rPr>
            </w:pPr>
            <w:bookmarkStart w:id="9" w:name="_Toc135793627"/>
          </w:p>
          <w:p w:rsidR="005904E5" w:rsidRPr="00B8646E" w:rsidRDefault="005904E5" w:rsidP="00181CE9">
            <w:pPr>
              <w:jc w:val="center"/>
              <w:rPr>
                <w:rFonts w:eastAsia="MS Mincho"/>
                <w:b/>
                <w:color w:val="0000FF"/>
              </w:rPr>
            </w:pPr>
            <w:r>
              <w:rPr>
                <w:rFonts w:eastAsia="MS Mincho"/>
                <w:b/>
                <w:color w:val="0000FF"/>
              </w:rPr>
              <w:t>AIR</w:t>
            </w:r>
            <w:r w:rsidRPr="00B8646E">
              <w:rPr>
                <w:rFonts w:eastAsia="MS Mincho"/>
                <w:b/>
                <w:color w:val="0000FF"/>
              </w:rPr>
              <w:t>TANKER BASE MANAGER (ATBM)</w:t>
            </w:r>
            <w:bookmarkEnd w:id="9"/>
          </w:p>
          <w:p w:rsidR="005904E5" w:rsidRPr="004B7C4C" w:rsidRDefault="005904E5" w:rsidP="00BA1830">
            <w:pPr>
              <w:ind w:left="677" w:hanging="677"/>
              <w:rPr>
                <w:rFonts w:eastAsia="MS Mincho"/>
                <w:sz w:val="22"/>
                <w:szCs w:val="22"/>
              </w:rPr>
            </w:pPr>
          </w:p>
        </w:tc>
      </w:tr>
      <w:tr w:rsidR="005904E5" w:rsidRPr="004B7C4C">
        <w:trPr>
          <w:cantSplit/>
        </w:trPr>
        <w:tc>
          <w:tcPr>
            <w:tcW w:w="9288" w:type="dxa"/>
          </w:tcPr>
          <w:p w:rsidR="005904E5" w:rsidRPr="005158FE" w:rsidRDefault="005904E5" w:rsidP="0030589B">
            <w:pPr>
              <w:rPr>
                <w:rFonts w:eastAsia="MS Mincho"/>
                <w:b/>
                <w:sz w:val="22"/>
                <w:szCs w:val="22"/>
              </w:rPr>
            </w:pPr>
            <w:r w:rsidRPr="005158FE">
              <w:rPr>
                <w:rFonts w:ascii="Times New (W1)" w:eastAsia="MS Mincho" w:hAnsi="Times New (W1)"/>
                <w:b/>
                <w:sz w:val="22"/>
                <w:szCs w:val="22"/>
              </w:rPr>
              <w:t xml:space="preserve">REQUIRED </w:t>
            </w:r>
            <w:r w:rsidRPr="005158FE">
              <w:rPr>
                <w:rFonts w:eastAsia="MS Mincho"/>
                <w:b/>
                <w:sz w:val="22"/>
                <w:szCs w:val="22"/>
              </w:rPr>
              <w:t>TRAINING</w:t>
            </w:r>
          </w:p>
          <w:p w:rsidR="005904E5" w:rsidRPr="00053A7B" w:rsidRDefault="005904E5" w:rsidP="0061792C">
            <w:pPr>
              <w:ind w:left="396" w:hanging="396"/>
              <w:rPr>
                <w:rFonts w:eastAsia="MS Mincho"/>
                <w:sz w:val="22"/>
                <w:szCs w:val="22"/>
              </w:rPr>
            </w:pPr>
            <w:r w:rsidRPr="00053A7B">
              <w:rPr>
                <w:rFonts w:eastAsia="MS Mincho"/>
                <w:sz w:val="22"/>
                <w:szCs w:val="22"/>
              </w:rPr>
              <w:t>A-108  Preflight Checklist Briefing</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A-110 Aviation Transport of Hazardous Materials</w:t>
            </w:r>
            <w:r>
              <w:rPr>
                <w:rFonts w:eastAsia="MS Mincho"/>
                <w:sz w:val="22"/>
                <w:szCs w:val="22"/>
              </w:rPr>
              <w:t>*  (Triennial requirement)</w:t>
            </w:r>
          </w:p>
          <w:p w:rsidR="005904E5" w:rsidRPr="00053A7B" w:rsidRDefault="005904E5" w:rsidP="0061792C">
            <w:pPr>
              <w:ind w:left="396" w:hanging="396"/>
              <w:rPr>
                <w:rFonts w:eastAsia="MS Mincho"/>
                <w:sz w:val="22"/>
                <w:szCs w:val="22"/>
              </w:rPr>
            </w:pPr>
            <w:r w:rsidRPr="00053A7B">
              <w:rPr>
                <w:rFonts w:eastAsia="MS Mincho"/>
                <w:sz w:val="22"/>
                <w:szCs w:val="22"/>
              </w:rPr>
              <w:t>A-112 Mission Planning and Flight Request Process</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A-115 Automated Flight Following</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A-116 General Awareness Security Training</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A-202 Interagency Aviation Organizations</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A-203 Basic Airspace</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A-204 Aircraft Capabilities and Limitations</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Aviation Business System Training*</w:t>
            </w:r>
          </w:p>
          <w:p w:rsidR="005904E5" w:rsidRPr="005158FE" w:rsidRDefault="005904E5" w:rsidP="0061792C">
            <w:pPr>
              <w:ind w:left="396" w:hanging="396"/>
              <w:rPr>
                <w:rFonts w:eastAsia="MS Mincho"/>
                <w:sz w:val="22"/>
                <w:szCs w:val="22"/>
              </w:rPr>
            </w:pPr>
            <w:r w:rsidRPr="005158FE">
              <w:rPr>
                <w:rFonts w:eastAsia="MS Mincho"/>
                <w:sz w:val="22"/>
                <w:szCs w:val="22"/>
              </w:rPr>
              <w:t>I-200 Basic Incident Command System</w:t>
            </w:r>
          </w:p>
          <w:p w:rsidR="005904E5" w:rsidRDefault="005904E5" w:rsidP="0061792C">
            <w:pPr>
              <w:ind w:left="396" w:hanging="396"/>
              <w:rPr>
                <w:rFonts w:eastAsia="MS Mincho"/>
                <w:sz w:val="22"/>
                <w:szCs w:val="22"/>
              </w:rPr>
            </w:pPr>
            <w:r w:rsidRPr="005158FE">
              <w:rPr>
                <w:rFonts w:eastAsia="MS Mincho"/>
                <w:sz w:val="22"/>
                <w:szCs w:val="22"/>
              </w:rPr>
              <w:t>S-260 Interagency Incident Business Management</w:t>
            </w:r>
          </w:p>
          <w:p w:rsidR="005904E5" w:rsidRPr="005158FE" w:rsidRDefault="005904E5" w:rsidP="0061792C">
            <w:pPr>
              <w:ind w:left="396" w:hanging="396"/>
              <w:rPr>
                <w:rFonts w:eastAsia="MS Mincho"/>
                <w:sz w:val="22"/>
                <w:szCs w:val="22"/>
              </w:rPr>
            </w:pPr>
            <w:r>
              <w:rPr>
                <w:rFonts w:eastAsia="MS Mincho"/>
                <w:sz w:val="22"/>
                <w:szCs w:val="22"/>
              </w:rPr>
              <w:t>Airtanker Base Manager Workshop (Triennial requirement)***</w:t>
            </w:r>
          </w:p>
          <w:p w:rsidR="005904E5" w:rsidRPr="00891153" w:rsidRDefault="005904E5" w:rsidP="0061792C">
            <w:pPr>
              <w:ind w:left="396" w:hanging="396"/>
              <w:rPr>
                <w:rFonts w:eastAsia="MS Mincho"/>
                <w:strike/>
                <w:sz w:val="16"/>
                <w:szCs w:val="16"/>
              </w:rPr>
            </w:pPr>
          </w:p>
        </w:tc>
      </w:tr>
      <w:tr w:rsidR="005904E5" w:rsidRPr="004B7C4C">
        <w:tc>
          <w:tcPr>
            <w:tcW w:w="9288" w:type="dxa"/>
          </w:tcPr>
          <w:p w:rsidR="005904E5" w:rsidRPr="005158FE" w:rsidRDefault="005904E5" w:rsidP="00BA0676">
            <w:pPr>
              <w:rPr>
                <w:rFonts w:eastAsia="MS Mincho"/>
                <w:b/>
                <w:sz w:val="22"/>
                <w:szCs w:val="22"/>
              </w:rPr>
            </w:pPr>
            <w:r w:rsidRPr="005158FE">
              <w:rPr>
                <w:rFonts w:eastAsia="MS Mincho"/>
                <w:b/>
                <w:sz w:val="22"/>
                <w:szCs w:val="22"/>
              </w:rPr>
              <w:t>REQUIRED EXPERIENCE</w:t>
            </w:r>
          </w:p>
          <w:p w:rsidR="005904E5" w:rsidRPr="005158FE" w:rsidRDefault="005904E5" w:rsidP="00BA0676">
            <w:pPr>
              <w:rPr>
                <w:rFonts w:eastAsia="MS Mincho"/>
                <w:sz w:val="22"/>
                <w:szCs w:val="22"/>
              </w:rPr>
            </w:pPr>
            <w:r w:rsidRPr="005158FE">
              <w:rPr>
                <w:rFonts w:eastAsia="MS Mincho"/>
                <w:sz w:val="22"/>
                <w:szCs w:val="22"/>
              </w:rPr>
              <w:t>Desirable skills include familiarity with the National Airtanker contract</w:t>
            </w:r>
          </w:p>
          <w:p w:rsidR="005904E5" w:rsidRPr="00891153" w:rsidRDefault="005904E5" w:rsidP="00BA0676">
            <w:pPr>
              <w:rPr>
                <w:rFonts w:eastAsia="MS Mincho"/>
                <w:b/>
                <w:sz w:val="22"/>
                <w:szCs w:val="22"/>
              </w:rPr>
            </w:pPr>
            <w:r>
              <w:tab/>
            </w:r>
            <w:r w:rsidRPr="00891153">
              <w:rPr>
                <w:rFonts w:eastAsia="MS Mincho"/>
                <w:b/>
                <w:sz w:val="22"/>
                <w:szCs w:val="22"/>
              </w:rPr>
              <w:t>AND</w:t>
            </w:r>
          </w:p>
          <w:p w:rsidR="005904E5" w:rsidRPr="005158FE" w:rsidRDefault="005904E5" w:rsidP="00BA0676">
            <w:pPr>
              <w:rPr>
                <w:rFonts w:eastAsia="MS Mincho"/>
                <w:sz w:val="22"/>
                <w:szCs w:val="22"/>
              </w:rPr>
            </w:pPr>
            <w:r w:rsidRPr="005158FE">
              <w:rPr>
                <w:rFonts w:eastAsia="MS Mincho"/>
                <w:sz w:val="22"/>
                <w:szCs w:val="22"/>
              </w:rPr>
              <w:t>Familiarity with the National Long Term Fire Retardant contract</w:t>
            </w:r>
          </w:p>
          <w:p w:rsidR="005904E5" w:rsidRPr="00891153" w:rsidRDefault="005904E5" w:rsidP="00BA0676">
            <w:pPr>
              <w:rPr>
                <w:rFonts w:eastAsia="MS Mincho"/>
                <w:b/>
                <w:sz w:val="22"/>
                <w:szCs w:val="22"/>
              </w:rPr>
            </w:pPr>
            <w:r>
              <w:tab/>
            </w:r>
            <w:r w:rsidRPr="00891153">
              <w:rPr>
                <w:rFonts w:eastAsia="MS Mincho"/>
                <w:b/>
                <w:sz w:val="22"/>
                <w:szCs w:val="22"/>
              </w:rPr>
              <w:t>AND</w:t>
            </w:r>
          </w:p>
          <w:p w:rsidR="005904E5" w:rsidRPr="005158FE" w:rsidRDefault="005904E5" w:rsidP="00BA0676">
            <w:pPr>
              <w:rPr>
                <w:rFonts w:ascii="Times New (W1)" w:eastAsia="MS Mincho" w:hAnsi="Times New (W1)"/>
                <w:sz w:val="22"/>
                <w:szCs w:val="22"/>
              </w:rPr>
            </w:pPr>
            <w:r>
              <w:rPr>
                <w:rFonts w:eastAsia="MS Mincho"/>
                <w:sz w:val="22"/>
                <w:szCs w:val="22"/>
              </w:rPr>
              <w:t xml:space="preserve">Satisfactory </w:t>
            </w:r>
            <w:r w:rsidRPr="005158FE">
              <w:rPr>
                <w:rFonts w:eastAsia="MS Mincho"/>
                <w:sz w:val="22"/>
                <w:szCs w:val="22"/>
              </w:rPr>
              <w:t>performance as a</w:t>
            </w:r>
            <w:r w:rsidRPr="005158FE">
              <w:rPr>
                <w:rFonts w:ascii="Times New (W1)" w:eastAsia="MS Mincho" w:hAnsi="Times New (W1)"/>
                <w:sz w:val="22"/>
                <w:szCs w:val="22"/>
              </w:rPr>
              <w:t xml:space="preserve"> Ramp Manager (RAMP)</w:t>
            </w:r>
          </w:p>
          <w:p w:rsidR="005904E5" w:rsidRPr="005158FE" w:rsidRDefault="005904E5" w:rsidP="00891153">
            <w:pPr>
              <w:rPr>
                <w:rFonts w:eastAsia="MS Mincho"/>
                <w:sz w:val="22"/>
                <w:szCs w:val="22"/>
              </w:rPr>
            </w:pPr>
            <w:r>
              <w:tab/>
            </w:r>
            <w:r w:rsidRPr="005158FE">
              <w:rPr>
                <w:rFonts w:eastAsia="MS Mincho"/>
                <w:b/>
                <w:bCs/>
                <w:sz w:val="22"/>
                <w:szCs w:val="22"/>
              </w:rPr>
              <w:t>AND</w:t>
            </w:r>
          </w:p>
          <w:p w:rsidR="005904E5" w:rsidRPr="005158FE" w:rsidRDefault="005904E5" w:rsidP="00173E31">
            <w:pPr>
              <w:rPr>
                <w:rFonts w:eastAsia="MS Mincho"/>
                <w:sz w:val="22"/>
                <w:szCs w:val="22"/>
              </w:rPr>
            </w:pPr>
            <w:r w:rsidRPr="005158FE">
              <w:rPr>
                <w:rFonts w:eastAsia="MS Mincho"/>
                <w:sz w:val="22"/>
                <w:szCs w:val="22"/>
              </w:rPr>
              <w:t xml:space="preserve">Successful performance as an </w:t>
            </w:r>
            <w:r>
              <w:rPr>
                <w:rFonts w:eastAsia="MS Mincho"/>
                <w:sz w:val="22"/>
                <w:szCs w:val="22"/>
              </w:rPr>
              <w:t>Airtanker</w:t>
            </w:r>
            <w:r w:rsidRPr="005158FE">
              <w:rPr>
                <w:rFonts w:eastAsia="MS Mincho"/>
                <w:sz w:val="22"/>
                <w:szCs w:val="22"/>
              </w:rPr>
              <w:t xml:space="preserve"> Base Manager (ATBM)</w:t>
            </w:r>
          </w:p>
          <w:p w:rsidR="005904E5" w:rsidRPr="00891153" w:rsidRDefault="005904E5" w:rsidP="00BA0676">
            <w:pPr>
              <w:ind w:left="216" w:hanging="216"/>
              <w:rPr>
                <w:rFonts w:eastAsia="MS Mincho"/>
                <w:sz w:val="16"/>
                <w:szCs w:val="16"/>
              </w:rPr>
            </w:pPr>
          </w:p>
        </w:tc>
      </w:tr>
      <w:tr w:rsidR="005904E5" w:rsidRPr="004B7C4C">
        <w:tc>
          <w:tcPr>
            <w:tcW w:w="9288" w:type="dxa"/>
          </w:tcPr>
          <w:p w:rsidR="005904E5" w:rsidRPr="004B7C4C" w:rsidRDefault="005904E5" w:rsidP="004B7C4C">
            <w:pPr>
              <w:tabs>
                <w:tab w:val="left" w:pos="2640"/>
              </w:tabs>
              <w:rPr>
                <w:rFonts w:eastAsia="MS Mincho"/>
                <w:b/>
                <w:sz w:val="22"/>
                <w:szCs w:val="22"/>
              </w:rPr>
            </w:pPr>
            <w:r w:rsidRPr="004B7C4C">
              <w:rPr>
                <w:rFonts w:eastAsia="MS Mincho"/>
                <w:b/>
                <w:sz w:val="22"/>
                <w:szCs w:val="22"/>
              </w:rPr>
              <w:t>PHYSICAL FITNESS LEVEL</w:t>
            </w:r>
          </w:p>
          <w:p w:rsidR="005904E5" w:rsidRPr="004B7C4C" w:rsidRDefault="005904E5" w:rsidP="00BA0676">
            <w:pPr>
              <w:rPr>
                <w:rFonts w:eastAsia="MS Mincho"/>
                <w:sz w:val="22"/>
                <w:szCs w:val="22"/>
              </w:rPr>
            </w:pPr>
            <w:r w:rsidRPr="004B7C4C">
              <w:rPr>
                <w:rFonts w:eastAsia="MS Mincho"/>
                <w:sz w:val="22"/>
                <w:szCs w:val="22"/>
              </w:rPr>
              <w:t>None</w:t>
            </w:r>
          </w:p>
          <w:p w:rsidR="005904E5" w:rsidRPr="00891153" w:rsidRDefault="005904E5" w:rsidP="00BA0676">
            <w:pPr>
              <w:pStyle w:val="Header"/>
              <w:tabs>
                <w:tab w:val="clear" w:pos="4320"/>
                <w:tab w:val="clear" w:pos="8640"/>
              </w:tabs>
              <w:rPr>
                <w:rFonts w:ascii="Times New Roman" w:eastAsia="MS Mincho" w:hAnsi="Times New Roman"/>
                <w:szCs w:val="16"/>
              </w:rPr>
            </w:pPr>
          </w:p>
        </w:tc>
      </w:tr>
      <w:tr w:rsidR="005904E5" w:rsidRPr="004B7C4C">
        <w:tc>
          <w:tcPr>
            <w:tcW w:w="9288" w:type="dxa"/>
          </w:tcPr>
          <w:p w:rsidR="005904E5" w:rsidRPr="00053A7B" w:rsidRDefault="005904E5" w:rsidP="00BA0676">
            <w:pPr>
              <w:rPr>
                <w:rFonts w:eastAsia="MS Mincho"/>
                <w:b/>
                <w:sz w:val="22"/>
                <w:szCs w:val="22"/>
              </w:rPr>
            </w:pPr>
            <w:r w:rsidRPr="00053A7B">
              <w:rPr>
                <w:rFonts w:eastAsia="MS Mincho"/>
                <w:b/>
                <w:sz w:val="22"/>
                <w:szCs w:val="22"/>
              </w:rPr>
              <w:t>OTHER POSITION ASSIGNMENTS THAT WILL MAINTAIN CURRENCY</w:t>
            </w:r>
          </w:p>
          <w:p w:rsidR="005904E5" w:rsidRPr="00053A7B" w:rsidRDefault="005904E5" w:rsidP="00BA0676">
            <w:pPr>
              <w:rPr>
                <w:rFonts w:eastAsia="MS Mincho"/>
                <w:sz w:val="22"/>
                <w:szCs w:val="22"/>
              </w:rPr>
            </w:pPr>
            <w:r w:rsidRPr="00053A7B">
              <w:rPr>
                <w:rFonts w:eastAsia="MS Mincho"/>
                <w:sz w:val="22"/>
                <w:szCs w:val="22"/>
              </w:rPr>
              <w:t>Fixed Wing Base Manager (FWBM)</w:t>
            </w:r>
          </w:p>
          <w:p w:rsidR="005904E5" w:rsidRPr="00053A7B" w:rsidRDefault="005904E5" w:rsidP="00BA0676">
            <w:pPr>
              <w:rPr>
                <w:rFonts w:eastAsia="MS Mincho"/>
                <w:sz w:val="22"/>
                <w:szCs w:val="22"/>
              </w:rPr>
            </w:pPr>
            <w:r w:rsidRPr="00053A7B">
              <w:rPr>
                <w:rFonts w:eastAsia="MS Mincho"/>
                <w:sz w:val="22"/>
                <w:szCs w:val="22"/>
              </w:rPr>
              <w:t>MAFFS Airtanker Base Manager (MABM)</w:t>
            </w:r>
          </w:p>
        </w:tc>
      </w:tr>
      <w:tr w:rsidR="005904E5" w:rsidRPr="004B7C4C" w:rsidTr="00272581">
        <w:trPr>
          <w:cantSplit/>
        </w:trPr>
        <w:tc>
          <w:tcPr>
            <w:tcW w:w="9288" w:type="dxa"/>
          </w:tcPr>
          <w:p w:rsidR="005904E5" w:rsidRPr="00053A7B" w:rsidRDefault="005904E5" w:rsidP="00272581">
            <w:pPr>
              <w:rPr>
                <w:rFonts w:eastAsia="MS Mincho"/>
                <w:b/>
                <w:sz w:val="22"/>
                <w:szCs w:val="22"/>
              </w:rPr>
            </w:pPr>
            <w:r w:rsidRPr="00053A7B">
              <w:rPr>
                <w:rFonts w:eastAsia="MS Mincho"/>
                <w:b/>
                <w:sz w:val="22"/>
                <w:szCs w:val="22"/>
              </w:rPr>
              <w:t>OTHER TRAINING WHICH SUPPORTS DEVELOPMENT OF KNOWLEDGE AND SKILLS</w:t>
            </w:r>
          </w:p>
          <w:p w:rsidR="005904E5" w:rsidRPr="00053A7B" w:rsidRDefault="005904E5" w:rsidP="00173E31">
            <w:pPr>
              <w:rPr>
                <w:rFonts w:eastAsia="MS Mincho"/>
                <w:sz w:val="22"/>
                <w:szCs w:val="22"/>
              </w:rPr>
            </w:pPr>
            <w:r w:rsidRPr="00053A7B">
              <w:rPr>
                <w:rFonts w:eastAsia="MS Mincho"/>
                <w:sz w:val="22"/>
                <w:szCs w:val="22"/>
              </w:rPr>
              <w:t>Geographic Area Airtanker Base Manager Training</w:t>
            </w:r>
          </w:p>
          <w:p w:rsidR="005904E5" w:rsidRPr="00053A7B" w:rsidRDefault="005904E5" w:rsidP="00173E31">
            <w:pPr>
              <w:rPr>
                <w:rFonts w:eastAsia="MS Mincho"/>
                <w:sz w:val="22"/>
                <w:szCs w:val="22"/>
              </w:rPr>
            </w:pPr>
            <w:r w:rsidRPr="00053A7B">
              <w:rPr>
                <w:rFonts w:eastAsia="MS Mincho"/>
                <w:sz w:val="22"/>
                <w:szCs w:val="22"/>
              </w:rPr>
              <w:t>Geographic Area Mixmaster Training</w:t>
            </w:r>
          </w:p>
          <w:p w:rsidR="005904E5" w:rsidRPr="00053A7B" w:rsidRDefault="005904E5" w:rsidP="00173E31">
            <w:pPr>
              <w:rPr>
                <w:rFonts w:ascii="Times New (W1)" w:eastAsia="MS Mincho" w:hAnsi="Times New (W1)"/>
                <w:sz w:val="22"/>
                <w:szCs w:val="22"/>
              </w:rPr>
            </w:pPr>
            <w:r w:rsidRPr="00053A7B">
              <w:rPr>
                <w:rFonts w:ascii="Times New (W1)" w:eastAsia="MS Mincho" w:hAnsi="Times New (W1)"/>
                <w:sz w:val="22"/>
                <w:szCs w:val="22"/>
              </w:rPr>
              <w:t>Geographic Area Fixed Wing Base Manager Training</w:t>
            </w:r>
          </w:p>
          <w:p w:rsidR="005904E5" w:rsidRDefault="005904E5" w:rsidP="00173E31">
            <w:pPr>
              <w:rPr>
                <w:rFonts w:ascii="Times New (W1)" w:eastAsia="MS Mincho" w:hAnsi="Times New (W1)"/>
                <w:sz w:val="22"/>
                <w:szCs w:val="22"/>
              </w:rPr>
            </w:pPr>
            <w:r w:rsidRPr="00053A7B">
              <w:rPr>
                <w:rFonts w:ascii="Times New (W1)" w:eastAsia="MS Mincho" w:hAnsi="Times New (W1)"/>
                <w:sz w:val="22"/>
                <w:szCs w:val="22"/>
              </w:rPr>
              <w:t>Contracting Officer Representative Training</w:t>
            </w:r>
          </w:p>
          <w:p w:rsidR="005904E5" w:rsidRPr="00053A7B" w:rsidRDefault="005904E5" w:rsidP="00173E31">
            <w:pPr>
              <w:rPr>
                <w:rFonts w:ascii="Times New (W1)" w:eastAsia="MS Mincho" w:hAnsi="Times New (W1)"/>
                <w:sz w:val="22"/>
                <w:szCs w:val="22"/>
              </w:rPr>
            </w:pPr>
            <w:r>
              <w:rPr>
                <w:rFonts w:ascii="Times New (W1)" w:eastAsia="MS Mincho" w:hAnsi="Times New (W1)"/>
                <w:sz w:val="22"/>
                <w:szCs w:val="22"/>
              </w:rPr>
              <w:t xml:space="preserve">*Online training at:  </w:t>
            </w:r>
            <w:hyperlink r:id="rId10" w:history="1">
              <w:r w:rsidRPr="003D7D9D">
                <w:rPr>
                  <w:rStyle w:val="Hyperlink"/>
                  <w:rFonts w:ascii="Times New (W1)" w:eastAsia="MS Mincho" w:hAnsi="Times New (W1)"/>
                  <w:sz w:val="22"/>
                  <w:szCs w:val="22"/>
                </w:rPr>
                <w:t>www.iat.gov</w:t>
              </w:r>
            </w:hyperlink>
          </w:p>
        </w:tc>
      </w:tr>
      <w:tr w:rsidR="005904E5" w:rsidRPr="004B7C4C">
        <w:trPr>
          <w:cantSplit/>
        </w:trPr>
        <w:tc>
          <w:tcPr>
            <w:tcW w:w="9288" w:type="dxa"/>
          </w:tcPr>
          <w:p w:rsidR="005904E5" w:rsidRDefault="005904E5" w:rsidP="003865C9">
            <w:pPr>
              <w:ind w:left="396" w:hanging="396"/>
            </w:pPr>
            <w:r w:rsidRPr="00053A7B">
              <w:rPr>
                <w:rFonts w:eastAsia="MS Mincho"/>
              </w:rPr>
              <w:t>*</w:t>
            </w:r>
            <w:r>
              <w:rPr>
                <w:rFonts w:eastAsia="MS Mincho"/>
              </w:rPr>
              <w:t>*</w:t>
            </w:r>
            <w:r w:rsidRPr="00053A7B">
              <w:rPr>
                <w:rFonts w:eastAsia="MS Mincho"/>
              </w:rPr>
              <w:t xml:space="preserve">Online training at: </w:t>
            </w:r>
            <w:hyperlink r:id="rId11" w:history="1">
              <w:r w:rsidRPr="00F33266">
                <w:rPr>
                  <w:rStyle w:val="Hyperlink"/>
                  <w:rFonts w:eastAsia="MS Mincho"/>
                </w:rPr>
                <w:t>http://www.fs.fed.us/business/abs/training.php</w:t>
              </w:r>
            </w:hyperlink>
          </w:p>
          <w:p w:rsidR="005904E5" w:rsidRDefault="005904E5" w:rsidP="003865C9">
            <w:pPr>
              <w:ind w:left="396" w:hanging="396"/>
            </w:pPr>
            <w:r>
              <w:t xml:space="preserve">***Reference Interagency Airtanker Base Operations Guide at:  </w:t>
            </w:r>
            <w:hyperlink r:id="rId12" w:history="1">
              <w:r w:rsidRPr="003D7D9D">
                <w:rPr>
                  <w:rStyle w:val="Hyperlink"/>
                </w:rPr>
                <w:t>https://fs.fed.us/fire/aviation/av_library/index.html</w:t>
              </w:r>
            </w:hyperlink>
          </w:p>
          <w:p w:rsidR="005904E5" w:rsidRDefault="005904E5" w:rsidP="003865C9">
            <w:pPr>
              <w:ind w:left="396" w:hanging="396"/>
            </w:pPr>
          </w:p>
          <w:p w:rsidR="005904E5" w:rsidRPr="00053A7B" w:rsidRDefault="005904E5" w:rsidP="003865C9">
            <w:pPr>
              <w:ind w:left="396" w:hanging="396"/>
              <w:rPr>
                <w:rFonts w:eastAsia="MS Mincho"/>
                <w:sz w:val="22"/>
                <w:szCs w:val="22"/>
              </w:rPr>
            </w:pPr>
            <w:r>
              <w:t>Taskbook for this position is located at:  http://www.nwcg.gov/pms/taskbook-agency/index.htm</w:t>
            </w:r>
          </w:p>
          <w:p w:rsidR="005904E5" w:rsidRPr="00053A7B" w:rsidRDefault="005904E5" w:rsidP="0030589B">
            <w:pPr>
              <w:ind w:left="396" w:hanging="360"/>
              <w:rPr>
                <w:smallCaps/>
                <w:sz w:val="16"/>
                <w:szCs w:val="16"/>
              </w:rPr>
            </w:pPr>
          </w:p>
        </w:tc>
      </w:tr>
    </w:tbl>
    <w:p w:rsidR="005904E5" w:rsidRPr="00480A29" w:rsidRDefault="005904E5" w:rsidP="00480A29">
      <w:pPr>
        <w:pStyle w:val="Exhibit"/>
        <w:rPr>
          <w:rFonts w:eastAsia="MS Mincho"/>
          <w:b/>
        </w:rPr>
      </w:pPr>
      <w:r w:rsidRPr="004B7C4C">
        <w:br w:type="page"/>
      </w:r>
    </w:p>
    <w:p w:rsidR="005904E5" w:rsidRPr="00480A29" w:rsidRDefault="005904E5" w:rsidP="00480A29">
      <w:pPr>
        <w:pStyle w:val="Exhibit"/>
        <w:rPr>
          <w:rFonts w:eastAsia="MS Mincho"/>
          <w:b/>
        </w:rPr>
      </w:pPr>
    </w:p>
    <w:p w:rsidR="005904E5" w:rsidRPr="004B7C4C" w:rsidRDefault="005904E5" w:rsidP="001D451A">
      <w:pPr>
        <w:jc w:val="center"/>
        <w:rPr>
          <w:rFonts w:eastAsia="MS Mincho"/>
          <w:b/>
          <w:sz w:val="22"/>
          <w:szCs w:val="22"/>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0" w:name="_Toc135793628"/>
          </w:p>
          <w:p w:rsidR="005904E5" w:rsidRPr="00B900D2" w:rsidRDefault="005904E5" w:rsidP="00B900D2">
            <w:pPr>
              <w:jc w:val="center"/>
              <w:rPr>
                <w:rFonts w:eastAsia="MS Mincho"/>
                <w:b/>
                <w:color w:val="0000FF"/>
              </w:rPr>
            </w:pPr>
            <w:r w:rsidRPr="00B900D2">
              <w:rPr>
                <w:rFonts w:eastAsia="MS Mincho"/>
                <w:b/>
                <w:color w:val="0000FF"/>
              </w:rPr>
              <w:t>AIRCRAFT TIMEKEEPER (ATIM)</w:t>
            </w:r>
            <w:bookmarkEnd w:id="10"/>
          </w:p>
          <w:p w:rsidR="005904E5" w:rsidRPr="0061792C" w:rsidRDefault="005904E5" w:rsidP="0030589B">
            <w:pPr>
              <w:rPr>
                <w:rFonts w:eastAsia="MS Mincho"/>
                <w:sz w:val="20"/>
                <w:szCs w:val="20"/>
              </w:rPr>
            </w:pPr>
          </w:p>
        </w:tc>
      </w:tr>
      <w:tr w:rsidR="005904E5" w:rsidRPr="001C5C3A">
        <w:tc>
          <w:tcPr>
            <w:tcW w:w="9288" w:type="dxa"/>
          </w:tcPr>
          <w:p w:rsidR="005904E5" w:rsidRPr="00053A7B" w:rsidRDefault="005904E5" w:rsidP="00354644">
            <w:pPr>
              <w:rPr>
                <w:rFonts w:eastAsia="MS Mincho"/>
                <w:b/>
              </w:rPr>
            </w:pPr>
            <w:r w:rsidRPr="00053A7B">
              <w:rPr>
                <w:rFonts w:eastAsia="MS Mincho"/>
                <w:b/>
              </w:rPr>
              <w:t>REQUIRED TRAINING</w:t>
            </w:r>
          </w:p>
          <w:p w:rsidR="005904E5" w:rsidRPr="00053A7B" w:rsidRDefault="005904E5" w:rsidP="00316D78">
            <w:pPr>
              <w:rPr>
                <w:rFonts w:eastAsia="MS Mincho"/>
              </w:rPr>
            </w:pPr>
            <w:r w:rsidRPr="00053A7B">
              <w:rPr>
                <w:rFonts w:eastAsia="MS Mincho"/>
              </w:rPr>
              <w:t>A-107 Aviation Policy and Regulations I</w:t>
            </w:r>
            <w:r>
              <w:rPr>
                <w:rFonts w:eastAsia="MS Mincho"/>
              </w:rPr>
              <w:t>*</w:t>
            </w:r>
          </w:p>
          <w:p w:rsidR="005904E5" w:rsidRPr="00053A7B" w:rsidRDefault="005904E5" w:rsidP="00B8568B">
            <w:pPr>
              <w:ind w:left="396" w:hanging="396"/>
              <w:rPr>
                <w:rFonts w:eastAsia="MS Mincho"/>
              </w:rPr>
            </w:pPr>
            <w:r w:rsidRPr="00053A7B">
              <w:rPr>
                <w:rFonts w:eastAsia="MS Mincho"/>
              </w:rPr>
              <w:t>Aviation Business System Training*</w:t>
            </w:r>
            <w:r>
              <w:rPr>
                <w:rFonts w:eastAsia="MS Mincho"/>
              </w:rPr>
              <w:t>*</w:t>
            </w:r>
          </w:p>
          <w:p w:rsidR="005904E5" w:rsidRPr="00053A7B" w:rsidRDefault="005904E5" w:rsidP="00316D78">
            <w:pPr>
              <w:rPr>
                <w:rFonts w:eastAsia="MS Mincho"/>
              </w:rPr>
            </w:pPr>
            <w:r w:rsidRPr="00053A7B">
              <w:rPr>
                <w:rFonts w:eastAsia="MS Mincho"/>
              </w:rPr>
              <w:t>I-100 Introduction to Incident Command System**</w:t>
            </w:r>
            <w:r>
              <w:rPr>
                <w:rFonts w:eastAsia="MS Mincho"/>
              </w:rPr>
              <w:t>*</w:t>
            </w:r>
          </w:p>
          <w:p w:rsidR="005904E5" w:rsidRPr="00053A7B" w:rsidRDefault="005904E5" w:rsidP="00316D78">
            <w:pPr>
              <w:rPr>
                <w:rFonts w:eastAsia="MS Mincho"/>
                <w:b/>
                <w:bCs/>
                <w:smallCaps/>
              </w:rPr>
            </w:pPr>
            <w:r w:rsidRPr="00053A7B">
              <w:rPr>
                <w:rFonts w:eastAsia="MS Mincho"/>
              </w:rPr>
              <w:t>IS-700 National Incident Management System (NIMS), An Introduction</w:t>
            </w:r>
          </w:p>
          <w:p w:rsidR="005904E5" w:rsidRPr="00053A7B" w:rsidRDefault="005904E5" w:rsidP="00354644">
            <w:pPr>
              <w:ind w:left="756" w:hanging="720"/>
              <w:rPr>
                <w:rFonts w:eastAsia="MS Mincho"/>
              </w:rPr>
            </w:pPr>
          </w:p>
        </w:tc>
      </w:tr>
      <w:tr w:rsidR="005904E5" w:rsidRPr="001C5C3A">
        <w:tc>
          <w:tcPr>
            <w:tcW w:w="9288" w:type="dxa"/>
          </w:tcPr>
          <w:p w:rsidR="005904E5" w:rsidRPr="00053A7B" w:rsidRDefault="005904E5" w:rsidP="00BA0676">
            <w:pPr>
              <w:rPr>
                <w:rFonts w:eastAsia="MS Mincho"/>
                <w:b/>
              </w:rPr>
            </w:pPr>
            <w:r w:rsidRPr="00053A7B">
              <w:rPr>
                <w:rFonts w:eastAsia="MS Mincho"/>
                <w:b/>
              </w:rPr>
              <w:t>REQUIRED EXPERIENCE</w:t>
            </w:r>
          </w:p>
          <w:p w:rsidR="005904E5" w:rsidRPr="00053A7B" w:rsidRDefault="005904E5" w:rsidP="00BA0676">
            <w:pPr>
              <w:rPr>
                <w:rFonts w:eastAsia="MS Mincho"/>
              </w:rPr>
            </w:pPr>
            <w:r w:rsidRPr="00053A7B">
              <w:rPr>
                <w:rFonts w:eastAsia="MS Mincho"/>
              </w:rPr>
              <w:t>Satisfactory performance as an Aircraft Timekeeper (ATIM)</w:t>
            </w:r>
          </w:p>
          <w:p w:rsidR="005904E5" w:rsidRPr="00053A7B" w:rsidRDefault="005904E5" w:rsidP="00BA0676">
            <w:pPr>
              <w:rPr>
                <w:rFonts w:eastAsia="MS Mincho"/>
              </w:rPr>
            </w:pPr>
          </w:p>
        </w:tc>
      </w:tr>
      <w:tr w:rsidR="005904E5" w:rsidRPr="001C5C3A">
        <w:tc>
          <w:tcPr>
            <w:tcW w:w="9288" w:type="dxa"/>
          </w:tcPr>
          <w:p w:rsidR="005904E5" w:rsidRPr="00053A7B" w:rsidRDefault="005904E5" w:rsidP="00BA0676">
            <w:pPr>
              <w:rPr>
                <w:rFonts w:eastAsia="MS Mincho"/>
                <w:b/>
              </w:rPr>
            </w:pPr>
            <w:r w:rsidRPr="00053A7B">
              <w:rPr>
                <w:rFonts w:eastAsia="MS Mincho"/>
                <w:b/>
              </w:rPr>
              <w:t>PHYSICAL FITNESS LEVEL</w:t>
            </w:r>
          </w:p>
          <w:p w:rsidR="005904E5" w:rsidRPr="00053A7B" w:rsidRDefault="005904E5" w:rsidP="00BA0676">
            <w:pPr>
              <w:rPr>
                <w:rFonts w:eastAsia="MS Mincho"/>
              </w:rPr>
            </w:pPr>
            <w:r w:rsidRPr="00053A7B">
              <w:rPr>
                <w:rFonts w:eastAsia="MS Mincho"/>
              </w:rPr>
              <w:t>None Required</w:t>
            </w:r>
          </w:p>
          <w:p w:rsidR="005904E5" w:rsidRPr="00053A7B" w:rsidRDefault="005904E5" w:rsidP="00BA0676">
            <w:pPr>
              <w:rPr>
                <w:rFonts w:eastAsia="MS Mincho"/>
              </w:rPr>
            </w:pPr>
          </w:p>
        </w:tc>
      </w:tr>
      <w:tr w:rsidR="005904E5" w:rsidRPr="001C5C3A">
        <w:tc>
          <w:tcPr>
            <w:tcW w:w="9288" w:type="dxa"/>
          </w:tcPr>
          <w:p w:rsidR="005904E5" w:rsidRPr="00053A7B" w:rsidRDefault="005904E5" w:rsidP="00BA0676">
            <w:pPr>
              <w:rPr>
                <w:rFonts w:eastAsia="MS Mincho"/>
                <w:b/>
              </w:rPr>
            </w:pPr>
            <w:r w:rsidRPr="00053A7B">
              <w:rPr>
                <w:rFonts w:eastAsia="MS Mincho"/>
                <w:b/>
              </w:rPr>
              <w:t>OTHER POSITION ASSIGNMENTS THAT WILL MAINTAIN CURRENCY</w:t>
            </w:r>
          </w:p>
          <w:p w:rsidR="005904E5" w:rsidRPr="00053A7B" w:rsidRDefault="005904E5" w:rsidP="004971C2">
            <w:pPr>
              <w:rPr>
                <w:rFonts w:eastAsia="MS Mincho"/>
              </w:rPr>
            </w:pPr>
            <w:r w:rsidRPr="00053A7B">
              <w:rPr>
                <w:rFonts w:eastAsia="MS Mincho"/>
              </w:rPr>
              <w:t>Airtanker Base Manager (ATBM)</w:t>
            </w:r>
          </w:p>
          <w:p w:rsidR="005904E5" w:rsidRPr="00053A7B" w:rsidRDefault="005904E5" w:rsidP="004971C2">
            <w:pPr>
              <w:rPr>
                <w:rFonts w:eastAsia="MS Mincho"/>
              </w:rPr>
            </w:pPr>
            <w:r w:rsidRPr="00053A7B">
              <w:rPr>
                <w:rFonts w:eastAsia="MS Mincho"/>
              </w:rPr>
              <w:t>Fixed Wing Base Manager (FWBM)</w:t>
            </w:r>
          </w:p>
          <w:p w:rsidR="005904E5" w:rsidRPr="00053A7B" w:rsidRDefault="005904E5" w:rsidP="004971C2">
            <w:pPr>
              <w:rPr>
                <w:rFonts w:ascii="Times New (W1)" w:eastAsia="MS Mincho" w:hAnsi="Times New (W1)"/>
              </w:rPr>
            </w:pPr>
            <w:r w:rsidRPr="00053A7B">
              <w:rPr>
                <w:rFonts w:ascii="Times New (W1)" w:eastAsia="MS Mincho" w:hAnsi="Times New (W1)"/>
              </w:rPr>
              <w:t>Helicopter Crewmember (HECM)</w:t>
            </w:r>
          </w:p>
          <w:p w:rsidR="005904E5" w:rsidRPr="00053A7B" w:rsidRDefault="005904E5" w:rsidP="004971C2">
            <w:pPr>
              <w:rPr>
                <w:rFonts w:eastAsia="MS Mincho"/>
              </w:rPr>
            </w:pPr>
            <w:r w:rsidRPr="00053A7B">
              <w:rPr>
                <w:rFonts w:eastAsia="MS Mincho"/>
              </w:rPr>
              <w:t>MAFFS Airtanker Base Manager (MABM)</w:t>
            </w:r>
          </w:p>
          <w:p w:rsidR="005904E5" w:rsidRPr="00053A7B" w:rsidRDefault="005904E5" w:rsidP="004971C2">
            <w:pPr>
              <w:rPr>
                <w:rFonts w:eastAsia="MS Mincho"/>
              </w:rPr>
            </w:pPr>
          </w:p>
        </w:tc>
      </w:tr>
      <w:tr w:rsidR="005904E5" w:rsidRPr="001C5C3A">
        <w:tc>
          <w:tcPr>
            <w:tcW w:w="9288" w:type="dxa"/>
          </w:tcPr>
          <w:p w:rsidR="005904E5" w:rsidRPr="00053A7B" w:rsidRDefault="005904E5" w:rsidP="00354644">
            <w:pPr>
              <w:rPr>
                <w:rFonts w:eastAsia="MS Mincho"/>
                <w:b/>
              </w:rPr>
            </w:pPr>
            <w:r w:rsidRPr="00053A7B">
              <w:rPr>
                <w:rFonts w:eastAsia="MS Mincho"/>
                <w:b/>
              </w:rPr>
              <w:t>OTHER TRAINING WHICH SUPPORTS DEVELOPMENT OF KNOWLEDGE AND SKILLS</w:t>
            </w:r>
          </w:p>
          <w:p w:rsidR="005904E5" w:rsidRPr="00053A7B" w:rsidRDefault="005904E5" w:rsidP="00354644">
            <w:pPr>
              <w:ind w:left="756" w:hanging="720"/>
              <w:rPr>
                <w:rFonts w:eastAsia="MS Mincho"/>
              </w:rPr>
            </w:pPr>
            <w:r w:rsidRPr="00053A7B">
              <w:rPr>
                <w:rFonts w:eastAsia="MS Mincho"/>
              </w:rPr>
              <w:t>A-104 Overview of Aircraft Capabilities and Limitations</w:t>
            </w:r>
          </w:p>
          <w:p w:rsidR="005904E5" w:rsidRPr="00053A7B" w:rsidRDefault="005904E5" w:rsidP="00354644">
            <w:pPr>
              <w:rPr>
                <w:rFonts w:eastAsia="MS Mincho"/>
              </w:rPr>
            </w:pPr>
          </w:p>
        </w:tc>
      </w:tr>
      <w:tr w:rsidR="005904E5" w:rsidRPr="001C5C3A">
        <w:tc>
          <w:tcPr>
            <w:tcW w:w="9288" w:type="dxa"/>
          </w:tcPr>
          <w:p w:rsidR="005904E5" w:rsidRDefault="005904E5" w:rsidP="00B8568B">
            <w:pPr>
              <w:ind w:left="396" w:hanging="396"/>
              <w:rPr>
                <w:rFonts w:eastAsia="MS Mincho"/>
              </w:rPr>
            </w:pPr>
            <w:r>
              <w:rPr>
                <w:rFonts w:eastAsia="MS Mincho"/>
              </w:rPr>
              <w:t xml:space="preserve">*Online training at:  </w:t>
            </w:r>
            <w:hyperlink r:id="rId13" w:history="1">
              <w:r w:rsidRPr="00F33266">
                <w:rPr>
                  <w:rStyle w:val="Hyperlink"/>
                  <w:rFonts w:eastAsia="MS Mincho"/>
                </w:rPr>
                <w:t>http://www.iat.gov</w:t>
              </w:r>
            </w:hyperlink>
          </w:p>
          <w:p w:rsidR="005904E5" w:rsidRPr="00053A7B" w:rsidRDefault="005904E5" w:rsidP="00B8568B">
            <w:pPr>
              <w:ind w:left="396" w:hanging="396"/>
              <w:rPr>
                <w:rFonts w:eastAsia="MS Mincho"/>
                <w:sz w:val="22"/>
                <w:szCs w:val="22"/>
              </w:rPr>
            </w:pPr>
            <w:r w:rsidRPr="00053A7B">
              <w:rPr>
                <w:rFonts w:eastAsia="MS Mincho"/>
              </w:rPr>
              <w:t>*</w:t>
            </w:r>
            <w:r>
              <w:rPr>
                <w:rFonts w:eastAsia="MS Mincho"/>
              </w:rPr>
              <w:t>*</w:t>
            </w:r>
            <w:r w:rsidRPr="00053A7B">
              <w:rPr>
                <w:rFonts w:eastAsia="MS Mincho"/>
              </w:rPr>
              <w:t xml:space="preserve">Online training at: </w:t>
            </w:r>
            <w:hyperlink r:id="rId14" w:history="1">
              <w:r w:rsidRPr="00F33266">
                <w:rPr>
                  <w:rStyle w:val="Hyperlink"/>
                  <w:rFonts w:eastAsia="MS Mincho"/>
                  <w:i/>
                </w:rPr>
                <w:t>http://www.fs.fed.us/business/abs/training.php</w:t>
              </w:r>
            </w:hyperlink>
          </w:p>
          <w:p w:rsidR="005904E5" w:rsidRPr="00053A7B" w:rsidRDefault="005904E5" w:rsidP="0019614D">
            <w:pPr>
              <w:rPr>
                <w:rFonts w:eastAsia="MS Mincho"/>
                <w:i/>
              </w:rPr>
            </w:pPr>
            <w:r w:rsidRPr="00053A7B">
              <w:rPr>
                <w:rFonts w:eastAsia="MS Mincho"/>
              </w:rPr>
              <w:t>**</w:t>
            </w:r>
            <w:r>
              <w:rPr>
                <w:rFonts w:eastAsia="MS Mincho"/>
              </w:rPr>
              <w:t>*</w:t>
            </w:r>
            <w:r w:rsidRPr="00053A7B">
              <w:rPr>
                <w:rFonts w:eastAsia="MS Mincho"/>
              </w:rPr>
              <w:t>Online training at:</w:t>
            </w:r>
            <w:r w:rsidRPr="00053A7B">
              <w:rPr>
                <w:rFonts w:eastAsia="MS Mincho"/>
                <w:i/>
              </w:rPr>
              <w:t xml:space="preserve"> </w:t>
            </w:r>
            <w:hyperlink r:id="rId15" w:history="1">
              <w:r w:rsidRPr="00F33266">
                <w:rPr>
                  <w:rStyle w:val="Hyperlink"/>
                  <w:rFonts w:eastAsia="MS Mincho"/>
                  <w:i/>
                </w:rPr>
                <w:t>http://training.nwcg.gov/classes/i100.htm</w:t>
              </w:r>
            </w:hyperlink>
          </w:p>
          <w:p w:rsidR="005904E5" w:rsidRPr="00053A7B" w:rsidRDefault="005904E5" w:rsidP="00354644">
            <w:pPr>
              <w:rPr>
                <w:rFonts w:eastAsia="MS Mincho"/>
                <w:b/>
              </w:rPr>
            </w:pPr>
          </w:p>
        </w:tc>
      </w:tr>
    </w:tbl>
    <w:p w:rsidR="005904E5" w:rsidRPr="00480A29" w:rsidRDefault="005904E5" w:rsidP="00480A29">
      <w:pPr>
        <w:pStyle w:val="Exhibit"/>
        <w:rPr>
          <w:rFonts w:eastAsia="MS Mincho"/>
          <w:b/>
        </w:rPr>
      </w:pPr>
      <w:r>
        <w:rPr>
          <w:bCs/>
          <w:iCs/>
        </w:rPr>
        <w:br w:type="page"/>
      </w:r>
    </w:p>
    <w:p w:rsidR="005904E5" w:rsidRPr="00480A29" w:rsidRDefault="005904E5" w:rsidP="00480A29">
      <w:pPr>
        <w:pStyle w:val="Exhibit"/>
        <w:rPr>
          <w:rFonts w:eastAsia="MS Mincho"/>
          <w:b/>
          <w:sz w:val="20"/>
          <w:szCs w:val="20"/>
        </w:rPr>
      </w:pPr>
    </w:p>
    <w:p w:rsidR="005904E5" w:rsidRPr="00204336" w:rsidRDefault="005904E5" w:rsidP="00204336">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1" w:name="_Toc135793629"/>
          </w:p>
          <w:p w:rsidR="005904E5" w:rsidRPr="00B900D2" w:rsidRDefault="005904E5" w:rsidP="00B900D2">
            <w:pPr>
              <w:jc w:val="center"/>
              <w:rPr>
                <w:rFonts w:eastAsia="MS Mincho"/>
                <w:b/>
                <w:color w:val="0000FF"/>
              </w:rPr>
            </w:pPr>
            <w:r w:rsidRPr="00B900D2">
              <w:rPr>
                <w:rFonts w:eastAsia="MS Mincho"/>
                <w:b/>
                <w:color w:val="0000FF"/>
              </w:rPr>
              <w:t>ASSISTANT CACHE MANAGER (ACMR)</w:t>
            </w:r>
            <w:bookmarkEnd w:id="11"/>
          </w:p>
          <w:p w:rsidR="005904E5" w:rsidRPr="00B900D2" w:rsidRDefault="005904E5" w:rsidP="0030589B">
            <w:pPr>
              <w:jc w:val="center"/>
              <w:rPr>
                <w:rFonts w:eastAsia="MS Mincho"/>
                <w:sz w:val="20"/>
                <w:szCs w:val="20"/>
              </w:rPr>
            </w:pPr>
          </w:p>
        </w:tc>
      </w:tr>
      <w:tr w:rsidR="005904E5">
        <w:tc>
          <w:tcPr>
            <w:tcW w:w="9288" w:type="dxa"/>
          </w:tcPr>
          <w:p w:rsidR="005904E5" w:rsidRPr="005158FE" w:rsidRDefault="005904E5" w:rsidP="00A42123">
            <w:pPr>
              <w:rPr>
                <w:rFonts w:eastAsia="MS Mincho"/>
                <w:b/>
              </w:rPr>
            </w:pPr>
            <w:r w:rsidRPr="005158FE">
              <w:rPr>
                <w:rFonts w:eastAsia="MS Mincho"/>
                <w:b/>
              </w:rPr>
              <w:t>REQUIRED 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5158FE" w:rsidRDefault="005904E5" w:rsidP="00A42123">
            <w:pPr>
              <w:rPr>
                <w:rFonts w:eastAsia="MS Mincho"/>
                <w:b/>
                <w:bCs/>
                <w:smallCaps/>
              </w:rPr>
            </w:pPr>
            <w:r w:rsidRPr="005158FE">
              <w:rPr>
                <w:rFonts w:eastAsia="MS Mincho"/>
              </w:rPr>
              <w:t>IS-700 National Incident Management System (NIMS), An Introduction</w:t>
            </w:r>
          </w:p>
          <w:p w:rsidR="005904E5" w:rsidRPr="005158FE" w:rsidRDefault="005904E5" w:rsidP="00A42123">
            <w:pPr>
              <w:ind w:left="677" w:hanging="677"/>
              <w:rPr>
                <w:rFonts w:eastAsia="MS Mincho"/>
              </w:rPr>
            </w:pPr>
            <w:r w:rsidRPr="005158FE">
              <w:rPr>
                <w:rFonts w:eastAsia="MS Mincho"/>
              </w:rPr>
              <w:t xml:space="preserve">S-260 Interagency Incident Business Management </w:t>
            </w:r>
          </w:p>
          <w:p w:rsidR="005904E5" w:rsidRPr="0061675A" w:rsidRDefault="005904E5" w:rsidP="00A42123">
            <w:pPr>
              <w:rPr>
                <w:rFonts w:eastAsia="MS Mincho"/>
                <w:sz w:val="20"/>
                <w:szCs w:val="20"/>
              </w:rPr>
            </w:pPr>
          </w:p>
        </w:tc>
      </w:tr>
      <w:tr w:rsidR="005904E5">
        <w:tc>
          <w:tcPr>
            <w:tcW w:w="9288" w:type="dxa"/>
          </w:tcPr>
          <w:p w:rsidR="005904E5" w:rsidRPr="005158FE" w:rsidRDefault="005904E5" w:rsidP="00BA0676">
            <w:pPr>
              <w:rPr>
                <w:rFonts w:eastAsia="MS Mincho"/>
                <w:b/>
              </w:rPr>
            </w:pPr>
            <w:r w:rsidRPr="005158FE">
              <w:rPr>
                <w:rFonts w:eastAsia="MS Mincho"/>
                <w:b/>
              </w:rPr>
              <w:t>REQUIRED CERTIFICATION</w:t>
            </w:r>
          </w:p>
          <w:p w:rsidR="005904E5" w:rsidRPr="005158FE" w:rsidRDefault="005904E5" w:rsidP="00BA0676">
            <w:pPr>
              <w:rPr>
                <w:rFonts w:eastAsia="MS Mincho"/>
              </w:rPr>
            </w:pPr>
            <w:r w:rsidRPr="005158FE">
              <w:rPr>
                <w:rFonts w:eastAsia="MS Mincho"/>
              </w:rPr>
              <w:t>Hazmat Certification for 49 CFR</w:t>
            </w:r>
          </w:p>
          <w:p w:rsidR="005904E5" w:rsidRPr="0061675A" w:rsidRDefault="005904E5" w:rsidP="00BA0676">
            <w:pPr>
              <w:ind w:left="216" w:hanging="216"/>
              <w:rPr>
                <w:rFonts w:eastAsia="MS Mincho"/>
                <w:sz w:val="20"/>
                <w:szCs w:val="20"/>
              </w:rPr>
            </w:pPr>
          </w:p>
        </w:tc>
      </w:tr>
      <w:tr w:rsidR="005904E5">
        <w:tc>
          <w:tcPr>
            <w:tcW w:w="9288" w:type="dxa"/>
          </w:tcPr>
          <w:p w:rsidR="005904E5" w:rsidRPr="005158FE" w:rsidRDefault="005904E5" w:rsidP="00BA0676">
            <w:pPr>
              <w:rPr>
                <w:rFonts w:eastAsia="MS Mincho"/>
                <w:b/>
              </w:rPr>
            </w:pPr>
            <w:r w:rsidRPr="005158FE">
              <w:rPr>
                <w:rFonts w:eastAsia="MS Mincho"/>
                <w:b/>
              </w:rPr>
              <w:t>REQUIRED EXPERIENCE</w:t>
            </w:r>
          </w:p>
          <w:p w:rsidR="005904E5" w:rsidRPr="00377983" w:rsidRDefault="005904E5" w:rsidP="00377983">
            <w:pPr>
              <w:rPr>
                <w:rFonts w:eastAsia="MS Mincho"/>
              </w:rPr>
            </w:pPr>
            <w:r w:rsidRPr="00377983">
              <w:rPr>
                <w:rFonts w:eastAsia="MS Mincho"/>
              </w:rPr>
              <w:t>Experience working in the National Cache System</w:t>
            </w:r>
          </w:p>
          <w:p w:rsidR="005904E5" w:rsidRPr="00142B78" w:rsidRDefault="005904E5" w:rsidP="00377983">
            <w:pPr>
              <w:rPr>
                <w:rFonts w:eastAsia="MS Mincho"/>
                <w:b/>
              </w:rPr>
            </w:pPr>
            <w:r w:rsidRPr="00377983">
              <w:tab/>
            </w:r>
            <w:r w:rsidRPr="00142B78">
              <w:rPr>
                <w:rFonts w:eastAsia="MS Mincho"/>
                <w:b/>
              </w:rPr>
              <w:t>AND</w:t>
            </w:r>
          </w:p>
          <w:p w:rsidR="005904E5" w:rsidRPr="00377983" w:rsidRDefault="005904E5" w:rsidP="00377983">
            <w:pPr>
              <w:rPr>
                <w:rFonts w:eastAsia="MS Mincho"/>
              </w:rPr>
            </w:pPr>
            <w:r w:rsidRPr="00377983">
              <w:rPr>
                <w:rFonts w:eastAsia="MS Mincho"/>
              </w:rPr>
              <w:t>Familiarity with the National Fire Equipment System (NFES)</w:t>
            </w:r>
          </w:p>
          <w:p w:rsidR="005904E5" w:rsidRPr="00142B78" w:rsidRDefault="005904E5" w:rsidP="00377983">
            <w:pPr>
              <w:rPr>
                <w:rFonts w:eastAsia="MS Mincho"/>
                <w:b/>
              </w:rPr>
            </w:pPr>
            <w:r w:rsidRPr="00377983">
              <w:tab/>
            </w:r>
            <w:r w:rsidRPr="00142B78">
              <w:rPr>
                <w:rFonts w:eastAsia="MS Mincho"/>
                <w:b/>
              </w:rPr>
              <w:t>AND</w:t>
            </w:r>
          </w:p>
          <w:p w:rsidR="005904E5" w:rsidRPr="00377983" w:rsidRDefault="005904E5" w:rsidP="00377983">
            <w:pPr>
              <w:rPr>
                <w:rFonts w:eastAsia="MS Mincho"/>
              </w:rPr>
            </w:pPr>
            <w:r w:rsidRPr="00377983">
              <w:rPr>
                <w:rFonts w:eastAsia="MS Mincho"/>
              </w:rPr>
              <w:t>Familiarity with the National Interagency Cache Business System (ICBS)</w:t>
            </w:r>
          </w:p>
          <w:p w:rsidR="005904E5" w:rsidRPr="00142B78" w:rsidRDefault="005904E5" w:rsidP="00377983">
            <w:pPr>
              <w:rPr>
                <w:rFonts w:eastAsia="MS Mincho"/>
                <w:b/>
              </w:rPr>
            </w:pPr>
            <w:r w:rsidRPr="00377983">
              <w:tab/>
            </w:r>
            <w:r w:rsidRPr="00142B78">
              <w:rPr>
                <w:rFonts w:eastAsia="MS Mincho"/>
                <w:b/>
              </w:rPr>
              <w:t>AND</w:t>
            </w:r>
          </w:p>
          <w:p w:rsidR="005904E5" w:rsidRPr="00377983" w:rsidRDefault="005904E5" w:rsidP="00377983">
            <w:pPr>
              <w:rPr>
                <w:rFonts w:eastAsia="MS Mincho"/>
              </w:rPr>
            </w:pPr>
            <w:r w:rsidRPr="00377983">
              <w:rPr>
                <w:rFonts w:eastAsia="MS Mincho"/>
              </w:rPr>
              <w:t>Satisfactory performance as Assistant Cache Manager (ACMR)</w:t>
            </w:r>
          </w:p>
          <w:p w:rsidR="005904E5" w:rsidRPr="0061675A" w:rsidRDefault="005904E5" w:rsidP="00BA0676">
            <w:pPr>
              <w:rPr>
                <w:rFonts w:eastAsia="MS Mincho"/>
                <w:sz w:val="20"/>
                <w:szCs w:val="20"/>
              </w:rPr>
            </w:pPr>
          </w:p>
        </w:tc>
      </w:tr>
      <w:tr w:rsidR="005904E5">
        <w:tc>
          <w:tcPr>
            <w:tcW w:w="9288" w:type="dxa"/>
          </w:tcPr>
          <w:p w:rsidR="005904E5" w:rsidRPr="00F946DF" w:rsidRDefault="005904E5" w:rsidP="00BA0676">
            <w:pPr>
              <w:rPr>
                <w:rFonts w:eastAsia="MS Mincho"/>
                <w:b/>
              </w:rPr>
            </w:pPr>
            <w:r w:rsidRPr="00F946DF">
              <w:rPr>
                <w:rFonts w:eastAsia="MS Mincho"/>
                <w:b/>
              </w:rPr>
              <w:t>PHYSICAL FITNESS LEVEL</w:t>
            </w:r>
          </w:p>
          <w:p w:rsidR="005904E5" w:rsidRDefault="005904E5" w:rsidP="00BA0676">
            <w:pPr>
              <w:rPr>
                <w:rFonts w:eastAsia="MS Mincho"/>
              </w:rPr>
            </w:pPr>
            <w:r>
              <w:rPr>
                <w:rFonts w:eastAsia="MS Mincho"/>
              </w:rPr>
              <w:t>None</w:t>
            </w:r>
          </w:p>
          <w:p w:rsidR="005904E5" w:rsidRPr="0061675A" w:rsidRDefault="005904E5" w:rsidP="00BA0676">
            <w:pPr>
              <w:rPr>
                <w:rFonts w:eastAsia="MS Mincho"/>
                <w:sz w:val="20"/>
                <w:szCs w:val="20"/>
              </w:rPr>
            </w:pPr>
          </w:p>
        </w:tc>
      </w:tr>
      <w:tr w:rsidR="005904E5">
        <w:tc>
          <w:tcPr>
            <w:tcW w:w="9288" w:type="dxa"/>
          </w:tcPr>
          <w:p w:rsidR="005904E5" w:rsidRPr="005158FE" w:rsidRDefault="005904E5" w:rsidP="00BA0676">
            <w:pPr>
              <w:rPr>
                <w:rFonts w:eastAsia="MS Mincho"/>
                <w:b/>
              </w:rPr>
            </w:pPr>
            <w:r w:rsidRPr="005158FE">
              <w:rPr>
                <w:rFonts w:eastAsia="MS Mincho"/>
                <w:b/>
              </w:rPr>
              <w:t>OTHER POSITION ASSIGNMENTS THAT WILL MAINTAIN CURRENCY</w:t>
            </w:r>
          </w:p>
          <w:p w:rsidR="005904E5" w:rsidRPr="005158FE" w:rsidRDefault="005904E5" w:rsidP="00BA0676">
            <w:pPr>
              <w:pStyle w:val="Footer"/>
              <w:tabs>
                <w:tab w:val="clear" w:pos="4320"/>
                <w:tab w:val="clear" w:pos="8640"/>
              </w:tabs>
              <w:rPr>
                <w:rFonts w:eastAsia="MS Mincho"/>
              </w:rPr>
            </w:pPr>
            <w:r w:rsidRPr="005158FE">
              <w:rPr>
                <w:rFonts w:eastAsia="MS Mincho"/>
              </w:rPr>
              <w:t>Cache Manager</w:t>
            </w:r>
          </w:p>
          <w:p w:rsidR="005904E5" w:rsidRPr="005158FE" w:rsidRDefault="005904E5" w:rsidP="00BA0676">
            <w:pPr>
              <w:rPr>
                <w:rFonts w:eastAsia="MS Mincho"/>
              </w:rPr>
            </w:pPr>
            <w:r w:rsidRPr="005158FE">
              <w:rPr>
                <w:rFonts w:eastAsia="MS Mincho"/>
              </w:rPr>
              <w:t>Cache (Supply Clerk), Supervisory (CAST)</w:t>
            </w:r>
          </w:p>
          <w:p w:rsidR="005904E5" w:rsidRPr="005158FE" w:rsidRDefault="005904E5" w:rsidP="00BA0676">
            <w:pPr>
              <w:rPr>
                <w:rFonts w:ascii="Times New (W1)" w:eastAsia="MS Mincho" w:hAnsi="Times New (W1)"/>
              </w:rPr>
            </w:pPr>
            <w:r w:rsidRPr="005158FE">
              <w:rPr>
                <w:rFonts w:ascii="Times New (W1)" w:eastAsia="MS Mincho" w:hAnsi="Times New (W1)"/>
              </w:rPr>
              <w:t>Material Handler Leader (WHLR)</w:t>
            </w:r>
          </w:p>
          <w:p w:rsidR="005904E5" w:rsidRPr="0061675A" w:rsidRDefault="005904E5" w:rsidP="00BA0676">
            <w:pPr>
              <w:rPr>
                <w:rFonts w:ascii="Times New (W1)" w:eastAsia="MS Mincho" w:hAnsi="Times New (W1)"/>
                <w:sz w:val="20"/>
                <w:szCs w:val="20"/>
              </w:rPr>
            </w:pPr>
          </w:p>
        </w:tc>
      </w:tr>
      <w:tr w:rsidR="005904E5">
        <w:tc>
          <w:tcPr>
            <w:tcW w:w="9288" w:type="dxa"/>
          </w:tcPr>
          <w:p w:rsidR="005904E5" w:rsidRPr="005158FE" w:rsidRDefault="005904E5" w:rsidP="00A42123">
            <w:pPr>
              <w:rPr>
                <w:rFonts w:eastAsia="MS Mincho"/>
                <w:b/>
              </w:rPr>
            </w:pPr>
            <w:r w:rsidRPr="005158FE">
              <w:rPr>
                <w:rFonts w:eastAsia="MS Mincho"/>
                <w:b/>
              </w:rPr>
              <w:t>OTHER TRAINING WHICH SUPPORTS DEVELOPMENT OF KNOWLEDGE AND SKILLS</w:t>
            </w:r>
          </w:p>
          <w:p w:rsidR="005904E5" w:rsidRPr="005158FE" w:rsidRDefault="005904E5" w:rsidP="00A42123">
            <w:pPr>
              <w:ind w:left="677" w:hanging="677"/>
              <w:rPr>
                <w:rFonts w:eastAsia="MS Mincho"/>
              </w:rPr>
            </w:pPr>
            <w:r w:rsidRPr="005158FE">
              <w:rPr>
                <w:rFonts w:eastAsia="MS Mincho"/>
              </w:rPr>
              <w:t>I-200 Basic Incident Command System</w:t>
            </w:r>
          </w:p>
          <w:p w:rsidR="005904E5" w:rsidRPr="005158FE" w:rsidRDefault="005904E5" w:rsidP="00A42123">
            <w:pPr>
              <w:ind w:left="677" w:hanging="677"/>
              <w:rPr>
                <w:rFonts w:ascii="Times New (W1)" w:eastAsia="MS Mincho" w:hAnsi="Times New (W1)"/>
              </w:rPr>
            </w:pPr>
            <w:r w:rsidRPr="005158FE">
              <w:rPr>
                <w:rFonts w:ascii="Times New (W1)" w:eastAsia="MS Mincho" w:hAnsi="Times New (W1)"/>
              </w:rPr>
              <w:t>I-300 Intermediate Incident Command</w:t>
            </w:r>
          </w:p>
          <w:p w:rsidR="005904E5" w:rsidRPr="0061675A" w:rsidRDefault="005904E5" w:rsidP="00A42123">
            <w:pPr>
              <w:rPr>
                <w:rFonts w:eastAsia="MS Mincho"/>
                <w:sz w:val="20"/>
                <w:szCs w:val="20"/>
              </w:rPr>
            </w:pPr>
          </w:p>
        </w:tc>
      </w:tr>
      <w:tr w:rsidR="005904E5" w:rsidRPr="002B2961">
        <w:tc>
          <w:tcPr>
            <w:tcW w:w="9288" w:type="dxa"/>
          </w:tcPr>
          <w:p w:rsidR="005904E5" w:rsidRPr="00053A7B" w:rsidRDefault="005904E5" w:rsidP="00CC2A5D">
            <w:pPr>
              <w:rPr>
                <w:rFonts w:eastAsia="MS Mincho"/>
              </w:rPr>
            </w:pPr>
            <w:r w:rsidRPr="00053A7B">
              <w:rPr>
                <w:rFonts w:eastAsia="MS Mincho"/>
              </w:rPr>
              <w:t xml:space="preserve">Task Book available at: </w:t>
            </w:r>
            <w:hyperlink r:id="rId16" w:history="1">
              <w:r w:rsidRPr="00F33266">
                <w:rPr>
                  <w:rStyle w:val="Hyperlink"/>
                  <w:rFonts w:eastAsia="MS Mincho"/>
                  <w:i/>
                </w:rPr>
                <w:t>http://www.nwcg.gov/pms/taskbook/taskbook.htm</w:t>
              </w:r>
            </w:hyperlink>
          </w:p>
          <w:p w:rsidR="005904E5" w:rsidRPr="00053A7B" w:rsidRDefault="005904E5" w:rsidP="00CC2A5D">
            <w:pPr>
              <w:rPr>
                <w:rFonts w:eastAsia="MS Mincho"/>
                <w:i/>
              </w:rPr>
            </w:pPr>
            <w:r w:rsidRPr="00053A7B">
              <w:rPr>
                <w:rFonts w:eastAsia="MS Mincho"/>
              </w:rPr>
              <w:t>* Online training at:</w:t>
            </w:r>
            <w:r w:rsidRPr="00053A7B">
              <w:rPr>
                <w:rFonts w:eastAsia="MS Mincho"/>
                <w:i/>
              </w:rPr>
              <w:t xml:space="preserve"> </w:t>
            </w:r>
            <w:hyperlink r:id="rId17" w:history="1">
              <w:r w:rsidRPr="00F33266">
                <w:rPr>
                  <w:rStyle w:val="Hyperlink"/>
                  <w:rFonts w:eastAsia="MS Mincho"/>
                  <w:i/>
                </w:rPr>
                <w:t>http://training.nwcg.gov/classes/i100.htm</w:t>
              </w:r>
            </w:hyperlink>
          </w:p>
          <w:p w:rsidR="005904E5" w:rsidRPr="0061675A" w:rsidRDefault="005904E5" w:rsidP="00C93479">
            <w:pPr>
              <w:jc w:val="center"/>
              <w:rPr>
                <w:rFonts w:eastAsia="MS Mincho"/>
                <w:i/>
              </w:rPr>
            </w:pPr>
          </w:p>
        </w:tc>
      </w:tr>
    </w:tbl>
    <w:p w:rsidR="005904E5" w:rsidRPr="005158FE" w:rsidRDefault="005904E5" w:rsidP="00480A29">
      <w:pPr>
        <w:pStyle w:val="Exhibit"/>
        <w:rPr>
          <w:rFonts w:eastAsia="MS Mincho"/>
          <w:b/>
        </w:rPr>
      </w:pPr>
      <w:r>
        <w:br w:type="page"/>
      </w:r>
    </w:p>
    <w:p w:rsidR="005904E5" w:rsidRPr="00204336" w:rsidRDefault="005904E5" w:rsidP="00480A29">
      <w:pPr>
        <w:jc w:val="center"/>
        <w:rPr>
          <w:rFonts w:eastAsia="MS Mincho"/>
          <w:b/>
          <w:sz w:val="20"/>
          <w:szCs w:val="20"/>
          <w:u w:val="single"/>
        </w:rPr>
      </w:pPr>
    </w:p>
    <w:p w:rsidR="005904E5" w:rsidRPr="00204336" w:rsidRDefault="005904E5" w:rsidP="00204336">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2" w:name="_Toc135793630"/>
          </w:p>
          <w:p w:rsidR="005904E5" w:rsidRPr="00B900D2" w:rsidRDefault="005904E5" w:rsidP="00B900D2">
            <w:pPr>
              <w:jc w:val="center"/>
              <w:rPr>
                <w:rFonts w:eastAsia="MS Mincho"/>
                <w:b/>
                <w:color w:val="0000FF"/>
              </w:rPr>
            </w:pPr>
            <w:r w:rsidRPr="00B900D2">
              <w:rPr>
                <w:rFonts w:eastAsia="MS Mincho"/>
                <w:b/>
                <w:color w:val="0000FF"/>
              </w:rPr>
              <w:t>BATTALION MILITARY LIAISON (BNML)</w:t>
            </w:r>
            <w:bookmarkEnd w:id="12"/>
          </w:p>
          <w:p w:rsidR="005904E5" w:rsidRDefault="005904E5" w:rsidP="0030589B">
            <w:pPr>
              <w:jc w:val="center"/>
              <w:rPr>
                <w:rFonts w:eastAsia="MS Mincho"/>
                <w:sz w:val="20"/>
                <w:szCs w:val="20"/>
              </w:rPr>
            </w:pPr>
          </w:p>
        </w:tc>
      </w:tr>
      <w:tr w:rsidR="005904E5">
        <w:trPr>
          <w:cantSplit/>
        </w:trPr>
        <w:tc>
          <w:tcPr>
            <w:tcW w:w="9288" w:type="dxa"/>
          </w:tcPr>
          <w:p w:rsidR="005904E5" w:rsidRPr="00EB5FC4" w:rsidRDefault="005904E5" w:rsidP="0030589B">
            <w:pPr>
              <w:rPr>
                <w:rFonts w:eastAsia="MS Mincho"/>
                <w:b/>
              </w:rPr>
            </w:pPr>
            <w:r w:rsidRPr="00EB5FC4">
              <w:rPr>
                <w:rFonts w:ascii="Times" w:eastAsia="MS Mincho" w:hAnsi="Times"/>
                <w:b/>
              </w:rPr>
              <w:t xml:space="preserve">REQUIRED </w:t>
            </w:r>
            <w:r w:rsidRPr="00EB5FC4">
              <w:rPr>
                <w:rFonts w:eastAsia="MS Mincho"/>
                <w:b/>
              </w:rPr>
              <w:t>TRAINING</w:t>
            </w:r>
          </w:p>
          <w:p w:rsidR="005904E5" w:rsidRPr="00480A29" w:rsidRDefault="005904E5" w:rsidP="0030589B">
            <w:pPr>
              <w:ind w:left="216" w:hanging="216"/>
              <w:rPr>
                <w:rFonts w:ascii="Times" w:eastAsia="MS Mincho" w:hAnsi="Times"/>
              </w:rPr>
            </w:pPr>
            <w:r w:rsidRPr="00480A29">
              <w:rPr>
                <w:rFonts w:ascii="Times" w:eastAsia="MS Mincho" w:hAnsi="Times"/>
              </w:rPr>
              <w:t>RT-130 Annual Fireline Safety Refresher</w:t>
            </w:r>
          </w:p>
          <w:p w:rsidR="005904E5" w:rsidRDefault="005904E5" w:rsidP="0030589B">
            <w:pPr>
              <w:ind w:left="216" w:hanging="216"/>
              <w:rPr>
                <w:rFonts w:eastAsia="MS Mincho"/>
                <w:sz w:val="20"/>
              </w:rPr>
            </w:pPr>
          </w:p>
        </w:tc>
      </w:tr>
      <w:tr w:rsidR="005904E5">
        <w:tc>
          <w:tcPr>
            <w:tcW w:w="9288" w:type="dxa"/>
          </w:tcPr>
          <w:p w:rsidR="005904E5" w:rsidRPr="008A473C" w:rsidRDefault="005904E5" w:rsidP="00204336">
            <w:pPr>
              <w:rPr>
                <w:rFonts w:eastAsia="MS Mincho"/>
                <w:b/>
              </w:rPr>
            </w:pPr>
            <w:r w:rsidRPr="008A473C">
              <w:rPr>
                <w:rFonts w:eastAsia="MS Mincho"/>
                <w:b/>
              </w:rPr>
              <w:t>REQUIRED EXPERIENCE</w:t>
            </w:r>
          </w:p>
          <w:p w:rsidR="005904E5" w:rsidRDefault="005904E5" w:rsidP="00377983">
            <w:pPr>
              <w:rPr>
                <w:rFonts w:eastAsia="MS Mincho"/>
              </w:rPr>
            </w:pPr>
            <w:r>
              <w:rPr>
                <w:rFonts w:eastAsia="MS Mincho"/>
              </w:rPr>
              <w:t>Desirable skills are ability to deal with individuals from multiple organizations and prior military experience</w:t>
            </w:r>
          </w:p>
          <w:p w:rsidR="005904E5" w:rsidRPr="00377983" w:rsidRDefault="005904E5" w:rsidP="00377983">
            <w:pPr>
              <w:rPr>
                <w:rFonts w:eastAsia="MS Mincho"/>
              </w:rPr>
            </w:pPr>
            <w:r>
              <w:tab/>
            </w:r>
            <w:r>
              <w:rPr>
                <w:rFonts w:eastAsia="MS Mincho"/>
                <w:b/>
                <w:bCs/>
              </w:rPr>
              <w:t>AND</w:t>
            </w:r>
          </w:p>
          <w:p w:rsidR="005904E5" w:rsidRDefault="005904E5" w:rsidP="00377983">
            <w:pPr>
              <w:rPr>
                <w:rFonts w:eastAsia="MS Mincho"/>
              </w:rPr>
            </w:pPr>
            <w:r>
              <w:rPr>
                <w:rFonts w:eastAsia="MS Mincho"/>
              </w:rPr>
              <w:t>Operations Section Chief Type 1</w:t>
            </w:r>
          </w:p>
          <w:p w:rsidR="005904E5" w:rsidRDefault="005904E5" w:rsidP="00377983">
            <w:pPr>
              <w:rPr>
                <w:rFonts w:eastAsia="MS Mincho"/>
              </w:rPr>
            </w:pPr>
            <w:r>
              <w:tab/>
            </w:r>
            <w:r>
              <w:rPr>
                <w:rFonts w:eastAsia="MS Mincho"/>
                <w:b/>
                <w:bCs/>
              </w:rPr>
              <w:t>AND</w:t>
            </w:r>
          </w:p>
          <w:p w:rsidR="005904E5" w:rsidRPr="0033062C" w:rsidRDefault="005904E5" w:rsidP="0030589B">
            <w:pPr>
              <w:ind w:left="216" w:hanging="216"/>
              <w:rPr>
                <w:rFonts w:eastAsia="MS Mincho"/>
                <w:color w:val="000000"/>
              </w:rPr>
            </w:pPr>
            <w:r w:rsidRPr="00204336">
              <w:rPr>
                <w:rFonts w:eastAsia="MS Mincho"/>
              </w:rPr>
              <w:t>Satisfactory</w:t>
            </w:r>
            <w:r w:rsidRPr="00480A29">
              <w:rPr>
                <w:rFonts w:eastAsia="MS Mincho"/>
              </w:rPr>
              <w:t xml:space="preserve"> </w:t>
            </w:r>
            <w:r>
              <w:rPr>
                <w:rFonts w:eastAsia="MS Mincho"/>
              </w:rPr>
              <w:t xml:space="preserve">performance as a Battalion Military </w:t>
            </w:r>
            <w:r w:rsidRPr="00204336">
              <w:rPr>
                <w:rFonts w:eastAsia="MS Mincho"/>
              </w:rPr>
              <w:t>Liaison (BNML)</w:t>
            </w:r>
          </w:p>
          <w:p w:rsidR="005904E5" w:rsidRDefault="005904E5" w:rsidP="0030589B">
            <w:pPr>
              <w:rPr>
                <w:rFonts w:eastAsia="MS Mincho"/>
                <w:sz w:val="20"/>
              </w:rPr>
            </w:pPr>
          </w:p>
        </w:tc>
      </w:tr>
      <w:tr w:rsidR="005904E5">
        <w:tc>
          <w:tcPr>
            <w:tcW w:w="9288" w:type="dxa"/>
          </w:tcPr>
          <w:p w:rsidR="005904E5" w:rsidRPr="008A473C" w:rsidRDefault="005904E5" w:rsidP="0030589B">
            <w:pPr>
              <w:rPr>
                <w:rFonts w:eastAsia="MS Mincho"/>
                <w:b/>
              </w:rPr>
            </w:pPr>
            <w:r w:rsidRPr="008A473C">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Default="005904E5" w:rsidP="0030589B">
            <w:pPr>
              <w:rPr>
                <w:rFonts w:eastAsia="MS Mincho"/>
                <w:sz w:val="20"/>
                <w:szCs w:val="20"/>
              </w:rPr>
            </w:pPr>
          </w:p>
        </w:tc>
      </w:tr>
      <w:tr w:rsidR="005904E5">
        <w:tc>
          <w:tcPr>
            <w:tcW w:w="9288" w:type="dxa"/>
          </w:tcPr>
          <w:p w:rsidR="005904E5" w:rsidRPr="008A473C" w:rsidRDefault="005904E5" w:rsidP="0030589B">
            <w:pPr>
              <w:rPr>
                <w:rFonts w:eastAsia="MS Mincho"/>
                <w:b/>
              </w:rPr>
            </w:pPr>
            <w:r w:rsidRPr="008A473C">
              <w:rPr>
                <w:rFonts w:eastAsia="MS Mincho"/>
                <w:b/>
              </w:rPr>
              <w:t>OTHER POSITION ASSIGNMENTS THAT WILL MAINTAIN CURRENCY</w:t>
            </w:r>
          </w:p>
          <w:p w:rsidR="005904E5" w:rsidRPr="0033062C" w:rsidRDefault="005904E5" w:rsidP="0030589B">
            <w:pPr>
              <w:rPr>
                <w:rFonts w:eastAsia="MS Mincho"/>
                <w:color w:val="000000"/>
              </w:rPr>
            </w:pPr>
            <w:r>
              <w:rPr>
                <w:rFonts w:eastAsia="MS Mincho"/>
              </w:rPr>
              <w:t xml:space="preserve">Operations Section Chief Type </w:t>
            </w:r>
            <w:r w:rsidRPr="00204336">
              <w:rPr>
                <w:rFonts w:eastAsia="MS Mincho"/>
              </w:rPr>
              <w:t>1 (OSC1)</w:t>
            </w:r>
          </w:p>
          <w:p w:rsidR="005904E5" w:rsidRDefault="005904E5" w:rsidP="0030589B">
            <w:pPr>
              <w:rPr>
                <w:rFonts w:eastAsia="MS Mincho"/>
                <w:sz w:val="20"/>
              </w:rPr>
            </w:pPr>
          </w:p>
        </w:tc>
      </w:tr>
      <w:tr w:rsidR="005904E5">
        <w:tc>
          <w:tcPr>
            <w:tcW w:w="9288" w:type="dxa"/>
          </w:tcPr>
          <w:p w:rsidR="005904E5" w:rsidRPr="00B84966" w:rsidRDefault="005904E5" w:rsidP="0030589B">
            <w:r w:rsidRPr="00A400AE">
              <w:rPr>
                <w:rFonts w:ascii="Times" w:hAnsi="Times"/>
              </w:rPr>
              <w:t>References</w:t>
            </w:r>
            <w:r w:rsidRPr="00480A29">
              <w:rPr>
                <w:rFonts w:ascii="Times" w:hAnsi="Times"/>
              </w:rPr>
              <w:t xml:space="preserve"> </w:t>
            </w:r>
            <w:r w:rsidRPr="00B84966">
              <w:t>are contained in the Mi</w:t>
            </w:r>
            <w:r>
              <w:t>litary Use Handbook (NFES 2175)</w:t>
            </w:r>
          </w:p>
          <w:p w:rsidR="005904E5" w:rsidRPr="00B84966" w:rsidRDefault="005904E5" w:rsidP="0030589B">
            <w:pPr>
              <w:rPr>
                <w:rFonts w:eastAsia="MS Mincho"/>
              </w:rPr>
            </w:pPr>
          </w:p>
        </w:tc>
      </w:tr>
    </w:tbl>
    <w:p w:rsidR="005904E5" w:rsidRPr="00480A29" w:rsidRDefault="005904E5" w:rsidP="00480A29">
      <w:pPr>
        <w:pStyle w:val="Exhibit"/>
        <w:rPr>
          <w:rFonts w:eastAsia="MS Mincho"/>
          <w:b/>
        </w:rPr>
      </w:pPr>
      <w:r>
        <w:rPr>
          <w:bCs/>
          <w:iCs/>
        </w:rPr>
        <w:br w:type="page"/>
      </w:r>
    </w:p>
    <w:p w:rsidR="005904E5" w:rsidRPr="00480A29" w:rsidRDefault="005904E5" w:rsidP="00480A29">
      <w:pPr>
        <w:pStyle w:val="Exhibit"/>
        <w:rPr>
          <w:rFonts w:eastAsia="MS Mincho"/>
          <w:b/>
          <w:sz w:val="20"/>
          <w:szCs w:val="20"/>
        </w:rPr>
      </w:pPr>
    </w:p>
    <w:p w:rsidR="005904E5" w:rsidRPr="00480A29" w:rsidRDefault="005904E5" w:rsidP="00480A29">
      <w:pPr>
        <w:pStyle w:val="Exhibit"/>
        <w:rPr>
          <w:rFonts w:eastAsia="MS Mincho"/>
          <w:b/>
        </w:rPr>
      </w:pPr>
    </w:p>
    <w:p w:rsidR="005904E5" w:rsidRDefault="005904E5"/>
    <w:tbl>
      <w:tblPr>
        <w:tblW w:w="0" w:type="auto"/>
        <w:tblLook w:val="0000" w:firstRow="0" w:lastRow="0" w:firstColumn="0" w:lastColumn="0" w:noHBand="0" w:noVBand="0"/>
      </w:tblPr>
      <w:tblGrid>
        <w:gridCol w:w="9288"/>
      </w:tblGrid>
      <w:tr w:rsidR="005904E5" w:rsidRPr="00973FEF">
        <w:tc>
          <w:tcPr>
            <w:tcW w:w="9288" w:type="dxa"/>
          </w:tcPr>
          <w:p w:rsidR="005904E5" w:rsidRPr="00480A29" w:rsidRDefault="005904E5" w:rsidP="00BA0676">
            <w:pPr>
              <w:rPr>
                <w:strike/>
                <w:sz w:val="20"/>
                <w:szCs w:val="20"/>
              </w:rPr>
            </w:pPr>
          </w:p>
          <w:p w:rsidR="005904E5" w:rsidRPr="005F2C99" w:rsidRDefault="005904E5" w:rsidP="00BA0676">
            <w:pPr>
              <w:jc w:val="center"/>
              <w:rPr>
                <w:rFonts w:ascii="Times" w:hAnsi="Times"/>
                <w:b/>
                <w:color w:val="0000FF"/>
              </w:rPr>
            </w:pPr>
            <w:r>
              <w:rPr>
                <w:rFonts w:ascii="Times" w:hAnsi="Times"/>
                <w:b/>
                <w:color w:val="0000FF"/>
              </w:rPr>
              <w:t>BURNED AREA EMERGENCY RESPONSE SPECIALIST (BAES)</w:t>
            </w:r>
          </w:p>
          <w:p w:rsidR="005904E5" w:rsidRPr="00973FEF" w:rsidRDefault="005904E5" w:rsidP="00BA0676">
            <w:pPr>
              <w:jc w:val="center"/>
              <w:rPr>
                <w:strike/>
                <w:sz w:val="20"/>
                <w:szCs w:val="20"/>
              </w:rPr>
            </w:pPr>
          </w:p>
        </w:tc>
      </w:tr>
      <w:tr w:rsidR="005904E5">
        <w:trPr>
          <w:cantSplit/>
        </w:trPr>
        <w:tc>
          <w:tcPr>
            <w:tcW w:w="9288" w:type="dxa"/>
          </w:tcPr>
          <w:p w:rsidR="005904E5" w:rsidRPr="0025330E" w:rsidRDefault="005904E5" w:rsidP="00BA0676">
            <w:pPr>
              <w:rPr>
                <w:rFonts w:eastAsia="MS Mincho"/>
                <w:b/>
              </w:rPr>
            </w:pPr>
            <w:r w:rsidRPr="0025330E">
              <w:rPr>
                <w:rFonts w:ascii="Times" w:eastAsia="MS Mincho" w:hAnsi="Times"/>
                <w:b/>
              </w:rPr>
              <w:t xml:space="preserve">REQUIRED </w:t>
            </w:r>
            <w:r w:rsidRPr="0025330E">
              <w:rPr>
                <w:rFonts w:eastAsia="MS Mincho"/>
                <w:b/>
              </w:rPr>
              <w:t>TRAINING</w:t>
            </w:r>
          </w:p>
          <w:p w:rsidR="005904E5" w:rsidRPr="00480A29" w:rsidRDefault="005904E5" w:rsidP="00BA0676">
            <w:pPr>
              <w:ind w:left="216" w:hanging="216"/>
              <w:rPr>
                <w:rFonts w:ascii="Times" w:eastAsia="MS Mincho" w:hAnsi="Times"/>
              </w:rPr>
            </w:pPr>
            <w:r w:rsidRPr="00480A29">
              <w:rPr>
                <w:rFonts w:ascii="Times" w:eastAsia="MS Mincho" w:hAnsi="Times"/>
              </w:rPr>
              <w:t>RT-130 Annual Fireline Safety Refresher</w:t>
            </w:r>
          </w:p>
          <w:p w:rsidR="005904E5" w:rsidRPr="00480A29" w:rsidRDefault="005904E5" w:rsidP="00BA0676">
            <w:pPr>
              <w:ind w:left="216" w:hanging="216"/>
              <w:rPr>
                <w:rFonts w:ascii="Times" w:eastAsia="MS Mincho" w:hAnsi="Times"/>
              </w:rPr>
            </w:pPr>
            <w:r w:rsidRPr="00480A29">
              <w:rPr>
                <w:rFonts w:ascii="Times" w:eastAsia="MS Mincho" w:hAnsi="Times"/>
              </w:rPr>
              <w:t>S-130 Firefighter Training</w:t>
            </w:r>
          </w:p>
          <w:p w:rsidR="005904E5" w:rsidRPr="00480A29" w:rsidRDefault="005904E5" w:rsidP="00BA0676">
            <w:pPr>
              <w:ind w:left="216" w:hanging="216"/>
              <w:rPr>
                <w:rFonts w:ascii="Times" w:eastAsia="MS Mincho" w:hAnsi="Times"/>
              </w:rPr>
            </w:pPr>
            <w:r w:rsidRPr="00480A29">
              <w:rPr>
                <w:rFonts w:ascii="Times" w:eastAsia="MS Mincho" w:hAnsi="Times"/>
              </w:rPr>
              <w:t>S-190 Introduction to Fire Behavior</w:t>
            </w:r>
          </w:p>
          <w:p w:rsidR="005904E5" w:rsidRPr="00CC2A5D" w:rsidRDefault="005904E5" w:rsidP="00BA0676">
            <w:pPr>
              <w:ind w:left="216" w:hanging="216"/>
              <w:rPr>
                <w:rFonts w:eastAsia="MS Mincho"/>
              </w:rPr>
            </w:pPr>
          </w:p>
        </w:tc>
      </w:tr>
      <w:tr w:rsidR="005904E5">
        <w:trPr>
          <w:cantSplit/>
        </w:trPr>
        <w:tc>
          <w:tcPr>
            <w:tcW w:w="9288" w:type="dxa"/>
          </w:tcPr>
          <w:p w:rsidR="005904E5" w:rsidRDefault="005904E5" w:rsidP="00BA0676">
            <w:pPr>
              <w:ind w:left="216" w:hanging="216"/>
              <w:rPr>
                <w:rFonts w:eastAsia="MS Mincho"/>
                <w:b/>
              </w:rPr>
            </w:pPr>
            <w:r>
              <w:rPr>
                <w:rFonts w:eastAsia="MS Mincho"/>
                <w:b/>
              </w:rPr>
              <w:t>REQUIRED EXPERIENCE</w:t>
            </w:r>
          </w:p>
          <w:p w:rsidR="005904E5" w:rsidRDefault="005904E5" w:rsidP="00BA0676">
            <w:pPr>
              <w:ind w:left="216" w:hanging="216"/>
              <w:rPr>
                <w:rFonts w:eastAsia="MS Mincho"/>
              </w:rPr>
            </w:pPr>
            <w:r>
              <w:rPr>
                <w:rFonts w:eastAsia="MS Mincho"/>
              </w:rPr>
              <w:t>Satisfactory performance as a Burned Area Emergency Response Specialist (BAES)</w:t>
            </w:r>
          </w:p>
          <w:p w:rsidR="005904E5" w:rsidRPr="0025330E" w:rsidRDefault="005904E5" w:rsidP="00BA0676">
            <w:pPr>
              <w:ind w:left="216" w:hanging="216"/>
              <w:rPr>
                <w:rFonts w:eastAsia="MS Mincho"/>
              </w:rPr>
            </w:pPr>
          </w:p>
        </w:tc>
      </w:tr>
      <w:tr w:rsidR="005904E5">
        <w:trPr>
          <w:cantSplit/>
        </w:trPr>
        <w:tc>
          <w:tcPr>
            <w:tcW w:w="9288" w:type="dxa"/>
          </w:tcPr>
          <w:p w:rsidR="005904E5" w:rsidRDefault="005904E5" w:rsidP="00BA0676">
            <w:pPr>
              <w:ind w:left="216" w:hanging="216"/>
              <w:rPr>
                <w:rFonts w:eastAsia="MS Mincho"/>
                <w:b/>
              </w:rPr>
            </w:pPr>
            <w:r>
              <w:rPr>
                <w:rFonts w:eastAsia="MS Mincho"/>
                <w:b/>
              </w:rPr>
              <w:t>PHYSICAL FITNESS LEVEL</w:t>
            </w:r>
          </w:p>
          <w:p w:rsidR="005904E5" w:rsidRDefault="005904E5" w:rsidP="00BA0676">
            <w:pPr>
              <w:ind w:left="216" w:hanging="216"/>
              <w:rPr>
                <w:rFonts w:eastAsia="MS Mincho"/>
              </w:rPr>
            </w:pPr>
            <w:r>
              <w:rPr>
                <w:rFonts w:eastAsia="MS Mincho"/>
              </w:rPr>
              <w:t>Light</w:t>
            </w:r>
          </w:p>
          <w:p w:rsidR="005904E5" w:rsidRPr="0025330E" w:rsidRDefault="005904E5" w:rsidP="00BA0676">
            <w:pPr>
              <w:ind w:left="216" w:hanging="216"/>
              <w:rPr>
                <w:rFonts w:eastAsia="MS Mincho"/>
              </w:rPr>
            </w:pPr>
          </w:p>
        </w:tc>
      </w:tr>
      <w:tr w:rsidR="005904E5">
        <w:trPr>
          <w:cantSplit/>
        </w:trPr>
        <w:tc>
          <w:tcPr>
            <w:tcW w:w="9288" w:type="dxa"/>
          </w:tcPr>
          <w:p w:rsidR="005904E5" w:rsidRDefault="005904E5" w:rsidP="00BA0676">
            <w:pPr>
              <w:ind w:left="216" w:hanging="216"/>
              <w:rPr>
                <w:rFonts w:eastAsia="MS Mincho"/>
                <w:b/>
              </w:rPr>
            </w:pPr>
            <w:r>
              <w:rPr>
                <w:rFonts w:eastAsia="MS Mincho"/>
                <w:b/>
              </w:rPr>
              <w:t>OTHER POSITION ASSIGNMENTS THAT WILL MAINTAIN CURRENCY</w:t>
            </w:r>
          </w:p>
          <w:p w:rsidR="005904E5" w:rsidRDefault="005904E5" w:rsidP="00F126B5">
            <w:pPr>
              <w:ind w:left="216" w:hanging="216"/>
              <w:rPr>
                <w:rFonts w:eastAsia="MS Mincho"/>
              </w:rPr>
            </w:pPr>
            <w:r>
              <w:rPr>
                <w:rFonts w:eastAsia="MS Mincho"/>
              </w:rPr>
              <w:t>None</w:t>
            </w:r>
          </w:p>
          <w:p w:rsidR="005904E5" w:rsidRPr="0025330E" w:rsidRDefault="005904E5" w:rsidP="00F126B5">
            <w:pPr>
              <w:ind w:left="216" w:hanging="216"/>
              <w:rPr>
                <w:rFonts w:eastAsia="MS Mincho"/>
              </w:rPr>
            </w:pPr>
          </w:p>
        </w:tc>
      </w:tr>
      <w:tr w:rsidR="005904E5">
        <w:trPr>
          <w:cantSplit/>
        </w:trPr>
        <w:tc>
          <w:tcPr>
            <w:tcW w:w="9288" w:type="dxa"/>
          </w:tcPr>
          <w:p w:rsidR="005904E5" w:rsidRDefault="005904E5" w:rsidP="00CC2A5D">
            <w:pPr>
              <w:jc w:val="both"/>
              <w:rPr>
                <w:rFonts w:eastAsia="MS Mincho"/>
                <w:b/>
              </w:rPr>
            </w:pPr>
            <w:r>
              <w:rPr>
                <w:rFonts w:eastAsia="MS Mincho"/>
                <w:b/>
              </w:rPr>
              <w:t>OTHER TRAINING WHICH SUPPORTS DEVELOPMENT OF KNOWLEDGE AND SKILLS</w:t>
            </w:r>
          </w:p>
          <w:p w:rsidR="00A966B1" w:rsidRPr="0025330E" w:rsidRDefault="00A966B1" w:rsidP="00A966B1">
            <w:pPr>
              <w:rPr>
                <w:rFonts w:eastAsia="MS Mincho"/>
              </w:rPr>
            </w:pPr>
            <w:r>
              <w:rPr>
                <w:rFonts w:eastAsia="MS Mincho"/>
              </w:rPr>
              <w:t>Burned Area Emergency Response Team Training</w:t>
            </w:r>
          </w:p>
          <w:p w:rsidR="005904E5" w:rsidRPr="0025330E" w:rsidRDefault="005904E5" w:rsidP="00BA0676">
            <w:pPr>
              <w:ind w:left="216" w:hanging="216"/>
              <w:jc w:val="both"/>
              <w:rPr>
                <w:rFonts w:eastAsia="MS Mincho"/>
              </w:rPr>
            </w:pPr>
          </w:p>
        </w:tc>
      </w:tr>
      <w:tr w:rsidR="005904E5">
        <w:trPr>
          <w:cantSplit/>
        </w:trPr>
        <w:tc>
          <w:tcPr>
            <w:tcW w:w="9288" w:type="dxa"/>
          </w:tcPr>
          <w:p w:rsidR="005904E5" w:rsidRDefault="005904E5" w:rsidP="00CC2A5D">
            <w:pPr>
              <w:rPr>
                <w:rFonts w:eastAsia="MS Mincho"/>
              </w:rPr>
            </w:pPr>
            <w:r>
              <w:rPr>
                <w:rFonts w:eastAsia="MS Mincho"/>
              </w:rPr>
              <w:t>The Forest Service has not adopted the position standards established by the Department of Interior for other Burned Area Response Team members including:</w:t>
            </w:r>
          </w:p>
          <w:p w:rsidR="005904E5" w:rsidRDefault="005904E5" w:rsidP="00804E49">
            <w:r>
              <w:t>BAER Team Leader (BAEL)</w:t>
            </w:r>
          </w:p>
          <w:p w:rsidR="005904E5" w:rsidRPr="00631C4B" w:rsidRDefault="005904E5" w:rsidP="00804E49">
            <w:r>
              <w:t xml:space="preserve">BAER Environmental Specialist </w:t>
            </w:r>
            <w:r w:rsidRPr="00631C4B">
              <w:t>(BAEN)</w:t>
            </w:r>
          </w:p>
          <w:p w:rsidR="005904E5" w:rsidRPr="00631C4B" w:rsidRDefault="005904E5" w:rsidP="00804E49">
            <w:r>
              <w:t>BAER Botanist</w:t>
            </w:r>
            <w:r w:rsidRPr="00631C4B">
              <w:t xml:space="preserve"> (BABO)</w:t>
            </w:r>
          </w:p>
          <w:p w:rsidR="005904E5" w:rsidRPr="00631C4B" w:rsidRDefault="005904E5" w:rsidP="00804E49">
            <w:r w:rsidRPr="00631C4B">
              <w:t>B</w:t>
            </w:r>
            <w:r>
              <w:t xml:space="preserve">AER Documentation Specialist </w:t>
            </w:r>
            <w:r w:rsidRPr="00631C4B">
              <w:t>(BADO)</w:t>
            </w:r>
          </w:p>
          <w:p w:rsidR="005904E5" w:rsidRPr="00631C4B" w:rsidRDefault="005904E5" w:rsidP="00804E49">
            <w:r>
              <w:t>BAER Forester</w:t>
            </w:r>
            <w:r w:rsidRPr="00631C4B">
              <w:t xml:space="preserve"> (BAFO)</w:t>
            </w:r>
          </w:p>
          <w:p w:rsidR="005904E5" w:rsidRPr="00631C4B" w:rsidRDefault="005904E5" w:rsidP="00804E49">
            <w:r>
              <w:t>BAER Soil Scientist</w:t>
            </w:r>
            <w:r w:rsidRPr="00631C4B">
              <w:t xml:space="preserve"> (BASS)</w:t>
            </w:r>
          </w:p>
          <w:p w:rsidR="005904E5" w:rsidRPr="00631C4B" w:rsidRDefault="005904E5" w:rsidP="00804E49">
            <w:r>
              <w:t>BAER Hydrologist</w:t>
            </w:r>
            <w:r w:rsidRPr="00631C4B">
              <w:t xml:space="preserve"> (BAHY)</w:t>
            </w:r>
          </w:p>
          <w:p w:rsidR="005904E5" w:rsidRPr="00631C4B" w:rsidRDefault="005904E5" w:rsidP="00804E49">
            <w:r>
              <w:t>BAER Geologist</w:t>
            </w:r>
            <w:r w:rsidRPr="00631C4B">
              <w:t xml:space="preserve"> (BAEG)</w:t>
            </w:r>
          </w:p>
          <w:p w:rsidR="005904E5" w:rsidRPr="00631C4B" w:rsidRDefault="005904E5" w:rsidP="00804E49">
            <w:r>
              <w:t>BAER Biologist</w:t>
            </w:r>
            <w:r w:rsidRPr="00631C4B">
              <w:t xml:space="preserve"> (BABI)</w:t>
            </w:r>
          </w:p>
          <w:p w:rsidR="005904E5" w:rsidRPr="00631C4B" w:rsidRDefault="005904E5" w:rsidP="00804E49">
            <w:r w:rsidRPr="00631C4B">
              <w:t>B</w:t>
            </w:r>
            <w:r>
              <w:t>AER Cultural Resource Specialist</w:t>
            </w:r>
            <w:r w:rsidRPr="00631C4B">
              <w:t xml:space="preserve"> (BACS)</w:t>
            </w:r>
          </w:p>
          <w:p w:rsidR="005904E5" w:rsidRPr="00CC2A5D" w:rsidRDefault="005904E5" w:rsidP="00BA0676">
            <w:pPr>
              <w:ind w:left="216" w:hanging="216"/>
              <w:rPr>
                <w:rFonts w:eastAsia="MS Mincho"/>
              </w:rPr>
            </w:pPr>
          </w:p>
        </w:tc>
      </w:tr>
    </w:tbl>
    <w:p w:rsidR="005904E5" w:rsidRDefault="005904E5"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Pr="00CC54DD" w:rsidRDefault="001A5737" w:rsidP="009F3E43">
      <w:pPr>
        <w:jc w:val="center"/>
        <w:rPr>
          <w:rFonts w:eastAsia="MS Mincho"/>
          <w:b/>
          <w:sz w:val="18"/>
          <w:szCs w:val="18"/>
          <w:u w:val="single"/>
        </w:rPr>
      </w:pPr>
    </w:p>
    <w:tbl>
      <w:tblPr>
        <w:tblW w:w="0" w:type="auto"/>
        <w:tblLook w:val="0000" w:firstRow="0" w:lastRow="0" w:firstColumn="0" w:lastColumn="0" w:noHBand="0" w:noVBand="0"/>
      </w:tblPr>
      <w:tblGrid>
        <w:gridCol w:w="9288"/>
      </w:tblGrid>
      <w:tr w:rsidR="005904E5" w:rsidRPr="001C7928">
        <w:trPr>
          <w:cantSplit/>
        </w:trPr>
        <w:tc>
          <w:tcPr>
            <w:tcW w:w="9288" w:type="dxa"/>
          </w:tcPr>
          <w:p w:rsidR="005904E5" w:rsidRPr="00A2300D" w:rsidRDefault="005904E5" w:rsidP="00B900D2">
            <w:pPr>
              <w:jc w:val="center"/>
              <w:rPr>
                <w:rFonts w:eastAsia="MS Mincho"/>
                <w:color w:val="0000FF"/>
                <w:sz w:val="20"/>
                <w:szCs w:val="20"/>
              </w:rPr>
            </w:pPr>
            <w:bookmarkStart w:id="13" w:name="_Toc135793632"/>
          </w:p>
          <w:p w:rsidR="005904E5" w:rsidRPr="001C7928" w:rsidRDefault="005904E5" w:rsidP="00B900D2">
            <w:pPr>
              <w:jc w:val="center"/>
              <w:rPr>
                <w:rFonts w:eastAsia="MS Mincho"/>
                <w:b/>
                <w:color w:val="0000FF"/>
              </w:rPr>
            </w:pPr>
            <w:r w:rsidRPr="001C7928">
              <w:rPr>
                <w:rFonts w:eastAsia="MS Mincho"/>
                <w:b/>
                <w:color w:val="0000FF"/>
              </w:rPr>
              <w:t>BUYING TEAM LEADER (BUYL)</w:t>
            </w:r>
            <w:bookmarkEnd w:id="13"/>
          </w:p>
          <w:p w:rsidR="005904E5" w:rsidRPr="00A2300D" w:rsidRDefault="005904E5" w:rsidP="0030589B">
            <w:pPr>
              <w:jc w:val="center"/>
              <w:rPr>
                <w:rFonts w:eastAsia="MS Mincho"/>
                <w:sz w:val="20"/>
                <w:szCs w:val="20"/>
              </w:rPr>
            </w:pPr>
          </w:p>
        </w:tc>
      </w:tr>
      <w:tr w:rsidR="005904E5" w:rsidRPr="001C7928">
        <w:tc>
          <w:tcPr>
            <w:tcW w:w="9288" w:type="dxa"/>
          </w:tcPr>
          <w:p w:rsidR="005904E5" w:rsidRPr="00053A7B" w:rsidRDefault="005904E5" w:rsidP="00DA48EA">
            <w:pPr>
              <w:rPr>
                <w:rFonts w:eastAsia="MS Mincho"/>
                <w:b/>
              </w:rPr>
            </w:pPr>
            <w:r w:rsidRPr="00053A7B">
              <w:rPr>
                <w:rFonts w:ascii="Times New (W1)" w:eastAsia="MS Mincho" w:hAnsi="Times New (W1)"/>
                <w:b/>
              </w:rPr>
              <w:lastRenderedPageBreak/>
              <w:t xml:space="preserve">REQUIRED </w:t>
            </w:r>
            <w:r w:rsidRPr="00053A7B">
              <w:rPr>
                <w:rFonts w:eastAsia="MS Mincho"/>
                <w:b/>
              </w:rPr>
              <w:t>TRAINING:</w:t>
            </w:r>
          </w:p>
          <w:p w:rsidR="005904E5" w:rsidRPr="00053A7B" w:rsidRDefault="005904E5" w:rsidP="008847CA">
            <w:pPr>
              <w:ind w:left="576" w:hanging="576"/>
              <w:rPr>
                <w:rFonts w:ascii="Times" w:eastAsia="MS Mincho" w:hAnsi="Times"/>
              </w:rPr>
            </w:pPr>
            <w:r w:rsidRPr="00053A7B">
              <w:rPr>
                <w:rFonts w:ascii="Times" w:eastAsia="MS Mincho" w:hAnsi="Times"/>
              </w:rPr>
              <w:t>I-100 Introduction to Incident Command System*</w:t>
            </w:r>
          </w:p>
          <w:p w:rsidR="005904E5" w:rsidRPr="00053A7B" w:rsidRDefault="005904E5" w:rsidP="00E80BC3">
            <w:pPr>
              <w:ind w:left="677" w:hanging="677"/>
              <w:rPr>
                <w:rFonts w:eastAsia="MS Mincho"/>
              </w:rPr>
            </w:pPr>
            <w:r w:rsidRPr="00053A7B">
              <w:rPr>
                <w:rFonts w:eastAsia="MS Mincho"/>
              </w:rPr>
              <w:t>IS-700 National Incident Management System (NIMS), An Introduction</w:t>
            </w:r>
          </w:p>
          <w:p w:rsidR="005904E5" w:rsidRPr="00053A7B" w:rsidRDefault="005904E5" w:rsidP="008847CA">
            <w:pPr>
              <w:rPr>
                <w:rFonts w:ascii="Times" w:eastAsia="MS Mincho" w:hAnsi="Times"/>
              </w:rPr>
            </w:pPr>
            <w:r w:rsidRPr="00053A7B">
              <w:rPr>
                <w:rFonts w:ascii="Times" w:eastAsia="MS Mincho" w:hAnsi="Times"/>
              </w:rPr>
              <w:t>S-260 Interagency Incident Business Management</w:t>
            </w:r>
          </w:p>
          <w:p w:rsidR="005904E5" w:rsidRPr="00053A7B" w:rsidRDefault="005904E5" w:rsidP="00E80BC3">
            <w:pPr>
              <w:ind w:left="216" w:hanging="216"/>
              <w:rPr>
                <w:rFonts w:eastAsia="MS Mincho"/>
              </w:rPr>
            </w:pPr>
          </w:p>
        </w:tc>
      </w:tr>
      <w:tr w:rsidR="005904E5" w:rsidRPr="001C7928">
        <w:tc>
          <w:tcPr>
            <w:tcW w:w="9288" w:type="dxa"/>
          </w:tcPr>
          <w:p w:rsidR="005904E5" w:rsidRPr="00053A7B" w:rsidRDefault="005904E5" w:rsidP="00BA0676">
            <w:pPr>
              <w:rPr>
                <w:rFonts w:eastAsia="MS Mincho"/>
                <w:b/>
              </w:rPr>
            </w:pPr>
            <w:r w:rsidRPr="00053A7B">
              <w:rPr>
                <w:rFonts w:eastAsia="MS Mincho"/>
                <w:b/>
              </w:rPr>
              <w:t>REQUIRED CERTIFICATION</w:t>
            </w:r>
          </w:p>
          <w:p w:rsidR="005904E5" w:rsidRPr="00053A7B" w:rsidRDefault="005904E5" w:rsidP="0033062C">
            <w:pPr>
              <w:rPr>
                <w:rFonts w:eastAsia="MS Mincho"/>
              </w:rPr>
            </w:pPr>
            <w:r w:rsidRPr="00053A7B">
              <w:rPr>
                <w:rFonts w:eastAsia="MS Mincho"/>
              </w:rPr>
              <w:t>Recommended by Regional Director of Acquisitions</w:t>
            </w:r>
          </w:p>
          <w:p w:rsidR="005904E5" w:rsidRPr="00053A7B" w:rsidRDefault="005904E5" w:rsidP="00BA0676">
            <w:pPr>
              <w:ind w:left="36"/>
              <w:rPr>
                <w:rFonts w:eastAsia="MS Mincho"/>
              </w:rPr>
            </w:pPr>
          </w:p>
        </w:tc>
      </w:tr>
      <w:tr w:rsidR="005904E5" w:rsidRPr="001C7928">
        <w:tc>
          <w:tcPr>
            <w:tcW w:w="9288" w:type="dxa"/>
          </w:tcPr>
          <w:p w:rsidR="005904E5" w:rsidRPr="00053A7B" w:rsidRDefault="005904E5" w:rsidP="00BA0676">
            <w:pPr>
              <w:rPr>
                <w:rFonts w:eastAsia="MS Mincho"/>
                <w:b/>
              </w:rPr>
            </w:pPr>
            <w:r w:rsidRPr="00053A7B">
              <w:rPr>
                <w:rFonts w:eastAsia="MS Mincho"/>
                <w:b/>
              </w:rPr>
              <w:t>REQUIRED EXPERIENCE</w:t>
            </w:r>
          </w:p>
          <w:p w:rsidR="005904E5" w:rsidRPr="00053A7B" w:rsidRDefault="005904E5" w:rsidP="0033062C">
            <w:pPr>
              <w:rPr>
                <w:rFonts w:ascii="Times" w:eastAsia="MS Mincho" w:hAnsi="Times"/>
              </w:rPr>
            </w:pPr>
            <w:r w:rsidRPr="00053A7B">
              <w:rPr>
                <w:rFonts w:eastAsia="MS Mincho"/>
              </w:rPr>
              <w:t xml:space="preserve">Federal </w:t>
            </w:r>
            <w:r w:rsidRPr="00053A7B">
              <w:rPr>
                <w:rFonts w:ascii="Times" w:eastAsia="MS Mincho" w:hAnsi="Times"/>
              </w:rPr>
              <w:t>Delegated acquisition authority to obligate government funds of $100,000 or greater.</w:t>
            </w:r>
          </w:p>
          <w:p w:rsidR="005904E5" w:rsidRPr="00053A7B" w:rsidRDefault="005904E5" w:rsidP="00BA0676">
            <w:pPr>
              <w:ind w:left="36"/>
              <w:rPr>
                <w:rFonts w:ascii="Times" w:eastAsia="MS Mincho" w:hAnsi="Times"/>
              </w:rPr>
            </w:pPr>
          </w:p>
        </w:tc>
      </w:tr>
      <w:tr w:rsidR="005904E5" w:rsidRPr="001C7928">
        <w:tc>
          <w:tcPr>
            <w:tcW w:w="9288" w:type="dxa"/>
          </w:tcPr>
          <w:p w:rsidR="005904E5" w:rsidRPr="00053A7B" w:rsidRDefault="005904E5" w:rsidP="00BA0676">
            <w:pPr>
              <w:rPr>
                <w:rFonts w:eastAsia="MS Mincho"/>
                <w:b/>
              </w:rPr>
            </w:pPr>
            <w:r w:rsidRPr="00053A7B">
              <w:rPr>
                <w:rFonts w:eastAsia="MS Mincho"/>
                <w:b/>
              </w:rPr>
              <w:t>PHYSICAL FITNESS LEVEL</w:t>
            </w:r>
          </w:p>
          <w:p w:rsidR="005904E5" w:rsidRPr="00053A7B" w:rsidRDefault="005904E5" w:rsidP="0033062C">
            <w:pPr>
              <w:rPr>
                <w:rFonts w:eastAsia="MS Mincho"/>
              </w:rPr>
            </w:pPr>
            <w:r w:rsidRPr="00053A7B">
              <w:rPr>
                <w:rFonts w:eastAsia="MS Mincho"/>
              </w:rPr>
              <w:t>None</w:t>
            </w:r>
          </w:p>
          <w:p w:rsidR="005904E5" w:rsidRPr="00053A7B" w:rsidRDefault="005904E5" w:rsidP="00BA0676">
            <w:pPr>
              <w:ind w:left="36"/>
              <w:rPr>
                <w:rFonts w:eastAsia="MS Mincho"/>
              </w:rPr>
            </w:pPr>
          </w:p>
        </w:tc>
      </w:tr>
      <w:tr w:rsidR="005904E5" w:rsidRPr="001C7928">
        <w:tc>
          <w:tcPr>
            <w:tcW w:w="9288" w:type="dxa"/>
          </w:tcPr>
          <w:p w:rsidR="005904E5" w:rsidRPr="00053A7B" w:rsidRDefault="005904E5" w:rsidP="00BA0676">
            <w:pPr>
              <w:rPr>
                <w:rFonts w:eastAsia="MS Mincho"/>
                <w:b/>
              </w:rPr>
            </w:pPr>
            <w:r w:rsidRPr="00053A7B">
              <w:rPr>
                <w:rFonts w:eastAsia="MS Mincho"/>
                <w:b/>
              </w:rPr>
              <w:t>OTHER POSITION ASSIGNMENTS  THAT WILL MAINTAIN CURRENCY</w:t>
            </w:r>
          </w:p>
          <w:p w:rsidR="005904E5" w:rsidRPr="00053A7B" w:rsidRDefault="005904E5" w:rsidP="00BA0676">
            <w:pPr>
              <w:rPr>
                <w:rFonts w:ascii="Times" w:eastAsia="MS Mincho" w:hAnsi="Times"/>
              </w:rPr>
            </w:pPr>
            <w:r w:rsidRPr="00053A7B">
              <w:rPr>
                <w:rFonts w:ascii="Times" w:eastAsia="MS Mincho" w:hAnsi="Times"/>
              </w:rPr>
              <w:t>Procurement Unit Leader (PROC)</w:t>
            </w:r>
          </w:p>
          <w:p w:rsidR="005904E5" w:rsidRPr="00053A7B" w:rsidRDefault="005904E5" w:rsidP="00BA0676">
            <w:pPr>
              <w:rPr>
                <w:rFonts w:eastAsia="MS Mincho"/>
              </w:rPr>
            </w:pPr>
          </w:p>
        </w:tc>
      </w:tr>
      <w:tr w:rsidR="005904E5" w:rsidRPr="001C7928">
        <w:tc>
          <w:tcPr>
            <w:tcW w:w="9288" w:type="dxa"/>
          </w:tcPr>
          <w:p w:rsidR="005904E5" w:rsidRPr="00053A7B" w:rsidRDefault="005904E5" w:rsidP="00DA48EA">
            <w:pPr>
              <w:rPr>
                <w:rFonts w:eastAsia="MS Mincho"/>
                <w:b/>
              </w:rPr>
            </w:pPr>
            <w:r w:rsidRPr="00053A7B">
              <w:rPr>
                <w:rFonts w:eastAsia="MS Mincho"/>
                <w:b/>
              </w:rPr>
              <w:t>OTHER TRAINING WHICH SUPPORTS DEVELOPMENT OF KNOWLEDGE AND SKILLS</w:t>
            </w:r>
          </w:p>
          <w:p w:rsidR="005904E5" w:rsidRPr="00053A7B" w:rsidRDefault="005904E5" w:rsidP="00DA48EA">
            <w:pPr>
              <w:ind w:left="677" w:hanging="677"/>
              <w:rPr>
                <w:rFonts w:eastAsia="MS Mincho"/>
              </w:rPr>
            </w:pPr>
            <w:r w:rsidRPr="00053A7B">
              <w:rPr>
                <w:rFonts w:eastAsia="MS Mincho"/>
              </w:rPr>
              <w:t>D-110 Dispatch Recorder</w:t>
            </w:r>
          </w:p>
          <w:p w:rsidR="005904E5" w:rsidRPr="00053A7B" w:rsidRDefault="005904E5" w:rsidP="00DA48EA">
            <w:pPr>
              <w:ind w:left="576" w:hanging="576"/>
              <w:rPr>
                <w:rFonts w:ascii="Times" w:eastAsia="MS Mincho" w:hAnsi="Times"/>
              </w:rPr>
            </w:pPr>
            <w:r w:rsidRPr="00053A7B">
              <w:rPr>
                <w:rFonts w:ascii="Times" w:eastAsia="MS Mincho" w:hAnsi="Times"/>
              </w:rPr>
              <w:t>I-100 Introduction to Incident Command System</w:t>
            </w:r>
          </w:p>
          <w:p w:rsidR="005904E5" w:rsidRPr="00053A7B" w:rsidRDefault="005904E5" w:rsidP="00480A29">
            <w:pPr>
              <w:rPr>
                <w:rFonts w:eastAsia="MS Mincho"/>
              </w:rPr>
            </w:pPr>
            <w:r w:rsidRPr="00053A7B">
              <w:rPr>
                <w:rFonts w:eastAsia="MS Mincho"/>
              </w:rPr>
              <w:t xml:space="preserve">I-200 Basic Incident Command System </w:t>
            </w:r>
          </w:p>
          <w:p w:rsidR="005904E5" w:rsidRPr="00053A7B" w:rsidRDefault="005904E5" w:rsidP="00480A29">
            <w:pPr>
              <w:rPr>
                <w:rFonts w:eastAsia="MS Mincho"/>
              </w:rPr>
            </w:pPr>
            <w:r w:rsidRPr="00053A7B">
              <w:rPr>
                <w:rFonts w:eastAsia="MS Mincho"/>
              </w:rPr>
              <w:t>S-261 Applied Interagency Incident Business Management</w:t>
            </w:r>
          </w:p>
          <w:p w:rsidR="005904E5" w:rsidRPr="00053A7B" w:rsidRDefault="005904E5" w:rsidP="00480A29">
            <w:pPr>
              <w:rPr>
                <w:rFonts w:ascii="Times" w:eastAsia="MS Mincho" w:hAnsi="Times"/>
              </w:rPr>
            </w:pPr>
            <w:r w:rsidRPr="00053A7B">
              <w:rPr>
                <w:rFonts w:eastAsia="MS Mincho"/>
              </w:rPr>
              <w:t xml:space="preserve">S-360 </w:t>
            </w:r>
            <w:r w:rsidRPr="00053A7B">
              <w:rPr>
                <w:rFonts w:ascii="Times" w:eastAsia="MS Mincho" w:hAnsi="Times"/>
              </w:rPr>
              <w:t>Finance/Administrative Unit Leader</w:t>
            </w:r>
          </w:p>
          <w:p w:rsidR="005904E5" w:rsidRPr="00053A7B" w:rsidRDefault="005904E5" w:rsidP="00480A29">
            <w:pPr>
              <w:rPr>
                <w:rFonts w:eastAsia="MS Mincho"/>
              </w:rPr>
            </w:pPr>
            <w:r w:rsidRPr="00053A7B">
              <w:rPr>
                <w:rFonts w:eastAsia="MS Mincho"/>
              </w:rPr>
              <w:t>Regional Buying Team Workshop</w:t>
            </w:r>
          </w:p>
          <w:p w:rsidR="005904E5" w:rsidRPr="00053A7B" w:rsidRDefault="005904E5" w:rsidP="00480A29">
            <w:pPr>
              <w:rPr>
                <w:rFonts w:eastAsia="MS Mincho"/>
              </w:rPr>
            </w:pPr>
            <w:r w:rsidRPr="00053A7B">
              <w:rPr>
                <w:rFonts w:eastAsia="MS Mincho"/>
              </w:rPr>
              <w:t>National Interagency Buying Team Guide or Workshop</w:t>
            </w:r>
          </w:p>
          <w:p w:rsidR="005904E5" w:rsidRPr="00053A7B" w:rsidRDefault="005904E5" w:rsidP="00480A29">
            <w:pPr>
              <w:rPr>
                <w:rFonts w:eastAsia="MS Mincho"/>
              </w:rPr>
            </w:pPr>
            <w:r w:rsidRPr="00053A7B">
              <w:rPr>
                <w:rFonts w:eastAsia="MS Mincho"/>
              </w:rPr>
              <w:t>On-the-Job Procurement Training</w:t>
            </w:r>
          </w:p>
          <w:p w:rsidR="005904E5" w:rsidRPr="00053A7B" w:rsidRDefault="005904E5" w:rsidP="00377983">
            <w:r w:rsidRPr="00053A7B">
              <w:t>Purchase Card and Convenience Check training National Interagency Buying Team Guide or Workshop</w:t>
            </w:r>
          </w:p>
          <w:p w:rsidR="005904E5" w:rsidRPr="00053A7B" w:rsidRDefault="005904E5" w:rsidP="00DA48EA">
            <w:pPr>
              <w:ind w:left="216" w:hanging="216"/>
              <w:rPr>
                <w:rFonts w:eastAsia="MS Mincho"/>
              </w:rPr>
            </w:pPr>
          </w:p>
        </w:tc>
      </w:tr>
      <w:tr w:rsidR="005904E5" w:rsidRPr="001C7928">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18" w:history="1">
              <w:r w:rsidRPr="00053A7B">
                <w:rPr>
                  <w:rStyle w:val="Hyperlink"/>
                  <w:rFonts w:eastAsia="MS Mincho"/>
                  <w:i/>
                  <w:color w:val="auto"/>
                </w:rPr>
                <w:t>http://training.nwcg.gov/classes/i100.htm</w:t>
              </w:r>
            </w:hyperlink>
          </w:p>
          <w:p w:rsidR="005904E5" w:rsidRPr="00053A7B" w:rsidRDefault="005904E5" w:rsidP="00DA48EA">
            <w:pPr>
              <w:rPr>
                <w:rFonts w:eastAsia="MS Mincho"/>
                <w:b/>
              </w:rPr>
            </w:pPr>
          </w:p>
        </w:tc>
      </w:tr>
    </w:tbl>
    <w:p w:rsidR="005904E5" w:rsidRPr="005158FE" w:rsidRDefault="005904E5" w:rsidP="00480A29">
      <w:pPr>
        <w:pStyle w:val="Exhibit"/>
        <w:rPr>
          <w:rFonts w:eastAsia="MS Mincho"/>
          <w:b/>
        </w:rPr>
      </w:pPr>
      <w:r>
        <w:br w:type="page"/>
      </w:r>
    </w:p>
    <w:p w:rsidR="005904E5" w:rsidRPr="00204336" w:rsidRDefault="005904E5" w:rsidP="00480A29">
      <w:pPr>
        <w:jc w:val="center"/>
        <w:rPr>
          <w:rFonts w:eastAsia="MS Mincho"/>
          <w:b/>
          <w:sz w:val="20"/>
          <w:szCs w:val="20"/>
          <w:u w:val="single"/>
        </w:rPr>
      </w:pPr>
    </w:p>
    <w:p w:rsidR="005904E5" w:rsidRPr="009F3E43" w:rsidRDefault="005904E5" w:rsidP="009F3E43">
      <w:pPr>
        <w:jc w:val="center"/>
        <w:rPr>
          <w:rFonts w:eastAsia="MS Mincho"/>
          <w:b/>
          <w:sz w:val="18"/>
          <w:szCs w:val="18"/>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480A29" w:rsidRDefault="005904E5" w:rsidP="00B900D2">
            <w:pPr>
              <w:tabs>
                <w:tab w:val="left" w:pos="2547"/>
              </w:tabs>
              <w:rPr>
                <w:rFonts w:eastAsia="MS Mincho"/>
              </w:rPr>
            </w:pPr>
            <w:bookmarkStart w:id="14" w:name="_Toc135793633"/>
          </w:p>
          <w:p w:rsidR="005904E5" w:rsidRPr="00B900D2" w:rsidRDefault="005904E5" w:rsidP="00B900D2">
            <w:pPr>
              <w:jc w:val="center"/>
              <w:rPr>
                <w:rFonts w:eastAsia="MS Mincho"/>
                <w:b/>
                <w:color w:val="0000FF"/>
              </w:rPr>
            </w:pPr>
            <w:r w:rsidRPr="00B900D2">
              <w:rPr>
                <w:rFonts w:eastAsia="MS Mincho"/>
                <w:b/>
                <w:color w:val="0000FF"/>
              </w:rPr>
              <w:t>BUYING TEAM MEMBER (BUYM)</w:t>
            </w:r>
            <w:bookmarkEnd w:id="14"/>
          </w:p>
          <w:p w:rsidR="005904E5" w:rsidRPr="00B900D2" w:rsidRDefault="005904E5" w:rsidP="00B900D2">
            <w:pPr>
              <w:jc w:val="center"/>
              <w:rPr>
                <w:rFonts w:eastAsia="MS Mincho"/>
                <w:b/>
                <w:color w:val="0000FF"/>
                <w:sz w:val="20"/>
                <w:szCs w:val="20"/>
              </w:rPr>
            </w:pPr>
          </w:p>
        </w:tc>
      </w:tr>
      <w:tr w:rsidR="005904E5" w:rsidRPr="008D15D3">
        <w:tc>
          <w:tcPr>
            <w:tcW w:w="9288" w:type="dxa"/>
          </w:tcPr>
          <w:p w:rsidR="005904E5" w:rsidRPr="00053A7B" w:rsidRDefault="005904E5" w:rsidP="007B1EF9">
            <w:pPr>
              <w:rPr>
                <w:rFonts w:eastAsia="MS Mincho"/>
              </w:rPr>
            </w:pPr>
            <w:r w:rsidRPr="00053A7B">
              <w:rPr>
                <w:rFonts w:ascii="Times New (W1)" w:eastAsia="MS Mincho" w:hAnsi="Times New (W1)"/>
                <w:b/>
              </w:rPr>
              <w:t xml:space="preserve">REQUIRED </w:t>
            </w:r>
            <w:r w:rsidRPr="00053A7B">
              <w:rPr>
                <w:rFonts w:eastAsia="MS Mincho"/>
                <w:b/>
              </w:rPr>
              <w:t>TRAINING</w:t>
            </w:r>
          </w:p>
          <w:p w:rsidR="005904E5" w:rsidRPr="00053A7B" w:rsidRDefault="005904E5" w:rsidP="00CD046B">
            <w:pPr>
              <w:ind w:left="677" w:hanging="677"/>
              <w:rPr>
                <w:rFonts w:ascii="Times" w:eastAsia="MS Mincho" w:hAnsi="Times"/>
              </w:rPr>
            </w:pPr>
            <w:r w:rsidRPr="00053A7B">
              <w:rPr>
                <w:rFonts w:ascii="Times" w:eastAsia="MS Mincho" w:hAnsi="Times"/>
              </w:rPr>
              <w:t>I-100 Introduction to Incident Command System*</w:t>
            </w:r>
          </w:p>
          <w:p w:rsidR="005904E5" w:rsidRPr="00053A7B" w:rsidRDefault="005904E5" w:rsidP="00E80BC3">
            <w:pPr>
              <w:ind w:left="677" w:hanging="677"/>
              <w:rPr>
                <w:rFonts w:eastAsia="MS Mincho"/>
              </w:rPr>
            </w:pPr>
            <w:r w:rsidRPr="00053A7B">
              <w:rPr>
                <w:rFonts w:eastAsia="MS Mincho"/>
              </w:rPr>
              <w:t>IS-700 National Incident Management System (NIMS), An Introduction</w:t>
            </w:r>
          </w:p>
          <w:p w:rsidR="005904E5" w:rsidRPr="00053A7B" w:rsidRDefault="005904E5" w:rsidP="00CD046B">
            <w:pPr>
              <w:ind w:left="677" w:hanging="677"/>
              <w:rPr>
                <w:rFonts w:ascii="Times" w:eastAsia="MS Mincho" w:hAnsi="Times"/>
              </w:rPr>
            </w:pPr>
            <w:r w:rsidRPr="00053A7B">
              <w:rPr>
                <w:rFonts w:ascii="Times" w:eastAsia="MS Mincho" w:hAnsi="Times"/>
              </w:rPr>
              <w:t>S-260 Interagency Incident Business Management</w:t>
            </w:r>
          </w:p>
          <w:p w:rsidR="005904E5" w:rsidRPr="00053A7B" w:rsidRDefault="005904E5" w:rsidP="00E80BC3">
            <w:pPr>
              <w:rPr>
                <w:rFonts w:eastAsia="MS Mincho"/>
                <w:sz w:val="20"/>
              </w:rPr>
            </w:pPr>
          </w:p>
        </w:tc>
      </w:tr>
      <w:tr w:rsidR="005904E5" w:rsidRPr="008D15D3">
        <w:tc>
          <w:tcPr>
            <w:tcW w:w="9288" w:type="dxa"/>
          </w:tcPr>
          <w:p w:rsidR="005904E5" w:rsidRPr="00053A7B" w:rsidRDefault="005904E5" w:rsidP="00BA0676">
            <w:pPr>
              <w:rPr>
                <w:rFonts w:eastAsia="MS Mincho"/>
                <w:b/>
              </w:rPr>
            </w:pPr>
            <w:r w:rsidRPr="00053A7B">
              <w:rPr>
                <w:rFonts w:eastAsia="MS Mincho"/>
                <w:b/>
              </w:rPr>
              <w:t>REQUIRED EXPERIENCE</w:t>
            </w:r>
          </w:p>
          <w:p w:rsidR="005904E5" w:rsidRPr="00053A7B" w:rsidRDefault="005904E5" w:rsidP="0090649E">
            <w:pPr>
              <w:rPr>
                <w:rFonts w:ascii="Times" w:eastAsia="MS Mincho" w:hAnsi="Times"/>
              </w:rPr>
            </w:pPr>
            <w:r w:rsidRPr="00053A7B">
              <w:rPr>
                <w:rFonts w:ascii="Times" w:eastAsia="MS Mincho" w:hAnsi="Times"/>
              </w:rPr>
              <w:t>Micro-purchase authority</w:t>
            </w:r>
          </w:p>
          <w:p w:rsidR="005904E5" w:rsidRPr="00053A7B" w:rsidRDefault="005904E5" w:rsidP="0090649E">
            <w:pPr>
              <w:rPr>
                <w:rFonts w:ascii="Times" w:eastAsia="MS Mincho" w:hAnsi="Times"/>
              </w:rPr>
            </w:pPr>
            <w:r w:rsidRPr="00053A7B">
              <w:tab/>
            </w:r>
            <w:r w:rsidRPr="00053A7B">
              <w:rPr>
                <w:rFonts w:eastAsia="MS Mincho"/>
                <w:b/>
                <w:bCs/>
              </w:rPr>
              <w:t>AND</w:t>
            </w:r>
          </w:p>
          <w:p w:rsidR="005904E5" w:rsidRPr="00053A7B" w:rsidRDefault="005904E5" w:rsidP="00BA0676">
            <w:pPr>
              <w:rPr>
                <w:rFonts w:eastAsia="MS Mincho"/>
              </w:rPr>
            </w:pPr>
            <w:r w:rsidRPr="00053A7B">
              <w:rPr>
                <w:rFonts w:eastAsia="MS Mincho"/>
              </w:rPr>
              <w:t xml:space="preserve">Recommended by </w:t>
            </w:r>
            <w:r w:rsidRPr="00053A7B">
              <w:rPr>
                <w:rFonts w:ascii="Times" w:eastAsia="MS Mincho" w:hAnsi="Times"/>
              </w:rPr>
              <w:t>Regional Buying Team Coordinator</w:t>
            </w:r>
          </w:p>
          <w:p w:rsidR="005904E5" w:rsidRPr="00053A7B" w:rsidRDefault="005904E5" w:rsidP="00BA0676">
            <w:pPr>
              <w:rPr>
                <w:rFonts w:eastAsia="MS Mincho"/>
                <w:sz w:val="20"/>
              </w:rPr>
            </w:pPr>
          </w:p>
        </w:tc>
      </w:tr>
      <w:tr w:rsidR="005904E5">
        <w:tc>
          <w:tcPr>
            <w:tcW w:w="9288" w:type="dxa"/>
          </w:tcPr>
          <w:p w:rsidR="005904E5" w:rsidRPr="00053A7B" w:rsidRDefault="005904E5" w:rsidP="00BA0676">
            <w:pPr>
              <w:rPr>
                <w:rFonts w:eastAsia="MS Mincho"/>
                <w:b/>
              </w:rPr>
            </w:pPr>
            <w:r w:rsidRPr="00053A7B">
              <w:rPr>
                <w:rFonts w:eastAsia="MS Mincho"/>
                <w:b/>
              </w:rPr>
              <w:t>PHYSICAL FITNESS LEVEL</w:t>
            </w:r>
          </w:p>
          <w:p w:rsidR="005904E5" w:rsidRPr="00053A7B" w:rsidRDefault="005904E5" w:rsidP="00BA0676">
            <w:pPr>
              <w:rPr>
                <w:rFonts w:eastAsia="MS Mincho"/>
              </w:rPr>
            </w:pPr>
            <w:r w:rsidRPr="00053A7B">
              <w:rPr>
                <w:rFonts w:eastAsia="MS Mincho"/>
              </w:rPr>
              <w:t>None</w:t>
            </w:r>
          </w:p>
          <w:p w:rsidR="005904E5" w:rsidRPr="00053A7B" w:rsidRDefault="005904E5" w:rsidP="00BA0676">
            <w:pPr>
              <w:rPr>
                <w:rFonts w:eastAsia="MS Mincho"/>
              </w:rPr>
            </w:pPr>
          </w:p>
        </w:tc>
      </w:tr>
      <w:tr w:rsidR="005904E5">
        <w:tc>
          <w:tcPr>
            <w:tcW w:w="9288" w:type="dxa"/>
          </w:tcPr>
          <w:p w:rsidR="005904E5" w:rsidRPr="00053A7B" w:rsidRDefault="005904E5" w:rsidP="00BA0676">
            <w:pPr>
              <w:rPr>
                <w:rFonts w:eastAsia="MS Mincho"/>
                <w:b/>
              </w:rPr>
            </w:pPr>
            <w:r w:rsidRPr="00053A7B">
              <w:rPr>
                <w:rFonts w:eastAsia="MS Mincho"/>
                <w:b/>
              </w:rPr>
              <w:t>OTHER POSITION ASSIGNMENTS THAT WILL MAINTAIN CURRENCY</w:t>
            </w:r>
          </w:p>
          <w:p w:rsidR="005904E5" w:rsidRPr="00053A7B" w:rsidRDefault="005904E5" w:rsidP="00BA0676">
            <w:pPr>
              <w:rPr>
                <w:rFonts w:eastAsia="MS Mincho"/>
              </w:rPr>
            </w:pPr>
            <w:r w:rsidRPr="00053A7B">
              <w:rPr>
                <w:rFonts w:eastAsia="MS Mincho"/>
              </w:rPr>
              <w:t>Buying Team Leader (BUYL)</w:t>
            </w:r>
          </w:p>
          <w:p w:rsidR="005904E5" w:rsidRPr="00053A7B" w:rsidRDefault="005904E5" w:rsidP="00BA0676">
            <w:pPr>
              <w:rPr>
                <w:rFonts w:eastAsia="MS Mincho"/>
              </w:rPr>
            </w:pPr>
          </w:p>
        </w:tc>
      </w:tr>
      <w:tr w:rsidR="005904E5" w:rsidRPr="008D15D3">
        <w:tc>
          <w:tcPr>
            <w:tcW w:w="9288" w:type="dxa"/>
          </w:tcPr>
          <w:p w:rsidR="005904E5" w:rsidRPr="00053A7B" w:rsidRDefault="005904E5" w:rsidP="00BC0C84">
            <w:pPr>
              <w:rPr>
                <w:rFonts w:eastAsia="MS Mincho"/>
                <w:b/>
              </w:rPr>
            </w:pPr>
            <w:r w:rsidRPr="00053A7B">
              <w:rPr>
                <w:rFonts w:eastAsia="MS Mincho"/>
                <w:b/>
              </w:rPr>
              <w:t>OTHER TRAINING WHICH SUPPORTS DEVELOPMENT OF KNOWLEDGE AND SKILLS</w:t>
            </w:r>
          </w:p>
          <w:p w:rsidR="005904E5" w:rsidRPr="00053A7B" w:rsidRDefault="005904E5" w:rsidP="008F561C">
            <w:pPr>
              <w:pStyle w:val="BodyTextIndent3"/>
              <w:ind w:hanging="36"/>
            </w:pPr>
            <w:r w:rsidRPr="00053A7B">
              <w:t>National Interagency Buying Team Guide or Workshop</w:t>
            </w:r>
          </w:p>
          <w:p w:rsidR="005904E5" w:rsidRPr="00053A7B" w:rsidRDefault="005904E5" w:rsidP="008F561C">
            <w:pPr>
              <w:pStyle w:val="BodyTextIndent3"/>
              <w:ind w:hanging="36"/>
            </w:pPr>
            <w:r w:rsidRPr="00053A7B">
              <w:t>Regional Buying Team Workshop</w:t>
            </w:r>
          </w:p>
          <w:p w:rsidR="005904E5" w:rsidRPr="00053A7B" w:rsidRDefault="005904E5" w:rsidP="00BC0C84">
            <w:pPr>
              <w:ind w:left="677" w:hanging="677"/>
              <w:rPr>
                <w:rFonts w:eastAsia="MS Mincho"/>
              </w:rPr>
            </w:pPr>
            <w:r w:rsidRPr="00053A7B">
              <w:rPr>
                <w:rFonts w:eastAsia="MS Mincho"/>
              </w:rPr>
              <w:t>On-the-Job Procurement Training</w:t>
            </w:r>
          </w:p>
          <w:p w:rsidR="005904E5" w:rsidRPr="00053A7B" w:rsidRDefault="005904E5" w:rsidP="00BC0C84">
            <w:pPr>
              <w:ind w:left="677" w:hanging="677"/>
              <w:rPr>
                <w:rFonts w:ascii="Times" w:eastAsia="MS Mincho" w:hAnsi="Times"/>
              </w:rPr>
            </w:pPr>
            <w:r w:rsidRPr="00053A7B">
              <w:rPr>
                <w:rFonts w:ascii="Times" w:eastAsia="MS Mincho" w:hAnsi="Times"/>
              </w:rPr>
              <w:t>I-100 Introduction to Incident Command System</w:t>
            </w:r>
          </w:p>
          <w:p w:rsidR="005904E5" w:rsidRPr="00053A7B" w:rsidRDefault="005904E5" w:rsidP="00BC0C84">
            <w:pPr>
              <w:ind w:left="677" w:hanging="677"/>
              <w:rPr>
                <w:rFonts w:eastAsia="MS Mincho"/>
              </w:rPr>
            </w:pPr>
            <w:r w:rsidRPr="00053A7B">
              <w:rPr>
                <w:rFonts w:eastAsia="MS Mincho"/>
              </w:rPr>
              <w:t xml:space="preserve">I-200 Basic Incident Command System </w:t>
            </w:r>
          </w:p>
          <w:p w:rsidR="005904E5" w:rsidRPr="00053A7B" w:rsidRDefault="005904E5" w:rsidP="00BC0C84">
            <w:pPr>
              <w:ind w:left="677" w:hanging="677"/>
              <w:rPr>
                <w:rFonts w:eastAsia="MS Mincho"/>
              </w:rPr>
            </w:pPr>
            <w:r w:rsidRPr="00053A7B">
              <w:rPr>
                <w:rFonts w:eastAsia="MS Mincho"/>
              </w:rPr>
              <w:t>D-110 Dispatch Recorder</w:t>
            </w:r>
          </w:p>
          <w:p w:rsidR="005904E5" w:rsidRPr="00053A7B" w:rsidRDefault="005904E5" w:rsidP="00BC0C84">
            <w:pPr>
              <w:ind w:left="677" w:hanging="677"/>
              <w:rPr>
                <w:rFonts w:eastAsia="MS Mincho"/>
              </w:rPr>
            </w:pPr>
            <w:r w:rsidRPr="00053A7B">
              <w:rPr>
                <w:rFonts w:eastAsia="MS Mincho"/>
              </w:rPr>
              <w:t>S-261 Applied Interagency Incident Business Management</w:t>
            </w:r>
          </w:p>
          <w:p w:rsidR="005904E5" w:rsidRPr="00053A7B" w:rsidRDefault="005904E5" w:rsidP="008F561C">
            <w:pPr>
              <w:ind w:left="216" w:hanging="216"/>
              <w:rPr>
                <w:rFonts w:eastAsia="MS Mincho"/>
              </w:rPr>
            </w:pPr>
            <w:r w:rsidRPr="00053A7B">
              <w:rPr>
                <w:rFonts w:eastAsia="MS Mincho"/>
              </w:rPr>
              <w:t>Purchase Card and Convenience Check Training</w:t>
            </w:r>
          </w:p>
          <w:p w:rsidR="005904E5" w:rsidRPr="00053A7B" w:rsidRDefault="005904E5" w:rsidP="008F561C">
            <w:pPr>
              <w:ind w:left="216" w:hanging="216"/>
              <w:rPr>
                <w:rFonts w:eastAsia="MS Mincho"/>
              </w:rPr>
            </w:pPr>
          </w:p>
        </w:tc>
      </w:tr>
      <w:tr w:rsidR="005904E5" w:rsidRPr="008D15D3">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19" w:history="1">
              <w:r w:rsidRPr="00053A7B">
                <w:rPr>
                  <w:rStyle w:val="Hyperlink"/>
                  <w:rFonts w:eastAsia="MS Mincho"/>
                  <w:i/>
                  <w:color w:val="auto"/>
                </w:rPr>
                <w:t>http://training.nwcg.gov/classes/i100.htm</w:t>
              </w:r>
            </w:hyperlink>
          </w:p>
          <w:p w:rsidR="005904E5" w:rsidRPr="00053A7B" w:rsidRDefault="005904E5" w:rsidP="00BC0C84">
            <w:pPr>
              <w:rPr>
                <w:rFonts w:eastAsia="MS Mincho"/>
                <w:b/>
              </w:rPr>
            </w:pPr>
          </w:p>
        </w:tc>
      </w:tr>
    </w:tbl>
    <w:p w:rsidR="005904E5" w:rsidRPr="00143370" w:rsidRDefault="005904E5" w:rsidP="00143370">
      <w:pPr>
        <w:pStyle w:val="Exhibit"/>
        <w:rPr>
          <w:rFonts w:eastAsia="MS Mincho"/>
          <w:b/>
          <w:sz w:val="18"/>
          <w:szCs w:val="18"/>
        </w:rPr>
      </w:pPr>
      <w:r>
        <w:br w:type="page"/>
      </w:r>
    </w:p>
    <w:p w:rsidR="005904E5" w:rsidRPr="00143370" w:rsidRDefault="005904E5" w:rsidP="00143370">
      <w:pPr>
        <w:pStyle w:val="Exhibit"/>
        <w:rPr>
          <w:rFonts w:eastAsia="MS Mincho"/>
          <w:b/>
          <w:sz w:val="18"/>
          <w:szCs w:val="18"/>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5" w:name="_Toc135793634"/>
          </w:p>
          <w:p w:rsidR="005904E5" w:rsidRPr="00B900D2" w:rsidRDefault="005904E5" w:rsidP="00B900D2">
            <w:pPr>
              <w:jc w:val="center"/>
              <w:rPr>
                <w:rFonts w:eastAsia="MS Mincho"/>
                <w:b/>
                <w:color w:val="0000FF"/>
              </w:rPr>
            </w:pPr>
            <w:r w:rsidRPr="00B900D2">
              <w:rPr>
                <w:rFonts w:eastAsia="MS Mincho"/>
                <w:b/>
                <w:color w:val="0000FF"/>
              </w:rPr>
              <w:t>CACHE DEMOBILIZATION SPECIALIST (CDSP)</w:t>
            </w:r>
            <w:bookmarkEnd w:id="15"/>
          </w:p>
          <w:p w:rsidR="005904E5" w:rsidRDefault="005904E5" w:rsidP="0030589B">
            <w:pPr>
              <w:ind w:left="677" w:hanging="677"/>
              <w:rPr>
                <w:rFonts w:eastAsia="MS Mincho"/>
                <w:sz w:val="20"/>
                <w:szCs w:val="20"/>
              </w:rPr>
            </w:pPr>
          </w:p>
        </w:tc>
      </w:tr>
      <w:tr w:rsidR="005904E5">
        <w:tc>
          <w:tcPr>
            <w:tcW w:w="9288" w:type="dxa"/>
          </w:tcPr>
          <w:p w:rsidR="005904E5" w:rsidRPr="00143370" w:rsidRDefault="005904E5" w:rsidP="009C6739">
            <w:pPr>
              <w:rPr>
                <w:rFonts w:eastAsia="MS Mincho"/>
                <w:b/>
              </w:rPr>
            </w:pPr>
            <w:r w:rsidRPr="00143370">
              <w:rPr>
                <w:rFonts w:ascii="Times New (W1)" w:eastAsia="MS Mincho" w:hAnsi="Times New (W1)"/>
                <w:b/>
              </w:rPr>
              <w:t xml:space="preserve">REQUIRED </w:t>
            </w:r>
            <w:r w:rsidRPr="00143370">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9C6739">
            <w:pPr>
              <w:ind w:left="677" w:hanging="677"/>
              <w:rPr>
                <w:rFonts w:eastAsia="MS Mincho"/>
              </w:rPr>
            </w:pPr>
            <w:r w:rsidRPr="00143370">
              <w:rPr>
                <w:rFonts w:eastAsia="MS Mincho"/>
              </w:rPr>
              <w:t>IS-700 National Incident Management</w:t>
            </w:r>
            <w:r>
              <w:rPr>
                <w:rFonts w:eastAsia="MS Mincho"/>
              </w:rPr>
              <w:t xml:space="preserve"> System (NIMS), An Introduction</w:t>
            </w:r>
          </w:p>
          <w:p w:rsidR="005904E5" w:rsidRPr="00143370" w:rsidRDefault="005904E5" w:rsidP="009C6739">
            <w:pPr>
              <w:ind w:left="677" w:hanging="677"/>
              <w:rPr>
                <w:rFonts w:ascii="Times" w:eastAsia="MS Mincho" w:hAnsi="Times"/>
              </w:rPr>
            </w:pPr>
            <w:r w:rsidRPr="00143370">
              <w:rPr>
                <w:rFonts w:ascii="Times" w:eastAsia="MS Mincho" w:hAnsi="Times"/>
              </w:rPr>
              <w:t>L-180 Human Factors on the Fireline</w:t>
            </w:r>
          </w:p>
          <w:p w:rsidR="005904E5" w:rsidRPr="00143370" w:rsidRDefault="005904E5" w:rsidP="009C6739">
            <w:pPr>
              <w:ind w:left="677" w:hanging="677"/>
              <w:rPr>
                <w:rFonts w:ascii="Times" w:eastAsia="MS Mincho" w:hAnsi="Times"/>
              </w:rPr>
            </w:pPr>
            <w:r w:rsidRPr="00143370">
              <w:rPr>
                <w:rFonts w:ascii="Times" w:eastAsia="MS Mincho" w:hAnsi="Times"/>
              </w:rPr>
              <w:t>National Cache Demobilization Specialist Training</w:t>
            </w:r>
          </w:p>
          <w:p w:rsidR="005904E5" w:rsidRPr="00143370" w:rsidRDefault="005904E5" w:rsidP="009C6739">
            <w:pPr>
              <w:ind w:left="216" w:hanging="216"/>
              <w:rPr>
                <w:rFonts w:eastAsia="MS Mincho"/>
                <w:sz w:val="20"/>
              </w:rPr>
            </w:pPr>
          </w:p>
        </w:tc>
      </w:tr>
      <w:tr w:rsidR="005904E5">
        <w:tc>
          <w:tcPr>
            <w:tcW w:w="9288" w:type="dxa"/>
          </w:tcPr>
          <w:p w:rsidR="005904E5" w:rsidRPr="00143370" w:rsidRDefault="005904E5" w:rsidP="00BA0676">
            <w:pPr>
              <w:rPr>
                <w:rFonts w:eastAsia="MS Mincho"/>
                <w:b/>
              </w:rPr>
            </w:pPr>
            <w:r w:rsidRPr="00143370">
              <w:rPr>
                <w:rFonts w:eastAsia="MS Mincho"/>
                <w:b/>
              </w:rPr>
              <w:t>REQUIRED CERTIFICATION</w:t>
            </w:r>
          </w:p>
          <w:p w:rsidR="005904E5" w:rsidRPr="00143370" w:rsidRDefault="005904E5" w:rsidP="00BA0676">
            <w:pPr>
              <w:ind w:left="216" w:hanging="216"/>
              <w:rPr>
                <w:rFonts w:eastAsia="MS Mincho"/>
              </w:rPr>
            </w:pPr>
            <w:r w:rsidRPr="00143370">
              <w:rPr>
                <w:rFonts w:eastAsia="MS Mincho"/>
              </w:rPr>
              <w:t>Hazmat Certification for 49 CFR</w:t>
            </w:r>
          </w:p>
          <w:p w:rsidR="005904E5" w:rsidRPr="00143370" w:rsidRDefault="005904E5" w:rsidP="00BA0676">
            <w:pPr>
              <w:ind w:left="216" w:hanging="216"/>
              <w:rPr>
                <w:rFonts w:eastAsia="MS Mincho"/>
                <w:sz w:val="20"/>
              </w:rPr>
            </w:pPr>
          </w:p>
        </w:tc>
      </w:tr>
      <w:tr w:rsidR="005904E5">
        <w:tc>
          <w:tcPr>
            <w:tcW w:w="9288" w:type="dxa"/>
          </w:tcPr>
          <w:p w:rsidR="005904E5" w:rsidRPr="00143370" w:rsidRDefault="005904E5" w:rsidP="00BA0676">
            <w:pPr>
              <w:rPr>
                <w:rFonts w:eastAsia="MS Mincho"/>
                <w:b/>
              </w:rPr>
            </w:pPr>
            <w:r w:rsidRPr="00143370">
              <w:rPr>
                <w:rFonts w:eastAsia="MS Mincho"/>
                <w:b/>
              </w:rPr>
              <w:t>REQUIRED EXPERIENCE</w:t>
            </w:r>
          </w:p>
          <w:p w:rsidR="005904E5" w:rsidRPr="00143370" w:rsidRDefault="005904E5" w:rsidP="0090649E">
            <w:pPr>
              <w:rPr>
                <w:rFonts w:eastAsia="MS Mincho"/>
              </w:rPr>
            </w:pPr>
            <w:r w:rsidRPr="00143370">
              <w:rPr>
                <w:rFonts w:eastAsia="MS Mincho"/>
              </w:rPr>
              <w:t xml:space="preserve">Desirable skills include experience in receiving, accounting for and distributing supplies and </w:t>
            </w:r>
            <w:r w:rsidRPr="00143370">
              <w:rPr>
                <w:rFonts w:ascii="Times New (W1)" w:eastAsia="MS Mincho" w:hAnsi="Times New (W1)"/>
                <w:bCs/>
              </w:rPr>
              <w:t>familiarity with the National Fire Equipment System (NFES)</w:t>
            </w:r>
          </w:p>
          <w:p w:rsidR="005904E5" w:rsidRPr="0090649E" w:rsidRDefault="005904E5" w:rsidP="00BA0676">
            <w:pPr>
              <w:rPr>
                <w:rFonts w:ascii="Times New (W1)" w:eastAsia="MS Mincho" w:hAnsi="Times New (W1)"/>
                <w:b/>
                <w:bCs/>
              </w:rPr>
            </w:pPr>
            <w:r>
              <w:tab/>
            </w:r>
            <w:r w:rsidRPr="0090649E">
              <w:rPr>
                <w:rFonts w:ascii="Times New (W1)" w:eastAsia="MS Mincho" w:hAnsi="Times New (W1)"/>
                <w:b/>
                <w:bCs/>
              </w:rPr>
              <w:t>AND</w:t>
            </w:r>
          </w:p>
          <w:p w:rsidR="005904E5" w:rsidRPr="00143370" w:rsidRDefault="005904E5" w:rsidP="00BA0676">
            <w:pPr>
              <w:ind w:left="216" w:hanging="216"/>
              <w:rPr>
                <w:rFonts w:eastAsia="MS Mincho"/>
              </w:rPr>
            </w:pPr>
            <w:r w:rsidRPr="00143370">
              <w:rPr>
                <w:rFonts w:eastAsia="MS Mincho"/>
              </w:rPr>
              <w:t>Satisfactory performance as a Cache Demobilization Specialist (CDSP)</w:t>
            </w:r>
          </w:p>
          <w:p w:rsidR="005904E5" w:rsidRPr="00143370" w:rsidRDefault="005904E5" w:rsidP="00BA0676">
            <w:pPr>
              <w:rPr>
                <w:rFonts w:eastAsia="MS Mincho"/>
                <w:sz w:val="20"/>
              </w:rPr>
            </w:pPr>
          </w:p>
        </w:tc>
      </w:tr>
      <w:tr w:rsidR="005904E5">
        <w:tc>
          <w:tcPr>
            <w:tcW w:w="9288" w:type="dxa"/>
          </w:tcPr>
          <w:p w:rsidR="005904E5" w:rsidRPr="009C6739" w:rsidRDefault="005904E5" w:rsidP="00BA0676">
            <w:pPr>
              <w:rPr>
                <w:rFonts w:eastAsia="MS Mincho"/>
                <w:b/>
              </w:rPr>
            </w:pPr>
            <w:r w:rsidRPr="009C6739">
              <w:rPr>
                <w:rFonts w:eastAsia="MS Mincho"/>
                <w:b/>
              </w:rPr>
              <w:t>PHYSICAL FITNESS</w:t>
            </w:r>
            <w:r>
              <w:rPr>
                <w:rFonts w:eastAsia="MS Mincho"/>
                <w:b/>
              </w:rPr>
              <w:t xml:space="preserve"> LEVEL</w:t>
            </w:r>
          </w:p>
          <w:p w:rsidR="005904E5" w:rsidRDefault="005904E5" w:rsidP="00BA0676">
            <w:pPr>
              <w:rPr>
                <w:rFonts w:eastAsia="MS Mincho"/>
              </w:rPr>
            </w:pPr>
            <w:r>
              <w:rPr>
                <w:rFonts w:eastAsia="MS Mincho"/>
              </w:rPr>
              <w:t>None</w:t>
            </w:r>
          </w:p>
          <w:p w:rsidR="005904E5" w:rsidRPr="00A2300D" w:rsidRDefault="005904E5" w:rsidP="00BA0676">
            <w:pPr>
              <w:rPr>
                <w:rFonts w:eastAsia="MS Mincho"/>
                <w:sz w:val="20"/>
                <w:szCs w:val="20"/>
              </w:rPr>
            </w:pPr>
          </w:p>
        </w:tc>
      </w:tr>
      <w:tr w:rsidR="005904E5">
        <w:tc>
          <w:tcPr>
            <w:tcW w:w="9288" w:type="dxa"/>
          </w:tcPr>
          <w:p w:rsidR="005904E5" w:rsidRPr="00143370" w:rsidRDefault="005904E5" w:rsidP="009C6739">
            <w:pPr>
              <w:rPr>
                <w:rFonts w:eastAsia="MS Mincho"/>
                <w:b/>
              </w:rPr>
            </w:pPr>
            <w:r w:rsidRPr="00143370">
              <w:rPr>
                <w:rFonts w:eastAsia="MS Mincho"/>
                <w:b/>
              </w:rPr>
              <w:t>OTHER POSITION ASSIGNMENTS THAT WILL MAINTAIN CURRENCY</w:t>
            </w:r>
          </w:p>
          <w:p w:rsidR="005904E5" w:rsidRPr="00143370" w:rsidRDefault="005904E5" w:rsidP="009C6739">
            <w:pPr>
              <w:rPr>
                <w:rFonts w:eastAsia="MS Mincho"/>
              </w:rPr>
            </w:pPr>
            <w:r w:rsidRPr="00143370">
              <w:rPr>
                <w:rFonts w:eastAsia="MS Mincho"/>
              </w:rPr>
              <w:t>Receiving/Distribution Manager (RCDM)</w:t>
            </w:r>
          </w:p>
          <w:p w:rsidR="005904E5" w:rsidRPr="00143370" w:rsidRDefault="005904E5" w:rsidP="009C6739">
            <w:pPr>
              <w:rPr>
                <w:rFonts w:eastAsia="MS Mincho"/>
              </w:rPr>
            </w:pPr>
            <w:r w:rsidRPr="00143370">
              <w:rPr>
                <w:rFonts w:eastAsia="MS Mincho"/>
              </w:rPr>
              <w:t>Assistant Cache Manager (ACMR)</w:t>
            </w:r>
          </w:p>
          <w:p w:rsidR="005904E5" w:rsidRPr="00143370" w:rsidRDefault="005904E5" w:rsidP="009C6739">
            <w:pPr>
              <w:rPr>
                <w:rFonts w:ascii="Times New (W1)" w:eastAsia="MS Mincho" w:hAnsi="Times New (W1)"/>
              </w:rPr>
            </w:pPr>
            <w:r w:rsidRPr="00143370">
              <w:rPr>
                <w:rFonts w:ascii="Times New (W1)" w:eastAsia="MS Mincho" w:hAnsi="Times New (W1)"/>
              </w:rPr>
              <w:t>Material Handler Leader (WHLR)</w:t>
            </w:r>
          </w:p>
          <w:p w:rsidR="005904E5" w:rsidRPr="00A2300D" w:rsidRDefault="005904E5" w:rsidP="009C6739">
            <w:pPr>
              <w:rPr>
                <w:rFonts w:eastAsia="MS Mincho"/>
                <w:sz w:val="20"/>
                <w:szCs w:val="20"/>
              </w:rPr>
            </w:pPr>
          </w:p>
        </w:tc>
      </w:tr>
      <w:tr w:rsidR="005904E5">
        <w:tc>
          <w:tcPr>
            <w:tcW w:w="9288" w:type="dxa"/>
          </w:tcPr>
          <w:p w:rsidR="005904E5" w:rsidRPr="00143370" w:rsidRDefault="005904E5" w:rsidP="009C6739">
            <w:pPr>
              <w:rPr>
                <w:rFonts w:eastAsia="MS Mincho"/>
                <w:b/>
              </w:rPr>
            </w:pPr>
            <w:r w:rsidRPr="00143370">
              <w:rPr>
                <w:rFonts w:eastAsia="MS Mincho"/>
                <w:b/>
              </w:rPr>
              <w:t>OTHER TRAINING WHICH SUPPORTS DEVELOPMENT OF KNOWLEDGE AND SKILLS</w:t>
            </w:r>
          </w:p>
          <w:p w:rsidR="005904E5" w:rsidRPr="00143370" w:rsidRDefault="005904E5" w:rsidP="009C6739">
            <w:pPr>
              <w:ind w:left="677" w:hanging="677"/>
              <w:rPr>
                <w:rFonts w:eastAsia="MS Mincho"/>
              </w:rPr>
            </w:pPr>
            <w:r w:rsidRPr="00143370">
              <w:rPr>
                <w:rFonts w:eastAsia="MS Mincho"/>
              </w:rPr>
              <w:t>I-200 Basic Incident Command System</w:t>
            </w:r>
          </w:p>
          <w:p w:rsidR="005904E5" w:rsidRPr="00143370" w:rsidRDefault="005904E5" w:rsidP="009C6739">
            <w:pPr>
              <w:ind w:left="677" w:hanging="677"/>
              <w:rPr>
                <w:rFonts w:ascii="Times New (W1)" w:eastAsia="MS Mincho" w:hAnsi="Times New (W1)"/>
              </w:rPr>
            </w:pPr>
            <w:r w:rsidRPr="00143370">
              <w:rPr>
                <w:rFonts w:ascii="Times New (W1)" w:eastAsia="MS Mincho" w:hAnsi="Times New (W1)"/>
              </w:rPr>
              <w:t>I-300 Intermediate Incident Command System</w:t>
            </w:r>
          </w:p>
          <w:p w:rsidR="005904E5" w:rsidRPr="00A2300D" w:rsidRDefault="005904E5" w:rsidP="00BA0676">
            <w:pPr>
              <w:rPr>
                <w:rFonts w:ascii="Times New (W1)" w:eastAsia="MS Mincho" w:hAnsi="Times New (W1)"/>
                <w:sz w:val="20"/>
                <w:szCs w:val="20"/>
              </w:rPr>
            </w:pPr>
          </w:p>
        </w:tc>
      </w:tr>
      <w:tr w:rsidR="005904E5">
        <w:tc>
          <w:tcPr>
            <w:tcW w:w="9288" w:type="dxa"/>
          </w:tcPr>
          <w:p w:rsidR="005904E5" w:rsidRPr="00053A7B" w:rsidRDefault="005904E5" w:rsidP="009715D7">
            <w:pPr>
              <w:rPr>
                <w:rFonts w:eastAsia="MS Mincho"/>
              </w:rPr>
            </w:pPr>
            <w:r w:rsidRPr="00053A7B">
              <w:rPr>
                <w:rFonts w:eastAsia="MS Mincho"/>
              </w:rPr>
              <w:t>Task Book available at:</w:t>
            </w:r>
          </w:p>
          <w:p w:rsidR="005904E5" w:rsidRPr="00053A7B" w:rsidRDefault="005904E5" w:rsidP="009715D7">
            <w:pPr>
              <w:rPr>
                <w:rFonts w:eastAsia="MS Mincho"/>
                <w:i/>
              </w:rPr>
            </w:pPr>
            <w:r w:rsidRPr="00053A7B">
              <w:rPr>
                <w:rFonts w:eastAsia="MS Mincho"/>
                <w:i/>
              </w:rPr>
              <w:t>http://www.nwcg.gov/pms/taskbook/taskbook.htm</w:t>
            </w:r>
          </w:p>
          <w:p w:rsidR="005904E5" w:rsidRPr="00053A7B" w:rsidRDefault="005904E5" w:rsidP="009715D7">
            <w:pPr>
              <w:rPr>
                <w:rFonts w:eastAsia="MS Mincho"/>
              </w:rPr>
            </w:pPr>
          </w:p>
          <w:p w:rsidR="005904E5" w:rsidRPr="00053A7B" w:rsidRDefault="005904E5" w:rsidP="009715D7">
            <w:pPr>
              <w:rPr>
                <w:rFonts w:eastAsia="MS Mincho"/>
                <w:i/>
              </w:rPr>
            </w:pPr>
            <w:r w:rsidRPr="00053A7B">
              <w:rPr>
                <w:rFonts w:eastAsia="MS Mincho"/>
              </w:rPr>
              <w:t>* Online training at:</w:t>
            </w:r>
            <w:r w:rsidRPr="00053A7B">
              <w:rPr>
                <w:rFonts w:eastAsia="MS Mincho"/>
                <w:i/>
              </w:rPr>
              <w:t xml:space="preserve"> </w:t>
            </w:r>
            <w:hyperlink r:id="rId20" w:history="1">
              <w:r w:rsidRPr="00053A7B">
                <w:rPr>
                  <w:rStyle w:val="Hyperlink"/>
                  <w:rFonts w:eastAsia="MS Mincho"/>
                  <w:i/>
                  <w:color w:val="auto"/>
                </w:rPr>
                <w:t>http://training.nwcg.gov/classes/i100.htm</w:t>
              </w:r>
            </w:hyperlink>
          </w:p>
          <w:p w:rsidR="005904E5" w:rsidRPr="00053A7B" w:rsidRDefault="005904E5" w:rsidP="0030589B">
            <w:pPr>
              <w:jc w:val="center"/>
              <w:rPr>
                <w:rFonts w:eastAsia="MS Mincho"/>
                <w:i/>
                <w:u w:val="single"/>
              </w:rPr>
            </w:pPr>
          </w:p>
        </w:tc>
      </w:tr>
    </w:tbl>
    <w:p w:rsidR="005904E5" w:rsidRPr="003F481E" w:rsidRDefault="005904E5" w:rsidP="003F481E">
      <w:pPr>
        <w:pStyle w:val="Exhibit"/>
        <w:rPr>
          <w:rFonts w:eastAsia="MS Mincho"/>
          <w:b/>
          <w:sz w:val="20"/>
          <w:szCs w:val="20"/>
        </w:rPr>
      </w:pPr>
      <w:r>
        <w:br w:type="page"/>
      </w: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16" w:name="_Toc135793635"/>
          </w:p>
          <w:p w:rsidR="005904E5" w:rsidRPr="00B900D2" w:rsidRDefault="005904E5" w:rsidP="00B900D2">
            <w:pPr>
              <w:jc w:val="center"/>
              <w:rPr>
                <w:rFonts w:eastAsia="MS Mincho"/>
                <w:b/>
                <w:color w:val="0000FF"/>
              </w:rPr>
            </w:pPr>
            <w:r w:rsidRPr="00B900D2">
              <w:rPr>
                <w:rFonts w:eastAsia="MS Mincho"/>
                <w:b/>
                <w:color w:val="0000FF"/>
              </w:rPr>
              <w:t>CACHE SUPPLY CLERK (CASC)</w:t>
            </w:r>
            <w:bookmarkEnd w:id="16"/>
          </w:p>
          <w:p w:rsidR="005904E5" w:rsidRPr="00B900D2" w:rsidRDefault="005904E5" w:rsidP="00B900D2">
            <w:pPr>
              <w:jc w:val="center"/>
              <w:rPr>
                <w:rFonts w:eastAsia="MS Mincho"/>
                <w:b/>
                <w:color w:val="0000FF"/>
              </w:rPr>
            </w:pPr>
          </w:p>
        </w:tc>
      </w:tr>
      <w:tr w:rsidR="005904E5">
        <w:tc>
          <w:tcPr>
            <w:tcW w:w="9288" w:type="dxa"/>
          </w:tcPr>
          <w:p w:rsidR="005904E5" w:rsidRPr="00143370" w:rsidRDefault="005904E5" w:rsidP="0030589B">
            <w:pPr>
              <w:rPr>
                <w:rFonts w:eastAsia="MS Mincho"/>
                <w:b/>
              </w:rPr>
            </w:pPr>
            <w:r w:rsidRPr="00143370">
              <w:rPr>
                <w:rFonts w:ascii="Times New (W1)" w:eastAsia="MS Mincho" w:hAnsi="Times New (W1)"/>
                <w:b/>
              </w:rPr>
              <w:t xml:space="preserve">REQUIRED </w:t>
            </w:r>
            <w:r w:rsidRPr="00143370">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EB1046">
            <w:pPr>
              <w:ind w:left="677" w:hanging="677"/>
              <w:rPr>
                <w:rFonts w:eastAsia="MS Mincho"/>
              </w:rPr>
            </w:pPr>
            <w:r w:rsidRPr="00143370">
              <w:rPr>
                <w:rFonts w:eastAsia="MS Mincho"/>
              </w:rPr>
              <w:t>IS-700 National Incident Management System (NIMS), An Introduction</w:t>
            </w:r>
          </w:p>
          <w:p w:rsidR="005904E5" w:rsidRPr="00143370" w:rsidRDefault="005904E5" w:rsidP="0030589B">
            <w:pPr>
              <w:ind w:left="756" w:hanging="720"/>
              <w:rPr>
                <w:rFonts w:eastAsia="MS Mincho"/>
              </w:rPr>
            </w:pPr>
            <w:r w:rsidRPr="00143370">
              <w:rPr>
                <w:rFonts w:ascii="Times" w:eastAsia="MS Mincho" w:hAnsi="Times"/>
              </w:rPr>
              <w:t>L-180 Human Factors on the Fireline</w:t>
            </w:r>
          </w:p>
          <w:p w:rsidR="005904E5" w:rsidRPr="00143370" w:rsidRDefault="005904E5" w:rsidP="0030589B">
            <w:pPr>
              <w:ind w:left="396" w:hanging="360"/>
              <w:rPr>
                <w:rFonts w:eastAsia="MS Mincho"/>
                <w:sz w:val="20"/>
                <w:szCs w:val="20"/>
              </w:rPr>
            </w:pPr>
          </w:p>
        </w:tc>
      </w:tr>
      <w:tr w:rsidR="005904E5">
        <w:tc>
          <w:tcPr>
            <w:tcW w:w="9288" w:type="dxa"/>
          </w:tcPr>
          <w:p w:rsidR="005904E5" w:rsidRPr="00143370" w:rsidRDefault="005904E5" w:rsidP="0030589B">
            <w:pPr>
              <w:rPr>
                <w:rFonts w:eastAsia="MS Mincho"/>
                <w:b/>
              </w:rPr>
            </w:pPr>
            <w:r w:rsidRPr="00143370">
              <w:rPr>
                <w:rFonts w:eastAsia="MS Mincho"/>
                <w:b/>
              </w:rPr>
              <w:t>REQUIRED EXPERIENCE</w:t>
            </w:r>
          </w:p>
          <w:p w:rsidR="005904E5" w:rsidRDefault="005904E5" w:rsidP="0090649E">
            <w:pPr>
              <w:ind w:left="216" w:hanging="216"/>
              <w:rPr>
                <w:rFonts w:ascii="Times" w:eastAsia="MS Mincho" w:hAnsi="Times"/>
              </w:rPr>
            </w:pPr>
            <w:r w:rsidRPr="00143370">
              <w:rPr>
                <w:rFonts w:eastAsia="MS Mincho"/>
              </w:rPr>
              <w:t>Experience with computer applications and processing</w:t>
            </w:r>
            <w:r w:rsidRPr="00143370">
              <w:rPr>
                <w:rFonts w:ascii="Times" w:eastAsia="MS Mincho" w:hAnsi="Times"/>
              </w:rPr>
              <w:t xml:space="preserve"> including the National Interagency Cache Business System (ICBS)</w:t>
            </w:r>
          </w:p>
          <w:p w:rsidR="005904E5" w:rsidRPr="0090649E" w:rsidRDefault="005904E5" w:rsidP="0090649E">
            <w:pPr>
              <w:rPr>
                <w:rFonts w:ascii="Times" w:eastAsia="MS Mincho" w:hAnsi="Times"/>
              </w:rPr>
            </w:pPr>
            <w:r>
              <w:tab/>
            </w:r>
            <w:r w:rsidRPr="00143370">
              <w:rPr>
                <w:rFonts w:eastAsia="MS Mincho"/>
                <w:b/>
                <w:bCs/>
              </w:rPr>
              <w:t>AND</w:t>
            </w:r>
          </w:p>
          <w:p w:rsidR="005904E5" w:rsidRPr="00143370" w:rsidRDefault="005904E5" w:rsidP="00845D0E">
            <w:pPr>
              <w:rPr>
                <w:rFonts w:ascii="Times New (W1)" w:eastAsia="MS Mincho" w:hAnsi="Times New (W1)"/>
                <w:bCs/>
              </w:rPr>
            </w:pPr>
            <w:r w:rsidRPr="00143370">
              <w:rPr>
                <w:rFonts w:ascii="Times New (W1)" w:eastAsia="MS Mincho" w:hAnsi="Times New (W1)"/>
                <w:bCs/>
              </w:rPr>
              <w:t>Familiarity with the National Fire Equipment System (NFES)</w:t>
            </w:r>
          </w:p>
          <w:p w:rsidR="005904E5" w:rsidRPr="0090649E" w:rsidRDefault="005904E5" w:rsidP="00845D0E">
            <w:pPr>
              <w:rPr>
                <w:rFonts w:ascii="Times New (W1)" w:eastAsia="MS Mincho" w:hAnsi="Times New (W1)"/>
                <w:b/>
                <w:bCs/>
              </w:rPr>
            </w:pPr>
            <w:r>
              <w:tab/>
            </w:r>
            <w:r w:rsidRPr="0090649E">
              <w:rPr>
                <w:rFonts w:ascii="Times New (W1)" w:eastAsia="MS Mincho" w:hAnsi="Times New (W1)"/>
                <w:b/>
                <w:bCs/>
              </w:rPr>
              <w:t>AND</w:t>
            </w:r>
          </w:p>
          <w:p w:rsidR="005904E5" w:rsidRPr="00143370" w:rsidRDefault="005904E5" w:rsidP="0030589B">
            <w:pPr>
              <w:ind w:left="216" w:hanging="216"/>
              <w:rPr>
                <w:rFonts w:eastAsia="MS Mincho"/>
              </w:rPr>
            </w:pPr>
            <w:r w:rsidRPr="00143370">
              <w:rPr>
                <w:rFonts w:eastAsia="MS Mincho"/>
              </w:rPr>
              <w:t>Satisfactory performance as a Cache Supply Clerk (CASC)</w:t>
            </w:r>
          </w:p>
          <w:p w:rsidR="005904E5" w:rsidRPr="00143370" w:rsidRDefault="005904E5" w:rsidP="0030589B">
            <w:pPr>
              <w:rPr>
                <w:rFonts w:eastAsia="MS Mincho"/>
                <w:sz w:val="20"/>
                <w:szCs w:val="20"/>
              </w:rPr>
            </w:pPr>
          </w:p>
        </w:tc>
      </w:tr>
      <w:tr w:rsidR="005904E5">
        <w:tc>
          <w:tcPr>
            <w:tcW w:w="9288" w:type="dxa"/>
          </w:tcPr>
          <w:p w:rsidR="005904E5" w:rsidRPr="006F7B0F" w:rsidRDefault="005904E5" w:rsidP="0030589B">
            <w:pPr>
              <w:rPr>
                <w:rFonts w:eastAsia="MS Mincho"/>
                <w:b/>
              </w:rPr>
            </w:pPr>
            <w:r w:rsidRPr="006F7B0F">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w:t>
            </w:r>
          </w:p>
          <w:p w:rsidR="005904E5" w:rsidRDefault="005904E5" w:rsidP="0030589B">
            <w:pPr>
              <w:rPr>
                <w:rFonts w:eastAsia="MS Mincho"/>
                <w:sz w:val="20"/>
                <w:szCs w:val="20"/>
              </w:rPr>
            </w:pPr>
          </w:p>
        </w:tc>
      </w:tr>
      <w:tr w:rsidR="005904E5">
        <w:tc>
          <w:tcPr>
            <w:tcW w:w="9288" w:type="dxa"/>
          </w:tcPr>
          <w:p w:rsidR="005904E5" w:rsidRPr="006F7B0F" w:rsidRDefault="005904E5" w:rsidP="0030589B">
            <w:pPr>
              <w:rPr>
                <w:rFonts w:eastAsia="MS Mincho"/>
                <w:b/>
              </w:rPr>
            </w:pPr>
            <w:r w:rsidRPr="006F7B0F">
              <w:rPr>
                <w:rFonts w:eastAsia="MS Mincho"/>
                <w:b/>
              </w:rPr>
              <w:t>OTHER POSITION ASSIGNMENTS THAT WILL MAINTAIN CURRENCY</w:t>
            </w:r>
          </w:p>
          <w:p w:rsidR="005904E5" w:rsidRDefault="005904E5" w:rsidP="0030589B">
            <w:pPr>
              <w:rPr>
                <w:rFonts w:ascii="Times" w:eastAsia="MS Mincho" w:hAnsi="Times"/>
              </w:rPr>
            </w:pPr>
            <w:r w:rsidRPr="00893757">
              <w:rPr>
                <w:rFonts w:ascii="Times" w:eastAsia="MS Mincho" w:hAnsi="Times"/>
              </w:rPr>
              <w:t xml:space="preserve">Cache (Supply) Clerk, </w:t>
            </w:r>
            <w:r w:rsidRPr="009F3E43">
              <w:rPr>
                <w:rFonts w:ascii="Times" w:eastAsia="MS Mincho" w:hAnsi="Times"/>
              </w:rPr>
              <w:t>Supervisory (CAST)</w:t>
            </w:r>
          </w:p>
          <w:p w:rsidR="005904E5" w:rsidRPr="00893757" w:rsidRDefault="005904E5" w:rsidP="0030589B">
            <w:pPr>
              <w:rPr>
                <w:rFonts w:ascii="Times" w:eastAsia="MS Mincho" w:hAnsi="Times"/>
              </w:rPr>
            </w:pPr>
          </w:p>
        </w:tc>
      </w:tr>
      <w:tr w:rsidR="005904E5">
        <w:tc>
          <w:tcPr>
            <w:tcW w:w="9288" w:type="dxa"/>
          </w:tcPr>
          <w:p w:rsidR="005904E5" w:rsidRPr="006F7B0F" w:rsidRDefault="005904E5" w:rsidP="00BA0676">
            <w:pPr>
              <w:rPr>
                <w:rFonts w:eastAsia="MS Mincho"/>
                <w:b/>
              </w:rPr>
            </w:pPr>
            <w:r w:rsidRPr="006F7B0F">
              <w:rPr>
                <w:rFonts w:eastAsia="MS Mincho"/>
                <w:b/>
              </w:rPr>
              <w:t xml:space="preserve">OTHER </w:t>
            </w:r>
            <w:r>
              <w:rPr>
                <w:rFonts w:eastAsia="MS Mincho"/>
                <w:b/>
              </w:rPr>
              <w:t>TRAINING WHICH SUPPORTS DEVELOPMENT OF KNOWLEDGE AND SKILLS</w:t>
            </w:r>
          </w:p>
          <w:p w:rsidR="005904E5" w:rsidRDefault="005904E5" w:rsidP="00BA0676">
            <w:pPr>
              <w:rPr>
                <w:rFonts w:ascii="Times" w:eastAsia="MS Mincho" w:hAnsi="Times"/>
              </w:rPr>
            </w:pPr>
            <w:r w:rsidRPr="00893757">
              <w:rPr>
                <w:rFonts w:ascii="Times" w:eastAsia="MS Mincho" w:hAnsi="Times"/>
              </w:rPr>
              <w:t xml:space="preserve">Cache (Supply) Clerk, </w:t>
            </w:r>
            <w:r w:rsidRPr="009F3E43">
              <w:rPr>
                <w:rFonts w:ascii="Times" w:eastAsia="MS Mincho" w:hAnsi="Times"/>
              </w:rPr>
              <w:t>Supervisory (CAST)</w:t>
            </w:r>
          </w:p>
          <w:p w:rsidR="005904E5" w:rsidRPr="00893757" w:rsidRDefault="005904E5" w:rsidP="00BA0676">
            <w:pPr>
              <w:rPr>
                <w:rFonts w:ascii="Times" w:eastAsia="MS Mincho" w:hAnsi="Times"/>
              </w:rPr>
            </w:pPr>
          </w:p>
        </w:tc>
      </w:tr>
      <w:tr w:rsidR="005904E5">
        <w:tc>
          <w:tcPr>
            <w:tcW w:w="9288" w:type="dxa"/>
          </w:tcPr>
          <w:p w:rsidR="005904E5" w:rsidRPr="00053A7B" w:rsidRDefault="005904E5" w:rsidP="00C32E11">
            <w:pPr>
              <w:rPr>
                <w:rFonts w:eastAsia="MS Mincho"/>
                <w:i/>
              </w:rPr>
            </w:pPr>
            <w:r w:rsidRPr="00053A7B">
              <w:rPr>
                <w:rFonts w:eastAsia="MS Mincho"/>
              </w:rPr>
              <w:t xml:space="preserve">Task Book available at: </w:t>
            </w:r>
            <w:r w:rsidRPr="00053A7B">
              <w:rPr>
                <w:rFonts w:eastAsia="MS Mincho"/>
                <w:i/>
              </w:rPr>
              <w:t>http://www.nwcg.gov/pms/taskbook/taskbook.htm</w:t>
            </w:r>
          </w:p>
          <w:p w:rsidR="005904E5" w:rsidRPr="00053A7B" w:rsidRDefault="005904E5" w:rsidP="009715D7">
            <w:pPr>
              <w:rPr>
                <w:rFonts w:eastAsia="MS Mincho"/>
                <w:i/>
              </w:rPr>
            </w:pPr>
          </w:p>
          <w:p w:rsidR="005904E5" w:rsidRPr="00053A7B" w:rsidRDefault="005904E5" w:rsidP="009715D7">
            <w:pPr>
              <w:rPr>
                <w:rFonts w:eastAsia="MS Mincho"/>
                <w:i/>
              </w:rPr>
            </w:pPr>
            <w:r w:rsidRPr="00053A7B">
              <w:rPr>
                <w:rFonts w:eastAsia="MS Mincho"/>
              </w:rPr>
              <w:t>* Online training at:</w:t>
            </w:r>
            <w:r w:rsidRPr="00053A7B">
              <w:rPr>
                <w:rFonts w:eastAsia="MS Mincho"/>
                <w:i/>
              </w:rPr>
              <w:t xml:space="preserve"> </w:t>
            </w:r>
            <w:hyperlink r:id="rId21" w:history="1">
              <w:r w:rsidRPr="00053A7B">
                <w:rPr>
                  <w:rStyle w:val="Hyperlink"/>
                  <w:rFonts w:eastAsia="MS Mincho"/>
                  <w:i/>
                  <w:color w:val="auto"/>
                </w:rPr>
                <w:t>http://training.nwcg.gov/classes/i100.htm</w:t>
              </w:r>
            </w:hyperlink>
          </w:p>
          <w:p w:rsidR="005904E5" w:rsidRPr="00053A7B" w:rsidRDefault="005904E5" w:rsidP="0030589B">
            <w:pPr>
              <w:jc w:val="center"/>
              <w:rPr>
                <w:rFonts w:eastAsia="MS Mincho"/>
                <w:i/>
                <w:u w:val="single"/>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rPr>
      </w:pPr>
    </w:p>
    <w:tbl>
      <w:tblPr>
        <w:tblW w:w="0" w:type="auto"/>
        <w:tblLook w:val="0000" w:firstRow="0" w:lastRow="0" w:firstColumn="0" w:lastColumn="0" w:noHBand="0" w:noVBand="0"/>
      </w:tblPr>
      <w:tblGrid>
        <w:gridCol w:w="9288"/>
      </w:tblGrid>
      <w:tr w:rsidR="005904E5" w:rsidRPr="007015BC">
        <w:tc>
          <w:tcPr>
            <w:tcW w:w="9288" w:type="dxa"/>
          </w:tcPr>
          <w:p w:rsidR="005904E5" w:rsidRPr="007015BC" w:rsidRDefault="005904E5" w:rsidP="00B900D2">
            <w:pPr>
              <w:jc w:val="center"/>
              <w:rPr>
                <w:rFonts w:eastAsia="MS Mincho"/>
                <w:b/>
                <w:color w:val="0000FF"/>
                <w:sz w:val="22"/>
                <w:szCs w:val="22"/>
              </w:rPr>
            </w:pPr>
            <w:bookmarkStart w:id="17" w:name="_Toc135793636"/>
          </w:p>
          <w:p w:rsidR="005904E5" w:rsidRPr="00623F14" w:rsidRDefault="005904E5" w:rsidP="00B900D2">
            <w:pPr>
              <w:jc w:val="center"/>
              <w:rPr>
                <w:rFonts w:eastAsia="MS Mincho"/>
                <w:b/>
                <w:color w:val="0000FF"/>
              </w:rPr>
            </w:pPr>
            <w:r w:rsidRPr="00623F14">
              <w:rPr>
                <w:rFonts w:eastAsia="MS Mincho"/>
                <w:b/>
                <w:color w:val="0000FF"/>
              </w:rPr>
              <w:t>CACHE (SUPPLY) CLERK, SUPERVISORY (CAST)</w:t>
            </w:r>
            <w:bookmarkEnd w:id="17"/>
          </w:p>
          <w:p w:rsidR="005904E5" w:rsidRPr="007015BC" w:rsidRDefault="005904E5" w:rsidP="00B900D2">
            <w:pPr>
              <w:jc w:val="center"/>
              <w:rPr>
                <w:rFonts w:eastAsia="MS Mincho"/>
                <w:b/>
                <w:color w:val="0000FF"/>
                <w:sz w:val="22"/>
                <w:szCs w:val="22"/>
              </w:rPr>
            </w:pPr>
          </w:p>
        </w:tc>
      </w:tr>
      <w:tr w:rsidR="005904E5" w:rsidRPr="00E76544">
        <w:trPr>
          <w:cantSplit/>
        </w:trPr>
        <w:tc>
          <w:tcPr>
            <w:tcW w:w="9288" w:type="dxa"/>
          </w:tcPr>
          <w:p w:rsidR="005904E5" w:rsidRPr="00143370" w:rsidRDefault="005904E5" w:rsidP="0030589B">
            <w:pPr>
              <w:rPr>
                <w:rFonts w:eastAsia="MS Mincho"/>
                <w:b/>
              </w:rPr>
            </w:pPr>
            <w:r w:rsidRPr="00143370">
              <w:rPr>
                <w:rFonts w:ascii="Times New (W1)" w:eastAsia="MS Mincho" w:hAnsi="Times New (W1)"/>
                <w:b/>
              </w:rPr>
              <w:t xml:space="preserve">REQUIRED </w:t>
            </w:r>
            <w:r w:rsidRPr="00143370">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742B36">
            <w:pPr>
              <w:ind w:left="677" w:hanging="677"/>
              <w:rPr>
                <w:rFonts w:eastAsia="MS Mincho"/>
              </w:rPr>
            </w:pPr>
            <w:r w:rsidRPr="00143370">
              <w:rPr>
                <w:rFonts w:eastAsia="MS Mincho"/>
              </w:rPr>
              <w:t>IS-700 National Incident Management System (NIMS), An Introduction</w:t>
            </w:r>
          </w:p>
          <w:p w:rsidR="005904E5" w:rsidRPr="00143370" w:rsidRDefault="005904E5" w:rsidP="00143370">
            <w:pPr>
              <w:ind w:left="677" w:hanging="677"/>
              <w:rPr>
                <w:rFonts w:eastAsia="MS Mincho"/>
                <w:sz w:val="22"/>
                <w:szCs w:val="22"/>
              </w:rPr>
            </w:pPr>
          </w:p>
        </w:tc>
      </w:tr>
      <w:tr w:rsidR="005904E5" w:rsidRPr="00E76544">
        <w:tc>
          <w:tcPr>
            <w:tcW w:w="9288" w:type="dxa"/>
          </w:tcPr>
          <w:p w:rsidR="005904E5" w:rsidRPr="00143370" w:rsidRDefault="005904E5" w:rsidP="0030589B">
            <w:pPr>
              <w:rPr>
                <w:rFonts w:eastAsia="MS Mincho"/>
                <w:b/>
              </w:rPr>
            </w:pPr>
            <w:r w:rsidRPr="00143370">
              <w:rPr>
                <w:rFonts w:eastAsia="MS Mincho"/>
                <w:b/>
              </w:rPr>
              <w:t>REQUIRED EXPERIENCE</w:t>
            </w:r>
          </w:p>
          <w:p w:rsidR="005904E5" w:rsidRPr="00143370" w:rsidRDefault="005904E5" w:rsidP="00142B78">
            <w:pPr>
              <w:rPr>
                <w:rFonts w:ascii="Times" w:eastAsia="MS Mincho" w:hAnsi="Times"/>
              </w:rPr>
            </w:pPr>
            <w:r w:rsidRPr="00143370">
              <w:rPr>
                <w:rFonts w:ascii="Times" w:eastAsia="MS Mincho" w:hAnsi="Times"/>
              </w:rPr>
              <w:t>Experience with computer applications and processing including the National Interagency Cache Business System (ICBS)</w:t>
            </w:r>
          </w:p>
          <w:p w:rsidR="005904E5" w:rsidRPr="00142B78" w:rsidRDefault="005904E5" w:rsidP="0030589B">
            <w:pPr>
              <w:rPr>
                <w:rFonts w:ascii="Times" w:eastAsia="MS Mincho" w:hAnsi="Times"/>
                <w:b/>
              </w:rPr>
            </w:pPr>
            <w:r>
              <w:tab/>
            </w:r>
            <w:r w:rsidRPr="00142B78">
              <w:rPr>
                <w:rFonts w:ascii="Times" w:eastAsia="MS Mincho" w:hAnsi="Times"/>
                <w:b/>
              </w:rPr>
              <w:t>AND</w:t>
            </w:r>
          </w:p>
          <w:p w:rsidR="005904E5" w:rsidRPr="00143370" w:rsidRDefault="005904E5" w:rsidP="0030589B">
            <w:pPr>
              <w:rPr>
                <w:rFonts w:ascii="Times" w:eastAsia="MS Mincho" w:hAnsi="Times"/>
              </w:rPr>
            </w:pPr>
            <w:r w:rsidRPr="00143370">
              <w:rPr>
                <w:rFonts w:ascii="Times" w:eastAsia="MS Mincho" w:hAnsi="Times"/>
              </w:rPr>
              <w:t>Familiarity with the National Fire Equipment System (NFES)</w:t>
            </w:r>
          </w:p>
          <w:p w:rsidR="005904E5" w:rsidRPr="00142B78" w:rsidRDefault="005904E5" w:rsidP="0030589B">
            <w:pPr>
              <w:rPr>
                <w:rFonts w:ascii="Times" w:eastAsia="MS Mincho" w:hAnsi="Times"/>
                <w:b/>
              </w:rPr>
            </w:pPr>
            <w:r>
              <w:tab/>
            </w:r>
            <w:r w:rsidRPr="00142B78">
              <w:rPr>
                <w:rFonts w:ascii="Times" w:eastAsia="MS Mincho" w:hAnsi="Times"/>
                <w:b/>
              </w:rPr>
              <w:t>AND</w:t>
            </w:r>
          </w:p>
          <w:p w:rsidR="005904E5" w:rsidRDefault="005904E5" w:rsidP="00142B78">
            <w:pPr>
              <w:rPr>
                <w:rFonts w:ascii="Times" w:eastAsia="MS Mincho" w:hAnsi="Times"/>
              </w:rPr>
            </w:pPr>
            <w:r w:rsidRPr="00143370">
              <w:rPr>
                <w:rFonts w:ascii="Times" w:eastAsia="MS Mincho" w:hAnsi="Times"/>
              </w:rPr>
              <w:t>Cache (Supply) Clerk (CASC)</w:t>
            </w:r>
          </w:p>
          <w:p w:rsidR="005904E5" w:rsidRPr="00142B78" w:rsidRDefault="005904E5" w:rsidP="00142B78">
            <w:pPr>
              <w:rPr>
                <w:rFonts w:ascii="Times" w:eastAsia="MS Mincho" w:hAnsi="Times"/>
              </w:rPr>
            </w:pPr>
            <w:r>
              <w:tab/>
            </w:r>
            <w:r w:rsidRPr="00143370">
              <w:rPr>
                <w:rFonts w:eastAsia="MS Mincho"/>
                <w:b/>
                <w:bCs/>
              </w:rPr>
              <w:t>AND</w:t>
            </w:r>
          </w:p>
          <w:p w:rsidR="005904E5" w:rsidRPr="00143370" w:rsidRDefault="005904E5" w:rsidP="0030589B">
            <w:pPr>
              <w:ind w:left="216" w:hanging="216"/>
              <w:rPr>
                <w:rFonts w:ascii="Times" w:eastAsia="MS Mincho" w:hAnsi="Times"/>
              </w:rPr>
            </w:pPr>
            <w:r w:rsidRPr="00143370">
              <w:rPr>
                <w:rFonts w:eastAsia="MS Mincho"/>
              </w:rPr>
              <w:t xml:space="preserve">Satisfactory performance as </w:t>
            </w:r>
            <w:r w:rsidRPr="00143370">
              <w:rPr>
                <w:rFonts w:ascii="Times" w:eastAsia="MS Mincho" w:hAnsi="Times"/>
              </w:rPr>
              <w:t>Cache (Supply) Clerk, Supervisory (CAST)</w:t>
            </w:r>
          </w:p>
          <w:p w:rsidR="005904E5" w:rsidRPr="00143370" w:rsidRDefault="005904E5" w:rsidP="00142B78">
            <w:pPr>
              <w:rPr>
                <w:rFonts w:eastAsia="MS Mincho"/>
              </w:rPr>
            </w:pPr>
          </w:p>
        </w:tc>
      </w:tr>
      <w:tr w:rsidR="005904E5" w:rsidRPr="00E76544">
        <w:tc>
          <w:tcPr>
            <w:tcW w:w="9288" w:type="dxa"/>
          </w:tcPr>
          <w:p w:rsidR="005904E5" w:rsidRPr="00E76544" w:rsidRDefault="005904E5" w:rsidP="0030589B">
            <w:pPr>
              <w:rPr>
                <w:rFonts w:eastAsia="MS Mincho"/>
                <w:b/>
              </w:rPr>
            </w:pPr>
            <w:r w:rsidRPr="00E76544">
              <w:rPr>
                <w:rFonts w:eastAsia="MS Mincho"/>
                <w:b/>
              </w:rPr>
              <w:t>PHYSICAL FITNESS</w:t>
            </w:r>
          </w:p>
          <w:p w:rsidR="005904E5" w:rsidRPr="00E76544" w:rsidRDefault="005904E5" w:rsidP="0030589B">
            <w:pPr>
              <w:rPr>
                <w:rFonts w:eastAsia="MS Mincho"/>
              </w:rPr>
            </w:pPr>
            <w:r w:rsidRPr="00E76544">
              <w:rPr>
                <w:rFonts w:eastAsia="MS Mincho"/>
              </w:rPr>
              <w:t>None</w:t>
            </w:r>
          </w:p>
          <w:p w:rsidR="005904E5" w:rsidRPr="00E76544" w:rsidRDefault="005904E5" w:rsidP="0030589B">
            <w:pPr>
              <w:rPr>
                <w:rFonts w:eastAsia="MS Mincho"/>
              </w:rPr>
            </w:pPr>
          </w:p>
        </w:tc>
      </w:tr>
      <w:tr w:rsidR="005904E5" w:rsidRPr="00E76544">
        <w:tc>
          <w:tcPr>
            <w:tcW w:w="9288" w:type="dxa"/>
          </w:tcPr>
          <w:p w:rsidR="005904E5" w:rsidRPr="00143370" w:rsidRDefault="005904E5" w:rsidP="0030589B">
            <w:pPr>
              <w:rPr>
                <w:rFonts w:eastAsia="MS Mincho"/>
                <w:b/>
              </w:rPr>
            </w:pPr>
            <w:r w:rsidRPr="00143370">
              <w:rPr>
                <w:rFonts w:eastAsia="MS Mincho"/>
                <w:b/>
              </w:rPr>
              <w:t>OTHER POSITION ASSIGNMENTS THAT WILL MAINTAIN CURRENCY</w:t>
            </w:r>
          </w:p>
          <w:p w:rsidR="005904E5" w:rsidRPr="00143370" w:rsidRDefault="005904E5" w:rsidP="0030589B">
            <w:pPr>
              <w:ind w:left="216" w:hanging="216"/>
              <w:rPr>
                <w:rFonts w:ascii="Times" w:eastAsia="MS Mincho" w:hAnsi="Times"/>
              </w:rPr>
            </w:pPr>
            <w:r w:rsidRPr="00143370">
              <w:rPr>
                <w:rFonts w:ascii="Times" w:eastAsia="MS Mincho" w:hAnsi="Times"/>
              </w:rPr>
              <w:t>Cache (Supply) Clerk (CASC)</w:t>
            </w:r>
          </w:p>
          <w:p w:rsidR="005904E5" w:rsidRPr="00143370" w:rsidRDefault="005904E5" w:rsidP="0030589B">
            <w:pPr>
              <w:ind w:left="216" w:hanging="216"/>
              <w:rPr>
                <w:rFonts w:ascii="Times" w:eastAsia="MS Mincho" w:hAnsi="Times"/>
              </w:rPr>
            </w:pPr>
          </w:p>
        </w:tc>
      </w:tr>
      <w:tr w:rsidR="005904E5" w:rsidRPr="007015BC">
        <w:tc>
          <w:tcPr>
            <w:tcW w:w="9288" w:type="dxa"/>
          </w:tcPr>
          <w:p w:rsidR="005904E5" w:rsidRPr="00143370" w:rsidRDefault="005904E5" w:rsidP="00B827A1">
            <w:pPr>
              <w:rPr>
                <w:rFonts w:eastAsia="MS Mincho"/>
                <w:b/>
              </w:rPr>
            </w:pPr>
            <w:r w:rsidRPr="00143370">
              <w:rPr>
                <w:rFonts w:eastAsia="MS Mincho"/>
                <w:b/>
              </w:rPr>
              <w:t>OTHER TRAINING WHICH SUPPORTS DEVELOPMENT OF KNOWLEDGE AND SKILLS</w:t>
            </w:r>
          </w:p>
          <w:p w:rsidR="005904E5" w:rsidRPr="00143370" w:rsidRDefault="005904E5" w:rsidP="00B827A1">
            <w:pPr>
              <w:ind w:left="677" w:hanging="677"/>
              <w:rPr>
                <w:rFonts w:eastAsia="MS Mincho"/>
              </w:rPr>
            </w:pPr>
            <w:r w:rsidRPr="00143370">
              <w:rPr>
                <w:rFonts w:eastAsia="MS Mincho"/>
              </w:rPr>
              <w:t>I-300 Intermediate Incident Command System</w:t>
            </w:r>
          </w:p>
          <w:p w:rsidR="005904E5" w:rsidRPr="00142B78" w:rsidRDefault="005904E5" w:rsidP="00B827A1">
            <w:pPr>
              <w:rPr>
                <w:rFonts w:eastAsia="MS Mincho"/>
              </w:rPr>
            </w:pPr>
          </w:p>
        </w:tc>
      </w:tr>
      <w:tr w:rsidR="005904E5" w:rsidRPr="007015BC">
        <w:tc>
          <w:tcPr>
            <w:tcW w:w="9288" w:type="dxa"/>
          </w:tcPr>
          <w:p w:rsidR="005904E5" w:rsidRPr="00053A7B" w:rsidRDefault="005904E5" w:rsidP="009715D7">
            <w:pPr>
              <w:rPr>
                <w:rFonts w:eastAsia="MS Mincho"/>
              </w:rPr>
            </w:pPr>
            <w:r w:rsidRPr="00053A7B">
              <w:rPr>
                <w:rFonts w:eastAsia="MS Mincho"/>
              </w:rPr>
              <w:t>Task Book available at:</w:t>
            </w:r>
          </w:p>
          <w:p w:rsidR="005904E5" w:rsidRPr="00053A7B" w:rsidRDefault="005904E5" w:rsidP="00C32E11">
            <w:pPr>
              <w:rPr>
                <w:rFonts w:eastAsia="MS Mincho"/>
                <w:i/>
              </w:rPr>
            </w:pPr>
            <w:r w:rsidRPr="00053A7B">
              <w:rPr>
                <w:rFonts w:eastAsia="MS Mincho"/>
                <w:i/>
              </w:rPr>
              <w:t>http://www.nwcg.gov/pms/taskbook/taskbook.htm</w:t>
            </w:r>
          </w:p>
          <w:p w:rsidR="005904E5" w:rsidRPr="00053A7B" w:rsidRDefault="005904E5" w:rsidP="009715D7">
            <w:pPr>
              <w:rPr>
                <w:rFonts w:eastAsia="MS Mincho"/>
              </w:rPr>
            </w:pPr>
          </w:p>
          <w:p w:rsidR="005904E5" w:rsidRPr="00053A7B" w:rsidRDefault="005904E5" w:rsidP="009715D7">
            <w:pPr>
              <w:rPr>
                <w:rFonts w:eastAsia="MS Mincho"/>
                <w:i/>
              </w:rPr>
            </w:pPr>
            <w:r w:rsidRPr="00053A7B">
              <w:rPr>
                <w:rFonts w:eastAsia="MS Mincho"/>
              </w:rPr>
              <w:t>* Online training at:</w:t>
            </w:r>
            <w:r w:rsidRPr="00053A7B">
              <w:rPr>
                <w:rFonts w:eastAsia="MS Mincho"/>
                <w:i/>
              </w:rPr>
              <w:t xml:space="preserve"> </w:t>
            </w:r>
            <w:hyperlink r:id="rId22" w:history="1">
              <w:r w:rsidRPr="00053A7B">
                <w:rPr>
                  <w:rStyle w:val="Hyperlink"/>
                  <w:rFonts w:eastAsia="MS Mincho"/>
                  <w:i/>
                  <w:color w:val="auto"/>
                </w:rPr>
                <w:t>http://training.nwcg.gov/classes/i100.htm</w:t>
              </w:r>
            </w:hyperlink>
          </w:p>
          <w:p w:rsidR="005904E5" w:rsidRPr="00053A7B" w:rsidRDefault="005904E5" w:rsidP="0030589B">
            <w:pPr>
              <w:jc w:val="center"/>
              <w:rPr>
                <w:rFonts w:eastAsia="MS Mincho"/>
                <w:i/>
                <w:sz w:val="22"/>
                <w:szCs w:val="22"/>
                <w:u w:val="single"/>
              </w:rPr>
            </w:pPr>
          </w:p>
        </w:tc>
      </w:tr>
    </w:tbl>
    <w:p w:rsidR="005904E5" w:rsidRPr="00143370" w:rsidRDefault="005904E5" w:rsidP="00143370">
      <w:pPr>
        <w:pStyle w:val="Exhibit"/>
        <w:rPr>
          <w:rFonts w:eastAsia="MS Mincho"/>
          <w:b/>
        </w:rPr>
      </w:pPr>
      <w:bookmarkStart w:id="18" w:name="_Toc135793637"/>
      <w:r>
        <w:br w:type="page"/>
      </w:r>
    </w:p>
    <w:p w:rsidR="005904E5" w:rsidRPr="00143370" w:rsidRDefault="005904E5" w:rsidP="00143370">
      <w:pPr>
        <w:pStyle w:val="Exhibit"/>
        <w:rPr>
          <w:rFonts w:eastAsia="MS Mincho"/>
          <w:b/>
          <w:sz w:val="20"/>
          <w:szCs w:val="20"/>
        </w:rPr>
      </w:pPr>
    </w:p>
    <w:p w:rsidR="005904E5" w:rsidRDefault="005904E5"/>
    <w:tbl>
      <w:tblPr>
        <w:tblW w:w="0" w:type="auto"/>
        <w:tblLook w:val="0000" w:firstRow="0" w:lastRow="0" w:firstColumn="0" w:lastColumn="0" w:noHBand="0" w:noVBand="0"/>
      </w:tblPr>
      <w:tblGrid>
        <w:gridCol w:w="9288"/>
      </w:tblGrid>
      <w:tr w:rsidR="005904E5" w:rsidRPr="004461AC">
        <w:tc>
          <w:tcPr>
            <w:tcW w:w="9288" w:type="dxa"/>
          </w:tcPr>
          <w:p w:rsidR="005904E5" w:rsidRPr="004461AC" w:rsidRDefault="005904E5" w:rsidP="00B900D2">
            <w:pPr>
              <w:jc w:val="center"/>
              <w:rPr>
                <w:rFonts w:eastAsia="MS Mincho"/>
                <w:b/>
                <w:color w:val="0000FF"/>
              </w:rPr>
            </w:pPr>
          </w:p>
          <w:p w:rsidR="005904E5" w:rsidRPr="004461AC" w:rsidRDefault="005904E5" w:rsidP="00B900D2">
            <w:pPr>
              <w:jc w:val="center"/>
              <w:rPr>
                <w:rFonts w:eastAsia="MS Mincho"/>
                <w:b/>
                <w:color w:val="0000FF"/>
              </w:rPr>
            </w:pPr>
            <w:r w:rsidRPr="004461AC">
              <w:rPr>
                <w:rFonts w:eastAsia="MS Mincho"/>
                <w:b/>
                <w:color w:val="0000FF"/>
              </w:rPr>
              <w:t>CAMP CREW BOSS (CACB)</w:t>
            </w:r>
            <w:bookmarkEnd w:id="18"/>
          </w:p>
          <w:p w:rsidR="005904E5" w:rsidRPr="004461AC" w:rsidRDefault="005904E5" w:rsidP="00B900D2">
            <w:pPr>
              <w:jc w:val="center"/>
              <w:rPr>
                <w:rFonts w:eastAsia="MS Mincho"/>
                <w:b/>
                <w:color w:val="0000FF"/>
              </w:rPr>
            </w:pPr>
          </w:p>
        </w:tc>
      </w:tr>
      <w:tr w:rsidR="005904E5" w:rsidRPr="004461AC">
        <w:tc>
          <w:tcPr>
            <w:tcW w:w="9288" w:type="dxa"/>
          </w:tcPr>
          <w:p w:rsidR="005904E5" w:rsidRPr="00043F6F" w:rsidRDefault="005904E5" w:rsidP="00665441">
            <w:pPr>
              <w:rPr>
                <w:rFonts w:eastAsia="MS Mincho"/>
                <w:b/>
              </w:rPr>
            </w:pPr>
            <w:r w:rsidRPr="00043F6F">
              <w:rPr>
                <w:rFonts w:ascii="Times New (W1)" w:eastAsia="MS Mincho" w:hAnsi="Times New (W1)"/>
                <w:b/>
              </w:rPr>
              <w:t xml:space="preserve">REQUIRED </w:t>
            </w:r>
            <w:r w:rsidRPr="00043F6F">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4461AC">
            <w:pPr>
              <w:rPr>
                <w:rFonts w:ascii="Times New (W1)" w:eastAsia="MS Mincho" w:hAnsi="Times New (W1)"/>
              </w:rPr>
            </w:pPr>
            <w:r w:rsidRPr="00143370">
              <w:rPr>
                <w:rFonts w:ascii="Times New (W1)" w:eastAsia="MS Mincho" w:hAnsi="Times New (W1)"/>
              </w:rPr>
              <w:t>IS-700 National Incident Management System (NIMS), An Introduction</w:t>
            </w:r>
          </w:p>
          <w:p w:rsidR="005904E5" w:rsidRPr="004461AC" w:rsidRDefault="005904E5" w:rsidP="004461AC">
            <w:pPr>
              <w:ind w:left="677" w:hanging="677"/>
              <w:rPr>
                <w:rFonts w:ascii="Times" w:eastAsia="MS Mincho" w:hAnsi="Times"/>
              </w:rPr>
            </w:pPr>
            <w:r w:rsidRPr="004461AC">
              <w:rPr>
                <w:rFonts w:ascii="Times" w:eastAsia="MS Mincho" w:hAnsi="Times"/>
              </w:rPr>
              <w:t>S-260 Interagency Incident Business Management</w:t>
            </w:r>
          </w:p>
          <w:p w:rsidR="005904E5" w:rsidRPr="004461AC" w:rsidRDefault="005904E5" w:rsidP="00665441">
            <w:pPr>
              <w:ind w:left="216" w:hanging="216"/>
              <w:rPr>
                <w:rFonts w:eastAsia="MS Mincho"/>
              </w:rPr>
            </w:pPr>
          </w:p>
        </w:tc>
      </w:tr>
      <w:tr w:rsidR="005904E5" w:rsidRPr="004461AC">
        <w:tc>
          <w:tcPr>
            <w:tcW w:w="9288" w:type="dxa"/>
          </w:tcPr>
          <w:p w:rsidR="005904E5" w:rsidRPr="00043F6F" w:rsidRDefault="005904E5" w:rsidP="0030589B">
            <w:pPr>
              <w:rPr>
                <w:rFonts w:eastAsia="MS Mincho"/>
                <w:b/>
              </w:rPr>
            </w:pPr>
            <w:r w:rsidRPr="00043F6F">
              <w:rPr>
                <w:rFonts w:eastAsia="MS Mincho"/>
                <w:b/>
              </w:rPr>
              <w:t>REQUIRED EXPERIENCE</w:t>
            </w:r>
          </w:p>
          <w:p w:rsidR="005904E5" w:rsidRPr="004461AC" w:rsidRDefault="005904E5" w:rsidP="0030589B">
            <w:pPr>
              <w:ind w:left="216" w:hanging="216"/>
              <w:rPr>
                <w:rFonts w:eastAsia="MS Mincho"/>
              </w:rPr>
            </w:pPr>
            <w:r w:rsidRPr="004461AC">
              <w:rPr>
                <w:rFonts w:ascii="Times New (W1)" w:eastAsia="MS Mincho" w:hAnsi="Times New (W1)"/>
              </w:rPr>
              <w:t>Satisfactory</w:t>
            </w:r>
            <w:r w:rsidRPr="004461AC">
              <w:rPr>
                <w:rFonts w:eastAsia="MS Mincho"/>
              </w:rPr>
              <w:t xml:space="preserve"> performance as a Camp Crew Boss</w:t>
            </w:r>
          </w:p>
          <w:p w:rsidR="005904E5" w:rsidRPr="004461AC" w:rsidRDefault="005904E5" w:rsidP="0030589B">
            <w:pPr>
              <w:ind w:left="216" w:hanging="216"/>
              <w:rPr>
                <w:rFonts w:eastAsia="MS Mincho"/>
              </w:rPr>
            </w:pPr>
          </w:p>
        </w:tc>
      </w:tr>
      <w:tr w:rsidR="005904E5" w:rsidRPr="004461AC">
        <w:tc>
          <w:tcPr>
            <w:tcW w:w="9288" w:type="dxa"/>
          </w:tcPr>
          <w:p w:rsidR="005904E5" w:rsidRPr="00043F6F" w:rsidRDefault="005904E5" w:rsidP="0030589B">
            <w:pPr>
              <w:rPr>
                <w:rFonts w:eastAsia="MS Mincho"/>
                <w:b/>
              </w:rPr>
            </w:pPr>
            <w:r w:rsidRPr="00043F6F">
              <w:rPr>
                <w:rFonts w:eastAsia="MS Mincho"/>
                <w:b/>
              </w:rPr>
              <w:t>PHYSICAL FITNESS</w:t>
            </w:r>
            <w:r>
              <w:rPr>
                <w:rFonts w:eastAsia="MS Mincho"/>
                <w:b/>
              </w:rPr>
              <w:t xml:space="preserve"> LEVEL</w:t>
            </w:r>
          </w:p>
          <w:p w:rsidR="005904E5" w:rsidRPr="004461AC" w:rsidRDefault="005904E5" w:rsidP="0030589B">
            <w:pPr>
              <w:rPr>
                <w:rFonts w:eastAsia="MS Mincho"/>
              </w:rPr>
            </w:pPr>
            <w:r w:rsidRPr="004461AC">
              <w:rPr>
                <w:rFonts w:eastAsia="MS Mincho"/>
              </w:rPr>
              <w:t>None</w:t>
            </w:r>
          </w:p>
          <w:p w:rsidR="005904E5" w:rsidRPr="004461AC" w:rsidRDefault="005904E5" w:rsidP="0030589B">
            <w:pPr>
              <w:rPr>
                <w:rFonts w:eastAsia="MS Mincho"/>
              </w:rPr>
            </w:pPr>
          </w:p>
        </w:tc>
      </w:tr>
      <w:tr w:rsidR="005904E5" w:rsidRPr="004461AC">
        <w:tc>
          <w:tcPr>
            <w:tcW w:w="9288" w:type="dxa"/>
          </w:tcPr>
          <w:p w:rsidR="005904E5" w:rsidRPr="00043F6F" w:rsidRDefault="005904E5" w:rsidP="0030589B">
            <w:pPr>
              <w:rPr>
                <w:rFonts w:eastAsia="MS Mincho"/>
                <w:b/>
              </w:rPr>
            </w:pPr>
            <w:r w:rsidRPr="00043F6F">
              <w:rPr>
                <w:rFonts w:eastAsia="MS Mincho"/>
                <w:b/>
              </w:rPr>
              <w:t>OTHER POSITION ASSIGNMENTS THAT WILL MAINTAIN CURRENCY</w:t>
            </w:r>
          </w:p>
          <w:p w:rsidR="005904E5" w:rsidRDefault="005904E5" w:rsidP="0030589B">
            <w:pPr>
              <w:rPr>
                <w:rFonts w:eastAsia="MS Mincho"/>
              </w:rPr>
            </w:pPr>
            <w:r w:rsidRPr="004461AC">
              <w:rPr>
                <w:rFonts w:eastAsia="MS Mincho"/>
              </w:rPr>
              <w:t>None</w:t>
            </w:r>
          </w:p>
          <w:p w:rsidR="005904E5" w:rsidRPr="004461AC" w:rsidRDefault="005904E5" w:rsidP="0030589B">
            <w:pPr>
              <w:rPr>
                <w:rFonts w:eastAsia="MS Mincho"/>
              </w:rPr>
            </w:pPr>
          </w:p>
        </w:tc>
      </w:tr>
      <w:tr w:rsidR="005904E5" w:rsidRPr="007015BC">
        <w:tc>
          <w:tcPr>
            <w:tcW w:w="9288" w:type="dxa"/>
          </w:tcPr>
          <w:p w:rsidR="005904E5" w:rsidRPr="00B827A1" w:rsidRDefault="005904E5" w:rsidP="00BA0676">
            <w:pPr>
              <w:rPr>
                <w:rFonts w:eastAsia="MS Mincho"/>
                <w:b/>
              </w:rPr>
            </w:pPr>
            <w:r w:rsidRPr="00B827A1">
              <w:rPr>
                <w:rFonts w:eastAsia="MS Mincho"/>
                <w:b/>
              </w:rPr>
              <w:t>OTHER TRAINING WHICH SUPPORTS DEVEL</w:t>
            </w:r>
            <w:r>
              <w:rPr>
                <w:rFonts w:eastAsia="MS Mincho"/>
                <w:b/>
              </w:rPr>
              <w:t>OPMENT OF KNOWLEDGE AND SKILLS</w:t>
            </w:r>
          </w:p>
          <w:p w:rsidR="005904E5" w:rsidRPr="00043F6F" w:rsidRDefault="005904E5" w:rsidP="00043F6F">
            <w:pPr>
              <w:rPr>
                <w:rFonts w:eastAsia="MS Mincho"/>
                <w:b/>
              </w:rPr>
            </w:pPr>
            <w:r>
              <w:rPr>
                <w:rFonts w:eastAsia="MS Mincho"/>
              </w:rPr>
              <w:t>None</w:t>
            </w:r>
          </w:p>
          <w:p w:rsidR="005904E5" w:rsidRPr="00043F6F" w:rsidRDefault="005904E5" w:rsidP="00BA0676">
            <w:pPr>
              <w:rPr>
                <w:rFonts w:eastAsia="MS Mincho"/>
                <w:b/>
              </w:rPr>
            </w:pPr>
          </w:p>
        </w:tc>
      </w:tr>
      <w:tr w:rsidR="005904E5" w:rsidRPr="007015BC">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3" w:history="1">
              <w:r w:rsidRPr="00053A7B">
                <w:rPr>
                  <w:rStyle w:val="Hyperlink"/>
                  <w:rFonts w:eastAsia="MS Mincho"/>
                  <w:i/>
                  <w:color w:val="auto"/>
                </w:rPr>
                <w:t>http://training.nwcg.gov/classes/i100.htm</w:t>
              </w:r>
            </w:hyperlink>
          </w:p>
          <w:p w:rsidR="005904E5" w:rsidRPr="00053A7B" w:rsidRDefault="005904E5" w:rsidP="00BA0676">
            <w:pPr>
              <w:rPr>
                <w:rFonts w:eastAsia="MS Mincho"/>
                <w:b/>
              </w:rPr>
            </w:pPr>
          </w:p>
        </w:tc>
      </w:tr>
    </w:tbl>
    <w:p w:rsidR="005904E5" w:rsidRPr="003F481E" w:rsidRDefault="005904E5" w:rsidP="003F481E">
      <w:pPr>
        <w:pStyle w:val="Exhibit"/>
        <w:rPr>
          <w:rFonts w:eastAsia="MS Mincho"/>
          <w:b/>
          <w:sz w:val="20"/>
          <w:szCs w:val="20"/>
        </w:rPr>
      </w:pPr>
      <w:r>
        <w:br w:type="page"/>
      </w:r>
    </w:p>
    <w:p w:rsidR="005904E5" w:rsidRPr="003F481E" w:rsidRDefault="005904E5" w:rsidP="003F481E">
      <w:pPr>
        <w:pStyle w:val="Exhibit"/>
        <w:rPr>
          <w:rFonts w:eastAsia="MS Mincho"/>
          <w:b/>
          <w:color w:val="000000"/>
          <w:sz w:val="20"/>
          <w:szCs w:val="20"/>
        </w:rPr>
      </w:pPr>
    </w:p>
    <w:tbl>
      <w:tblPr>
        <w:tblW w:w="0" w:type="auto"/>
        <w:tblLook w:val="0000" w:firstRow="0" w:lastRow="0" w:firstColumn="0" w:lastColumn="0" w:noHBand="0" w:noVBand="0"/>
      </w:tblPr>
      <w:tblGrid>
        <w:gridCol w:w="9288"/>
      </w:tblGrid>
      <w:tr w:rsidR="005904E5" w:rsidRPr="00B900D2">
        <w:tc>
          <w:tcPr>
            <w:tcW w:w="9288" w:type="dxa"/>
          </w:tcPr>
          <w:p w:rsidR="005904E5" w:rsidRPr="00B900D2" w:rsidRDefault="005904E5" w:rsidP="00B900D2">
            <w:pPr>
              <w:jc w:val="center"/>
              <w:rPr>
                <w:rFonts w:eastAsia="MS Mincho"/>
                <w:b/>
                <w:color w:val="0000FF"/>
                <w:sz w:val="20"/>
                <w:szCs w:val="20"/>
              </w:rPr>
            </w:pPr>
            <w:bookmarkStart w:id="19" w:name="_Toc135793638"/>
          </w:p>
          <w:p w:rsidR="005904E5" w:rsidRPr="00DA2B0E" w:rsidRDefault="005904E5" w:rsidP="00B900D2">
            <w:pPr>
              <w:jc w:val="center"/>
              <w:rPr>
                <w:rFonts w:ascii="Times New (W1)" w:eastAsia="MS Mincho" w:hAnsi="Times New (W1)"/>
                <w:b/>
                <w:color w:val="0000FF"/>
              </w:rPr>
            </w:pPr>
            <w:r w:rsidRPr="00DA2B0E">
              <w:rPr>
                <w:rFonts w:ascii="Times New (W1)" w:eastAsia="MS Mincho" w:hAnsi="Times New (W1)"/>
                <w:b/>
                <w:color w:val="0000FF"/>
              </w:rPr>
              <w:t>COMMUNICATIONS COORDINATOR (COMC)</w:t>
            </w:r>
            <w:bookmarkEnd w:id="19"/>
          </w:p>
          <w:p w:rsidR="005904E5" w:rsidRPr="00B900D2" w:rsidRDefault="005904E5" w:rsidP="00B900D2">
            <w:pPr>
              <w:jc w:val="center"/>
              <w:rPr>
                <w:rFonts w:eastAsia="MS Mincho"/>
                <w:b/>
                <w:color w:val="0000FF"/>
                <w:sz w:val="20"/>
                <w:szCs w:val="20"/>
              </w:rPr>
            </w:pPr>
          </w:p>
        </w:tc>
      </w:tr>
      <w:tr w:rsidR="005904E5">
        <w:tc>
          <w:tcPr>
            <w:tcW w:w="9288" w:type="dxa"/>
          </w:tcPr>
          <w:p w:rsidR="005904E5" w:rsidRPr="00414B32" w:rsidRDefault="005904E5" w:rsidP="0030589B">
            <w:pPr>
              <w:rPr>
                <w:rFonts w:eastAsia="MS Mincho"/>
                <w:b/>
              </w:rPr>
            </w:pPr>
            <w:r w:rsidRPr="00414B32">
              <w:rPr>
                <w:rFonts w:ascii="Times New (W1)" w:eastAsia="MS Mincho" w:hAnsi="Times New (W1)"/>
                <w:b/>
              </w:rPr>
              <w:t xml:space="preserve">REQUIRED </w:t>
            </w:r>
            <w:r w:rsidRPr="00414B32">
              <w:rPr>
                <w:rFonts w:eastAsia="MS Mincho"/>
                <w:b/>
              </w:rPr>
              <w:t>TRAINING</w:t>
            </w:r>
          </w:p>
          <w:p w:rsidR="005904E5" w:rsidRPr="00143370" w:rsidRDefault="005904E5" w:rsidP="00DA2B0E">
            <w:pPr>
              <w:rPr>
                <w:rFonts w:ascii="Times New (W1)" w:eastAsia="MS Mincho" w:hAnsi="Times New (W1)"/>
              </w:rPr>
            </w:pPr>
            <w:r w:rsidRPr="00143370">
              <w:rPr>
                <w:rFonts w:ascii="Times New (W1)" w:eastAsia="MS Mincho" w:hAnsi="Times New (W1)"/>
              </w:rPr>
              <w:t>IS-700 National Incident Management System (NIMS),</w:t>
            </w:r>
            <w:r>
              <w:rPr>
                <w:rFonts w:ascii="Times New (W1)" w:eastAsia="MS Mincho" w:hAnsi="Times New (W1)"/>
              </w:rPr>
              <w:t xml:space="preserve"> An Introduction</w:t>
            </w:r>
          </w:p>
          <w:p w:rsidR="005904E5" w:rsidRDefault="005904E5" w:rsidP="0030589B">
            <w:pPr>
              <w:ind w:left="677" w:hanging="677"/>
              <w:rPr>
                <w:rFonts w:eastAsia="MS Mincho"/>
              </w:rPr>
            </w:pPr>
            <w:r w:rsidRPr="00DE0262">
              <w:rPr>
                <w:rFonts w:eastAsia="MS Mincho"/>
              </w:rPr>
              <w:t>IS-800 National Response Framework (NRF), An Introduction</w:t>
            </w:r>
          </w:p>
          <w:p w:rsidR="005904E5" w:rsidRDefault="005904E5" w:rsidP="0030589B">
            <w:pPr>
              <w:ind w:left="677" w:hanging="677"/>
              <w:rPr>
                <w:rFonts w:eastAsia="MS Mincho"/>
              </w:rPr>
            </w:pPr>
            <w:r>
              <w:rPr>
                <w:rFonts w:eastAsia="MS Mincho"/>
              </w:rPr>
              <w:t>Communications Coordinator Course</w:t>
            </w:r>
          </w:p>
          <w:p w:rsidR="005904E5" w:rsidRDefault="005904E5" w:rsidP="0030589B">
            <w:pPr>
              <w:ind w:left="677" w:hanging="677"/>
              <w:rPr>
                <w:rFonts w:eastAsia="MS Mincho"/>
                <w:sz w:val="20"/>
                <w:szCs w:val="20"/>
              </w:rPr>
            </w:pPr>
          </w:p>
        </w:tc>
      </w:tr>
      <w:tr w:rsidR="005904E5">
        <w:tc>
          <w:tcPr>
            <w:tcW w:w="9288" w:type="dxa"/>
          </w:tcPr>
          <w:p w:rsidR="005904E5" w:rsidRPr="00414B32" w:rsidRDefault="005904E5" w:rsidP="0030589B">
            <w:pPr>
              <w:rPr>
                <w:rFonts w:eastAsia="MS Mincho"/>
                <w:b/>
              </w:rPr>
            </w:pPr>
            <w:r w:rsidRPr="00414B32">
              <w:rPr>
                <w:rFonts w:eastAsia="MS Mincho"/>
                <w:b/>
              </w:rPr>
              <w:t>REQUIRED EXPERIENCE</w:t>
            </w:r>
          </w:p>
          <w:p w:rsidR="005904E5" w:rsidRDefault="005904E5" w:rsidP="00142B78">
            <w:pPr>
              <w:ind w:left="216" w:hanging="216"/>
              <w:rPr>
                <w:rFonts w:eastAsia="MS Mincho"/>
              </w:rPr>
            </w:pPr>
            <w:r w:rsidRPr="005D0B27">
              <w:rPr>
                <w:rFonts w:eastAsia="MS Mincho"/>
              </w:rPr>
              <w:t>Communications Unit Leader (COML)</w:t>
            </w:r>
          </w:p>
          <w:p w:rsidR="005904E5" w:rsidRPr="00142B78" w:rsidRDefault="005904E5" w:rsidP="00142B78">
            <w:pPr>
              <w:rPr>
                <w:rFonts w:eastAsia="MS Mincho"/>
              </w:rPr>
            </w:pPr>
            <w:r>
              <w:tab/>
            </w:r>
            <w:r w:rsidRPr="005D0B27">
              <w:rPr>
                <w:rFonts w:eastAsia="MS Mincho"/>
                <w:b/>
                <w:bCs/>
              </w:rPr>
              <w:t>AND</w:t>
            </w:r>
          </w:p>
          <w:p w:rsidR="005904E5" w:rsidRPr="005D0B27" w:rsidRDefault="005904E5" w:rsidP="0030589B">
            <w:pPr>
              <w:ind w:left="216" w:hanging="216"/>
              <w:rPr>
                <w:rFonts w:eastAsia="MS Mincho"/>
              </w:rPr>
            </w:pPr>
            <w:r w:rsidRPr="005D0B27">
              <w:rPr>
                <w:rFonts w:eastAsia="MS Mincho"/>
              </w:rPr>
              <w:t>Satisfactory performance as a Communications Coordinator (COMC)</w:t>
            </w:r>
          </w:p>
          <w:p w:rsidR="005904E5" w:rsidRPr="005D0B27" w:rsidRDefault="005904E5" w:rsidP="0030589B">
            <w:pPr>
              <w:rPr>
                <w:rFonts w:eastAsia="MS Mincho"/>
                <w:sz w:val="20"/>
              </w:rPr>
            </w:pPr>
          </w:p>
        </w:tc>
      </w:tr>
      <w:tr w:rsidR="005904E5">
        <w:tc>
          <w:tcPr>
            <w:tcW w:w="9288" w:type="dxa"/>
          </w:tcPr>
          <w:p w:rsidR="005904E5" w:rsidRPr="00414B32" w:rsidRDefault="005904E5" w:rsidP="0030589B">
            <w:pPr>
              <w:rPr>
                <w:rFonts w:eastAsia="MS Mincho"/>
                <w:b/>
              </w:rPr>
            </w:pPr>
            <w:r w:rsidRPr="00414B32">
              <w:rPr>
                <w:rFonts w:eastAsia="MS Mincho"/>
                <w:b/>
              </w:rPr>
              <w:t>PHYSICAL FITNESS</w:t>
            </w:r>
            <w:r>
              <w:rPr>
                <w:rFonts w:eastAsia="MS Mincho"/>
                <w:b/>
              </w:rPr>
              <w:t xml:space="preserve"> LEVEL</w:t>
            </w:r>
          </w:p>
          <w:p w:rsidR="005904E5" w:rsidRPr="005D0B27" w:rsidRDefault="005904E5" w:rsidP="0030589B">
            <w:pPr>
              <w:rPr>
                <w:rFonts w:eastAsia="MS Mincho"/>
              </w:rPr>
            </w:pPr>
            <w:r w:rsidRPr="005D0B27">
              <w:rPr>
                <w:rFonts w:eastAsia="MS Mincho"/>
              </w:rPr>
              <w:t>None</w:t>
            </w:r>
          </w:p>
          <w:p w:rsidR="005904E5" w:rsidRPr="005D0B27" w:rsidRDefault="005904E5" w:rsidP="0030589B">
            <w:pPr>
              <w:rPr>
                <w:rFonts w:eastAsia="MS Mincho"/>
                <w:sz w:val="20"/>
              </w:rPr>
            </w:pPr>
          </w:p>
        </w:tc>
      </w:tr>
      <w:tr w:rsidR="005904E5">
        <w:tc>
          <w:tcPr>
            <w:tcW w:w="9288" w:type="dxa"/>
          </w:tcPr>
          <w:p w:rsidR="005904E5" w:rsidRPr="00414B32" w:rsidRDefault="005904E5" w:rsidP="0030589B">
            <w:pPr>
              <w:rPr>
                <w:rFonts w:eastAsia="MS Mincho"/>
                <w:b/>
              </w:rPr>
            </w:pPr>
            <w:r w:rsidRPr="00414B32">
              <w:rPr>
                <w:rFonts w:eastAsia="MS Mincho"/>
                <w:b/>
              </w:rPr>
              <w:t>OTHER POSITION ASSIGNMENTS THAT WILL MAINTAIN CURRENCY</w:t>
            </w:r>
          </w:p>
          <w:p w:rsidR="005904E5" w:rsidRPr="005D0B27" w:rsidRDefault="005904E5" w:rsidP="0030589B">
            <w:pPr>
              <w:rPr>
                <w:rFonts w:eastAsia="MS Mincho"/>
              </w:rPr>
            </w:pPr>
            <w:r w:rsidRPr="005D0B27">
              <w:rPr>
                <w:rFonts w:eastAsia="MS Mincho"/>
              </w:rPr>
              <w:t>Communications Duty Officer at NIFC</w:t>
            </w:r>
          </w:p>
          <w:p w:rsidR="005904E5" w:rsidRPr="005D0B27" w:rsidRDefault="005904E5" w:rsidP="0030589B">
            <w:pPr>
              <w:ind w:left="216" w:hanging="216"/>
              <w:rPr>
                <w:rFonts w:eastAsia="MS Mincho"/>
              </w:rPr>
            </w:pPr>
            <w:r w:rsidRPr="005D0B27">
              <w:rPr>
                <w:rFonts w:eastAsia="MS Mincho"/>
              </w:rPr>
              <w:t>Communications Unit Leader (COML) on a National Type 1 Team</w:t>
            </w:r>
          </w:p>
          <w:p w:rsidR="005904E5" w:rsidRPr="005D0B27" w:rsidRDefault="005904E5" w:rsidP="0030589B">
            <w:pPr>
              <w:ind w:left="216" w:hanging="216"/>
              <w:rPr>
                <w:rFonts w:eastAsia="MS Mincho"/>
                <w:sz w:val="20"/>
                <w:szCs w:val="20"/>
              </w:rPr>
            </w:pPr>
          </w:p>
        </w:tc>
      </w:tr>
      <w:tr w:rsidR="005904E5" w:rsidRPr="007015BC">
        <w:tc>
          <w:tcPr>
            <w:tcW w:w="9288" w:type="dxa"/>
          </w:tcPr>
          <w:p w:rsidR="005904E5" w:rsidRPr="00B827A1" w:rsidRDefault="005904E5" w:rsidP="00BA0676">
            <w:pPr>
              <w:rPr>
                <w:rFonts w:eastAsia="MS Mincho"/>
                <w:b/>
              </w:rPr>
            </w:pPr>
            <w:r w:rsidRPr="00B827A1">
              <w:rPr>
                <w:rFonts w:eastAsia="MS Mincho"/>
                <w:b/>
              </w:rPr>
              <w:t>OTHER TRAINING WHICH SUPPORTS DEVEL</w:t>
            </w:r>
            <w:r>
              <w:rPr>
                <w:rFonts w:eastAsia="MS Mincho"/>
                <w:b/>
              </w:rPr>
              <w:t>OPMENT OF KNOWLEDGE AND SKILLS</w:t>
            </w:r>
          </w:p>
          <w:p w:rsidR="005904E5" w:rsidRPr="00043F6F" w:rsidRDefault="005904E5" w:rsidP="00BA0676">
            <w:pPr>
              <w:rPr>
                <w:rFonts w:eastAsia="MS Mincho"/>
                <w:b/>
              </w:rPr>
            </w:pPr>
            <w:r>
              <w:rPr>
                <w:rFonts w:eastAsia="MS Mincho"/>
              </w:rPr>
              <w:t>None</w:t>
            </w:r>
          </w:p>
          <w:p w:rsidR="005904E5" w:rsidRPr="00043F6F" w:rsidRDefault="005904E5" w:rsidP="00BA0676">
            <w:pPr>
              <w:rPr>
                <w:rFonts w:eastAsia="MS Mincho"/>
                <w:b/>
              </w:rPr>
            </w:pPr>
          </w:p>
        </w:tc>
      </w:tr>
      <w:tr w:rsidR="005904E5">
        <w:tc>
          <w:tcPr>
            <w:tcW w:w="9288" w:type="dxa"/>
          </w:tcPr>
          <w:p w:rsidR="005904E5" w:rsidRPr="00A2300D" w:rsidRDefault="005904E5" w:rsidP="0030589B">
            <w:pPr>
              <w:rPr>
                <w:rFonts w:ascii="Times New (W1)" w:eastAsia="MS Mincho" w:hAnsi="Times New (W1)"/>
                <w:i/>
                <w:color w:val="000000"/>
                <w:sz w:val="20"/>
                <w:szCs w:val="20"/>
              </w:rPr>
            </w:pPr>
            <w:r w:rsidRPr="00053A7B">
              <w:rPr>
                <w:rFonts w:ascii="Times New (W1)" w:eastAsia="MS Mincho" w:hAnsi="Times New (W1)"/>
              </w:rPr>
              <w:t>Duties and responsibilities for this position can be found in chapter 60 of the National Interagency Mobilization Guide</w:t>
            </w:r>
            <w:r w:rsidRPr="00904812">
              <w:rPr>
                <w:rFonts w:ascii="Times New (W1)" w:eastAsia="MS Mincho" w:hAnsi="Times New (W1)"/>
              </w:rPr>
              <w:t xml:space="preserve">:  </w:t>
            </w:r>
            <w:hyperlink r:id="rId24" w:history="1">
              <w:r w:rsidRPr="00A2300D">
                <w:rPr>
                  <w:rStyle w:val="Hyperlink"/>
                  <w:rFonts w:ascii="Times New (W1)" w:eastAsia="MS Mincho" w:hAnsi="Times New (W1)"/>
                  <w:i/>
                </w:rPr>
                <w:t>http://www.nifc.gov/news/mobguide/index.html</w:t>
              </w:r>
            </w:hyperlink>
          </w:p>
          <w:p w:rsidR="005904E5" w:rsidRPr="00B900D2" w:rsidRDefault="005904E5" w:rsidP="00B900D2">
            <w:pPr>
              <w:rPr>
                <w:rFonts w:eastAsia="MS Mincho"/>
                <w:sz w:val="20"/>
                <w:szCs w:val="20"/>
              </w:rPr>
            </w:pPr>
          </w:p>
        </w:tc>
      </w:tr>
    </w:tbl>
    <w:p w:rsidR="005904E5" w:rsidRPr="003F481E" w:rsidRDefault="005904E5" w:rsidP="003F481E">
      <w:pPr>
        <w:pStyle w:val="Exhibit"/>
        <w:rPr>
          <w:rFonts w:eastAsia="MS Mincho"/>
          <w:b/>
        </w:rPr>
      </w:pPr>
      <w:r>
        <w:rPr>
          <w:bCs/>
          <w:iCs/>
        </w:rPr>
        <w:br w:type="page"/>
      </w:r>
    </w:p>
    <w:p w:rsidR="005904E5" w:rsidRPr="003F481E" w:rsidRDefault="005904E5" w:rsidP="003F481E">
      <w:pPr>
        <w:pStyle w:val="Exhibit"/>
        <w:rPr>
          <w:rFonts w:eastAsia="MS Mincho"/>
          <w:b/>
          <w:sz w:val="20"/>
          <w:szCs w:val="20"/>
        </w:rPr>
      </w:pPr>
    </w:p>
    <w:p w:rsidR="005904E5" w:rsidRPr="003F481E" w:rsidRDefault="005904E5" w:rsidP="003F481E">
      <w:pPr>
        <w:pStyle w:val="Exhibit"/>
        <w:rPr>
          <w:rFonts w:eastAsia="MS Mincho"/>
          <w:b/>
        </w:rPr>
      </w:pPr>
    </w:p>
    <w:p w:rsidR="005904E5" w:rsidRPr="00C923AD" w:rsidRDefault="005904E5" w:rsidP="00142C7E">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B900D2">
        <w:tc>
          <w:tcPr>
            <w:tcW w:w="9288" w:type="dxa"/>
          </w:tcPr>
          <w:p w:rsidR="005904E5" w:rsidRPr="00B900D2" w:rsidRDefault="005904E5" w:rsidP="00B900D2">
            <w:pPr>
              <w:jc w:val="center"/>
              <w:rPr>
                <w:rFonts w:eastAsia="MS Mincho"/>
                <w:b/>
                <w:color w:val="0000FF"/>
                <w:sz w:val="20"/>
                <w:szCs w:val="20"/>
              </w:rPr>
            </w:pPr>
            <w:bookmarkStart w:id="20" w:name="_Toc135793639"/>
          </w:p>
          <w:p w:rsidR="005904E5" w:rsidRPr="00B900D2" w:rsidRDefault="005904E5" w:rsidP="00B900D2">
            <w:pPr>
              <w:jc w:val="center"/>
              <w:rPr>
                <w:rFonts w:eastAsia="MS Mincho"/>
                <w:b/>
                <w:color w:val="0000FF"/>
              </w:rPr>
            </w:pPr>
            <w:r w:rsidRPr="00B900D2">
              <w:rPr>
                <w:rFonts w:eastAsia="MS Mincho"/>
                <w:b/>
                <w:color w:val="0000FF"/>
              </w:rPr>
              <w:t>CONTRACTING OFFICER (CONO)</w:t>
            </w:r>
            <w:bookmarkEnd w:id="20"/>
          </w:p>
          <w:p w:rsidR="005904E5" w:rsidRPr="00B900D2" w:rsidRDefault="005904E5" w:rsidP="00B900D2">
            <w:pPr>
              <w:jc w:val="center"/>
              <w:rPr>
                <w:rFonts w:eastAsia="MS Mincho"/>
                <w:b/>
                <w:color w:val="0000FF"/>
                <w:sz w:val="20"/>
                <w:szCs w:val="20"/>
              </w:rPr>
            </w:pPr>
          </w:p>
        </w:tc>
      </w:tr>
      <w:tr w:rsidR="005904E5">
        <w:tc>
          <w:tcPr>
            <w:tcW w:w="9288" w:type="dxa"/>
          </w:tcPr>
          <w:p w:rsidR="005904E5" w:rsidRPr="00453AE3" w:rsidRDefault="005904E5" w:rsidP="00453AE3">
            <w:pPr>
              <w:rPr>
                <w:rFonts w:eastAsia="MS Mincho"/>
                <w:b/>
              </w:rPr>
            </w:pPr>
            <w:r w:rsidRPr="00453AE3">
              <w:rPr>
                <w:rFonts w:ascii="Times New (W1)" w:eastAsia="MS Mincho" w:hAnsi="Times New (W1)"/>
                <w:b/>
              </w:rPr>
              <w:t xml:space="preserve">REQUIRED </w:t>
            </w:r>
            <w:r w:rsidRPr="00453AE3">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453AE3">
            <w:pPr>
              <w:rPr>
                <w:rFonts w:ascii="Times New (W1)" w:eastAsia="MS Mincho" w:hAnsi="Times New (W1)"/>
              </w:rPr>
            </w:pPr>
            <w:r w:rsidRPr="00143370">
              <w:rPr>
                <w:rFonts w:ascii="Times New (W1)" w:eastAsia="MS Mincho" w:hAnsi="Times New (W1)"/>
              </w:rPr>
              <w:t>IS-700 National Incident Management System (NIMS), An Introduction</w:t>
            </w:r>
          </w:p>
          <w:p w:rsidR="005904E5" w:rsidRDefault="005904E5" w:rsidP="00453AE3">
            <w:pPr>
              <w:ind w:left="677" w:hanging="677"/>
              <w:rPr>
                <w:rFonts w:eastAsia="MS Mincho"/>
              </w:rPr>
            </w:pPr>
            <w:r>
              <w:rPr>
                <w:rFonts w:eastAsia="MS Mincho"/>
              </w:rPr>
              <w:t>S-260 Interagency Incident Business Management</w:t>
            </w:r>
          </w:p>
          <w:p w:rsidR="005904E5" w:rsidRDefault="005904E5" w:rsidP="00453AE3">
            <w:pPr>
              <w:ind w:left="677" w:hanging="677"/>
              <w:rPr>
                <w:rFonts w:eastAsia="MS Mincho"/>
              </w:rPr>
            </w:pPr>
            <w:r>
              <w:rPr>
                <w:rFonts w:eastAsia="MS Mincho"/>
              </w:rPr>
              <w:t>S-261 Applied Interagency Incident Business Management</w:t>
            </w:r>
          </w:p>
          <w:p w:rsidR="005904E5" w:rsidRPr="00185801" w:rsidRDefault="005904E5" w:rsidP="00453AE3">
            <w:pPr>
              <w:ind w:left="216" w:hanging="216"/>
              <w:rPr>
                <w:rFonts w:ascii="Times" w:eastAsia="MS Mincho" w:hAnsi="Times"/>
              </w:rPr>
            </w:pPr>
          </w:p>
        </w:tc>
      </w:tr>
      <w:tr w:rsidR="005904E5">
        <w:tc>
          <w:tcPr>
            <w:tcW w:w="9288" w:type="dxa"/>
          </w:tcPr>
          <w:p w:rsidR="005904E5" w:rsidRPr="00453AE3" w:rsidRDefault="005904E5" w:rsidP="00BA0676">
            <w:pPr>
              <w:rPr>
                <w:rFonts w:eastAsia="MS Mincho"/>
                <w:b/>
              </w:rPr>
            </w:pPr>
            <w:r w:rsidRPr="00453AE3">
              <w:rPr>
                <w:rFonts w:eastAsia="MS Mincho"/>
                <w:b/>
              </w:rPr>
              <w:t>REQUIRED AUTHORITY</w:t>
            </w:r>
          </w:p>
          <w:p w:rsidR="005904E5" w:rsidRDefault="005904E5" w:rsidP="00BA0676">
            <w:pPr>
              <w:ind w:left="216" w:hanging="216"/>
              <w:rPr>
                <w:rFonts w:ascii="Times" w:eastAsia="MS Mincho" w:hAnsi="Times"/>
              </w:rPr>
            </w:pPr>
            <w:r w:rsidRPr="008D15D3">
              <w:rPr>
                <w:rFonts w:ascii="Times" w:eastAsia="MS Mincho" w:hAnsi="Times"/>
              </w:rPr>
              <w:t>Federal delegated acquisition authority to obligate Government</w:t>
            </w:r>
            <w:r>
              <w:rPr>
                <w:rFonts w:ascii="Times" w:eastAsia="MS Mincho" w:hAnsi="Times"/>
              </w:rPr>
              <w:t xml:space="preserve"> funds of $100,000 or greater.</w:t>
            </w:r>
          </w:p>
          <w:p w:rsidR="005904E5" w:rsidRPr="00185801" w:rsidRDefault="005904E5" w:rsidP="00BA0676">
            <w:pPr>
              <w:ind w:left="216" w:hanging="216"/>
              <w:rPr>
                <w:rFonts w:ascii="Times" w:eastAsia="MS Mincho" w:hAnsi="Times"/>
              </w:rPr>
            </w:pPr>
          </w:p>
        </w:tc>
      </w:tr>
      <w:tr w:rsidR="005904E5">
        <w:tc>
          <w:tcPr>
            <w:tcW w:w="9288" w:type="dxa"/>
          </w:tcPr>
          <w:p w:rsidR="005904E5" w:rsidRPr="00453AE3" w:rsidRDefault="005904E5" w:rsidP="00BA0676">
            <w:pPr>
              <w:rPr>
                <w:rFonts w:eastAsia="MS Mincho"/>
                <w:b/>
              </w:rPr>
            </w:pPr>
            <w:r w:rsidRPr="00453AE3">
              <w:rPr>
                <w:rFonts w:eastAsia="MS Mincho"/>
                <w:b/>
              </w:rPr>
              <w:t>REQUIRED EXPERIENCE</w:t>
            </w:r>
          </w:p>
          <w:p w:rsidR="005904E5" w:rsidRDefault="005904E5" w:rsidP="00BA0676">
            <w:pPr>
              <w:ind w:left="216" w:hanging="216"/>
              <w:rPr>
                <w:rFonts w:ascii="Times" w:eastAsia="MS Mincho" w:hAnsi="Times"/>
              </w:rPr>
            </w:pPr>
            <w:r w:rsidRPr="00445AEE">
              <w:rPr>
                <w:rFonts w:ascii="Times" w:eastAsia="MS Mincho" w:hAnsi="Times"/>
              </w:rPr>
              <w:t>None</w:t>
            </w:r>
          </w:p>
          <w:p w:rsidR="005904E5" w:rsidRPr="00445AEE" w:rsidRDefault="005904E5" w:rsidP="00BA0676">
            <w:pPr>
              <w:ind w:left="216" w:hanging="216"/>
              <w:rPr>
                <w:rFonts w:ascii="Times" w:eastAsia="MS Mincho" w:hAnsi="Times"/>
              </w:rPr>
            </w:pPr>
          </w:p>
        </w:tc>
      </w:tr>
      <w:tr w:rsidR="005904E5">
        <w:tc>
          <w:tcPr>
            <w:tcW w:w="9288" w:type="dxa"/>
          </w:tcPr>
          <w:p w:rsidR="005904E5" w:rsidRPr="001F3005" w:rsidRDefault="005904E5" w:rsidP="00BA0676">
            <w:pPr>
              <w:rPr>
                <w:rFonts w:eastAsia="MS Mincho"/>
                <w:b/>
              </w:rPr>
            </w:pPr>
            <w:r w:rsidRPr="001F3005">
              <w:rPr>
                <w:rFonts w:eastAsia="MS Mincho"/>
                <w:b/>
              </w:rPr>
              <w:t>PHYSICAL FITNESS</w:t>
            </w:r>
          </w:p>
          <w:p w:rsidR="005904E5" w:rsidRDefault="005904E5" w:rsidP="00BA0676">
            <w:pPr>
              <w:rPr>
                <w:rFonts w:eastAsia="MS Mincho"/>
              </w:rPr>
            </w:pPr>
            <w:r>
              <w:rPr>
                <w:rFonts w:eastAsia="MS Mincho"/>
              </w:rPr>
              <w:t>None</w:t>
            </w:r>
          </w:p>
          <w:p w:rsidR="005904E5" w:rsidRPr="00185801" w:rsidRDefault="005904E5" w:rsidP="00BA0676">
            <w:pPr>
              <w:rPr>
                <w:rFonts w:eastAsia="MS Mincho"/>
              </w:rPr>
            </w:pPr>
          </w:p>
        </w:tc>
      </w:tr>
      <w:tr w:rsidR="005904E5">
        <w:tc>
          <w:tcPr>
            <w:tcW w:w="9288" w:type="dxa"/>
          </w:tcPr>
          <w:p w:rsidR="005904E5" w:rsidRPr="00BE125B" w:rsidRDefault="005904E5" w:rsidP="00BA0676">
            <w:pPr>
              <w:rPr>
                <w:rFonts w:eastAsia="MS Mincho"/>
                <w:b/>
              </w:rPr>
            </w:pPr>
            <w:r w:rsidRPr="00BE125B">
              <w:rPr>
                <w:rFonts w:eastAsia="MS Mincho"/>
                <w:b/>
              </w:rPr>
              <w:t>OTHER POSITION ASSIGNMENTS THAT WILL MAINTAIN CURRENCY</w:t>
            </w:r>
          </w:p>
          <w:p w:rsidR="005904E5" w:rsidRDefault="005904E5" w:rsidP="00BA0676">
            <w:pPr>
              <w:rPr>
                <w:rFonts w:eastAsia="MS Mincho"/>
              </w:rPr>
            </w:pPr>
            <w:r>
              <w:rPr>
                <w:rFonts w:eastAsia="MS Mincho"/>
              </w:rPr>
              <w:t>None</w:t>
            </w:r>
          </w:p>
          <w:p w:rsidR="005904E5" w:rsidRDefault="005904E5" w:rsidP="00BA0676">
            <w:pPr>
              <w:rPr>
                <w:rFonts w:eastAsia="MS Mincho"/>
              </w:rPr>
            </w:pPr>
          </w:p>
        </w:tc>
      </w:tr>
      <w:tr w:rsidR="005904E5">
        <w:tc>
          <w:tcPr>
            <w:tcW w:w="9288" w:type="dxa"/>
          </w:tcPr>
          <w:p w:rsidR="005904E5" w:rsidRPr="00453AE3" w:rsidRDefault="005904E5" w:rsidP="00453AE3">
            <w:pPr>
              <w:rPr>
                <w:rFonts w:eastAsia="MS Mincho"/>
                <w:b/>
              </w:rPr>
            </w:pPr>
            <w:r w:rsidRPr="00453AE3">
              <w:rPr>
                <w:rFonts w:eastAsia="MS Mincho"/>
                <w:b/>
              </w:rPr>
              <w:t>OTHER TRAINING WHICH SUPPORTS DEVELOPMENT OF KNOWLEDGE AND SKILLS</w:t>
            </w:r>
          </w:p>
          <w:p w:rsidR="005904E5" w:rsidRPr="008D15D3" w:rsidRDefault="005904E5" w:rsidP="00453AE3">
            <w:pPr>
              <w:ind w:left="677" w:hanging="677"/>
              <w:rPr>
                <w:rFonts w:eastAsia="MS Mincho"/>
              </w:rPr>
            </w:pPr>
            <w:r w:rsidRPr="008D15D3">
              <w:rPr>
                <w:rFonts w:eastAsia="MS Mincho"/>
              </w:rPr>
              <w:t>I-200 Basic Incident Command System</w:t>
            </w:r>
          </w:p>
          <w:p w:rsidR="005904E5" w:rsidRPr="008D15D3" w:rsidRDefault="005904E5" w:rsidP="00453AE3">
            <w:pPr>
              <w:ind w:left="677" w:hanging="677"/>
              <w:rPr>
                <w:rFonts w:eastAsia="MS Mincho"/>
              </w:rPr>
            </w:pPr>
            <w:r w:rsidRPr="008D15D3">
              <w:rPr>
                <w:rFonts w:eastAsia="MS Mincho"/>
              </w:rPr>
              <w:t>S-360 Finance/Administration Unit Leader</w:t>
            </w:r>
          </w:p>
          <w:p w:rsidR="005904E5" w:rsidRDefault="005904E5" w:rsidP="00453AE3">
            <w:pPr>
              <w:ind w:left="677" w:hanging="677"/>
              <w:rPr>
                <w:rFonts w:ascii="Times" w:eastAsia="MS Mincho" w:hAnsi="Times"/>
              </w:rPr>
            </w:pPr>
            <w:r w:rsidRPr="008D15D3">
              <w:rPr>
                <w:rFonts w:ascii="Times" w:eastAsia="MS Mincho" w:hAnsi="Times"/>
              </w:rPr>
              <w:t>Incident Procurement Training</w:t>
            </w:r>
          </w:p>
          <w:p w:rsidR="005904E5" w:rsidRPr="00445AEE" w:rsidRDefault="005904E5" w:rsidP="00BA0676">
            <w:pPr>
              <w:ind w:left="216" w:hanging="216"/>
              <w:rPr>
                <w:rFonts w:ascii="Times" w:eastAsia="MS Mincho" w:hAnsi="Times"/>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5" w:history="1">
              <w:r w:rsidRPr="00053A7B">
                <w:rPr>
                  <w:rStyle w:val="Hyperlink"/>
                  <w:rFonts w:eastAsia="MS Mincho"/>
                  <w:i/>
                  <w:color w:val="auto"/>
                </w:rPr>
                <w:t>http://training.nwcg.gov/classes/i100.htm</w:t>
              </w:r>
            </w:hyperlink>
          </w:p>
          <w:p w:rsidR="005904E5" w:rsidRPr="00453AE3" w:rsidRDefault="005904E5" w:rsidP="00453AE3">
            <w:pPr>
              <w:rPr>
                <w:rFonts w:eastAsia="MS Mincho"/>
                <w:b/>
              </w:rPr>
            </w:pPr>
          </w:p>
        </w:tc>
      </w:tr>
    </w:tbl>
    <w:p w:rsidR="005904E5" w:rsidRPr="003F481E" w:rsidRDefault="005904E5" w:rsidP="003F481E">
      <w:pPr>
        <w:pStyle w:val="Exhibit"/>
        <w:rPr>
          <w:rFonts w:eastAsia="MS Mincho"/>
          <w:b/>
          <w:sz w:val="20"/>
          <w:szCs w:val="20"/>
        </w:rPr>
      </w:pPr>
      <w:r>
        <w:br w:type="page"/>
      </w: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1" w:name="_Toc135793640"/>
          </w:p>
          <w:p w:rsidR="005904E5" w:rsidRPr="00A403E6" w:rsidRDefault="005904E5" w:rsidP="00B900D2">
            <w:pPr>
              <w:jc w:val="center"/>
              <w:rPr>
                <w:rFonts w:ascii="Times New (W1)" w:eastAsia="MS Mincho" w:hAnsi="Times New (W1)"/>
                <w:b/>
                <w:color w:val="0000FF"/>
              </w:rPr>
            </w:pPr>
            <w:r w:rsidRPr="00A403E6">
              <w:rPr>
                <w:rFonts w:ascii="Times New (W1)" w:eastAsia="MS Mincho" w:hAnsi="Times New (W1)"/>
                <w:b/>
                <w:color w:val="0000FF"/>
              </w:rPr>
              <w:t>COMPUTER COORDINATOR (</w:t>
            </w:r>
            <w:smartTag w:uri="urn:schemas-microsoft-com:office:smarttags" w:element="place">
              <w:r w:rsidRPr="00A403E6">
                <w:rPr>
                  <w:rFonts w:ascii="Times New (W1)" w:eastAsia="MS Mincho" w:hAnsi="Times New (W1)"/>
                  <w:b/>
                  <w:color w:val="0000FF"/>
                </w:rPr>
                <w:t>COCO</w:t>
              </w:r>
            </w:smartTag>
            <w:r w:rsidRPr="00A403E6">
              <w:rPr>
                <w:rFonts w:ascii="Times New (W1)" w:eastAsia="MS Mincho" w:hAnsi="Times New (W1)"/>
                <w:b/>
                <w:color w:val="0000FF"/>
              </w:rPr>
              <w:t>)</w:t>
            </w:r>
            <w:bookmarkEnd w:id="21"/>
          </w:p>
          <w:p w:rsidR="005904E5" w:rsidRPr="00B900D2" w:rsidRDefault="005904E5" w:rsidP="00B900D2">
            <w:pPr>
              <w:jc w:val="center"/>
              <w:rPr>
                <w:rFonts w:eastAsia="MS Mincho"/>
                <w:b/>
                <w:color w:val="0000FF"/>
                <w:sz w:val="20"/>
                <w:szCs w:val="20"/>
              </w:rPr>
            </w:pPr>
          </w:p>
        </w:tc>
      </w:tr>
      <w:tr w:rsidR="005904E5">
        <w:tc>
          <w:tcPr>
            <w:tcW w:w="9288" w:type="dxa"/>
          </w:tcPr>
          <w:p w:rsidR="005904E5" w:rsidRPr="00746B81" w:rsidRDefault="005904E5" w:rsidP="0030589B">
            <w:pPr>
              <w:rPr>
                <w:rFonts w:eastAsia="MS Mincho"/>
                <w:b/>
              </w:rPr>
            </w:pPr>
            <w:r w:rsidRPr="00746B81">
              <w:rPr>
                <w:rFonts w:ascii="Times New (W1)" w:eastAsia="MS Mincho" w:hAnsi="Times New (W1)"/>
                <w:b/>
              </w:rPr>
              <w:t xml:space="preserve">REQUIRED </w:t>
            </w:r>
            <w:r w:rsidRPr="00746B81">
              <w:rPr>
                <w:rFonts w:eastAsia="MS Mincho"/>
                <w:b/>
              </w:rPr>
              <w:t>TRAINING</w:t>
            </w:r>
          </w:p>
          <w:p w:rsidR="005904E5" w:rsidRDefault="005904E5" w:rsidP="0030589B">
            <w:pPr>
              <w:ind w:left="677" w:hanging="677"/>
              <w:rPr>
                <w:rFonts w:eastAsia="MS Mincho"/>
              </w:rPr>
            </w:pPr>
            <w:r>
              <w:rPr>
                <w:rFonts w:eastAsia="MS Mincho"/>
              </w:rPr>
              <w:t>Computer Technical Specialist</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30589B">
            <w:pPr>
              <w:ind w:left="677" w:hanging="677"/>
              <w:rPr>
                <w:rFonts w:eastAsia="MS Mincho"/>
              </w:rPr>
            </w:pPr>
            <w:r w:rsidRPr="00143370">
              <w:rPr>
                <w:rFonts w:ascii="Times New (W1)" w:eastAsia="MS Mincho" w:hAnsi="Times New (W1)"/>
              </w:rPr>
              <w:t>IS-700 National Incident Management System (NIMS), An Introduction</w:t>
            </w:r>
          </w:p>
          <w:p w:rsidR="005904E5" w:rsidRPr="0019614D" w:rsidRDefault="005904E5" w:rsidP="00143370">
            <w:pPr>
              <w:ind w:left="677" w:hanging="677"/>
              <w:rPr>
                <w:rFonts w:eastAsia="MS Mincho"/>
              </w:rPr>
            </w:pPr>
          </w:p>
        </w:tc>
      </w:tr>
      <w:tr w:rsidR="005904E5">
        <w:tc>
          <w:tcPr>
            <w:tcW w:w="9288" w:type="dxa"/>
          </w:tcPr>
          <w:p w:rsidR="005904E5" w:rsidRPr="00F5474A" w:rsidRDefault="005904E5" w:rsidP="0030589B">
            <w:pPr>
              <w:rPr>
                <w:rFonts w:eastAsia="MS Mincho"/>
                <w:b/>
              </w:rPr>
            </w:pPr>
            <w:r w:rsidRPr="00F5474A">
              <w:rPr>
                <w:rFonts w:eastAsia="MS Mincho"/>
                <w:b/>
              </w:rPr>
              <w:t>REQUIRED EXPERIENCE</w:t>
            </w:r>
          </w:p>
          <w:p w:rsidR="005904E5" w:rsidRDefault="005904E5" w:rsidP="00142B78">
            <w:pPr>
              <w:rPr>
                <w:rFonts w:eastAsia="MS Mincho"/>
              </w:rPr>
            </w:pPr>
            <w:r>
              <w:rPr>
                <w:rFonts w:eastAsia="MS Mincho"/>
              </w:rPr>
              <w:t>Demonstrated skills include ability to set up, operate, and troubleshoot computer equipment problems</w:t>
            </w:r>
          </w:p>
          <w:p w:rsidR="005904E5" w:rsidRPr="00142B78" w:rsidRDefault="005904E5" w:rsidP="00142B78">
            <w:pPr>
              <w:rPr>
                <w:rFonts w:eastAsia="MS Mincho"/>
              </w:rPr>
            </w:pPr>
            <w:r>
              <w:tab/>
            </w:r>
            <w:r>
              <w:rPr>
                <w:rFonts w:eastAsia="MS Mincho"/>
                <w:b/>
                <w:bCs/>
              </w:rPr>
              <w:t>AND</w:t>
            </w:r>
          </w:p>
          <w:p w:rsidR="005904E5" w:rsidRPr="00C923AD" w:rsidRDefault="005904E5" w:rsidP="0030589B">
            <w:pPr>
              <w:ind w:left="216" w:hanging="216"/>
              <w:rPr>
                <w:rFonts w:eastAsia="MS Mincho"/>
                <w:color w:val="000000"/>
              </w:rPr>
            </w:pPr>
            <w:r>
              <w:rPr>
                <w:rFonts w:eastAsia="MS Mincho"/>
              </w:rPr>
              <w:t xml:space="preserve">Satisfactory performance as a Computer </w:t>
            </w:r>
            <w:r w:rsidRPr="005D0B27">
              <w:rPr>
                <w:rFonts w:eastAsia="MS Mincho"/>
              </w:rPr>
              <w:t>Coordinator (COCO)</w:t>
            </w:r>
          </w:p>
          <w:p w:rsidR="005904E5" w:rsidRPr="0019614D" w:rsidRDefault="005904E5" w:rsidP="0030589B">
            <w:pPr>
              <w:rPr>
                <w:rFonts w:eastAsia="MS Mincho"/>
              </w:rPr>
            </w:pPr>
          </w:p>
        </w:tc>
      </w:tr>
      <w:tr w:rsidR="005904E5">
        <w:tc>
          <w:tcPr>
            <w:tcW w:w="9288" w:type="dxa"/>
          </w:tcPr>
          <w:p w:rsidR="005904E5" w:rsidRPr="00F5474A" w:rsidRDefault="005904E5" w:rsidP="0030589B">
            <w:pPr>
              <w:rPr>
                <w:rFonts w:eastAsia="MS Mincho"/>
                <w:b/>
              </w:rPr>
            </w:pPr>
            <w:r w:rsidRPr="00F5474A">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w:t>
            </w:r>
          </w:p>
          <w:p w:rsidR="005904E5" w:rsidRPr="0019614D" w:rsidRDefault="005904E5" w:rsidP="0030589B">
            <w:pPr>
              <w:rPr>
                <w:rFonts w:eastAsia="MS Mincho"/>
              </w:rPr>
            </w:pPr>
          </w:p>
        </w:tc>
      </w:tr>
      <w:tr w:rsidR="005904E5">
        <w:tc>
          <w:tcPr>
            <w:tcW w:w="9288" w:type="dxa"/>
          </w:tcPr>
          <w:p w:rsidR="005904E5" w:rsidRPr="003347A6" w:rsidRDefault="005904E5" w:rsidP="0030589B">
            <w:pPr>
              <w:rPr>
                <w:rFonts w:eastAsia="MS Mincho"/>
                <w:b/>
              </w:rPr>
            </w:pPr>
            <w:r w:rsidRPr="003347A6">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453AE3" w:rsidRDefault="005904E5" w:rsidP="00BA0676">
            <w:pPr>
              <w:rPr>
                <w:rFonts w:eastAsia="MS Mincho"/>
                <w:b/>
              </w:rPr>
            </w:pPr>
            <w:r w:rsidRPr="00453AE3">
              <w:rPr>
                <w:rFonts w:eastAsia="MS Mincho"/>
                <w:b/>
              </w:rPr>
              <w:t>OTHER TRAINING WHICH SUPPORTS DEVELOPMENT OF KNOWLEDGE AND SKILLS</w:t>
            </w:r>
          </w:p>
          <w:p w:rsidR="005904E5" w:rsidRDefault="005904E5" w:rsidP="003347A6">
            <w:pPr>
              <w:rPr>
                <w:rFonts w:eastAsia="MS Mincho"/>
              </w:rPr>
            </w:pPr>
            <w:r>
              <w:rPr>
                <w:rFonts w:eastAsia="MS Mincho"/>
              </w:rPr>
              <w:t>None</w:t>
            </w:r>
          </w:p>
          <w:p w:rsidR="005904E5" w:rsidRPr="003347A6" w:rsidRDefault="005904E5" w:rsidP="003347A6">
            <w:pPr>
              <w:rPr>
                <w:rFonts w:eastAsia="MS Mincho"/>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6" w:history="1">
              <w:r w:rsidRPr="00053A7B">
                <w:rPr>
                  <w:rStyle w:val="Hyperlink"/>
                  <w:rFonts w:eastAsia="MS Mincho"/>
                  <w:i/>
                  <w:color w:val="auto"/>
                </w:rPr>
                <w:t>http://training.nwcg.gov/classes/i100.htm</w:t>
              </w:r>
            </w:hyperlink>
          </w:p>
          <w:p w:rsidR="005904E5" w:rsidRPr="00453AE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2" w:name="_Toc135793641"/>
          </w:p>
          <w:p w:rsidR="005904E5" w:rsidRPr="00B900D2" w:rsidRDefault="005904E5" w:rsidP="00B900D2">
            <w:pPr>
              <w:jc w:val="center"/>
              <w:rPr>
                <w:rFonts w:eastAsia="MS Mincho"/>
                <w:b/>
                <w:color w:val="0000FF"/>
              </w:rPr>
            </w:pPr>
            <w:r w:rsidRPr="00B900D2">
              <w:rPr>
                <w:rFonts w:eastAsia="MS Mincho"/>
                <w:b/>
                <w:color w:val="0000FF"/>
              </w:rPr>
              <w:t>COMPUTER DATA ENTRY RECORDER (CDER)</w:t>
            </w:r>
            <w:bookmarkEnd w:id="22"/>
          </w:p>
          <w:p w:rsidR="005904E5" w:rsidRPr="00B900D2" w:rsidRDefault="005904E5" w:rsidP="00B900D2">
            <w:pPr>
              <w:jc w:val="center"/>
              <w:rPr>
                <w:rFonts w:eastAsia="MS Mincho"/>
                <w:b/>
                <w:color w:val="0000FF"/>
                <w:sz w:val="20"/>
                <w:szCs w:val="20"/>
              </w:rPr>
            </w:pPr>
          </w:p>
        </w:tc>
      </w:tr>
      <w:tr w:rsidR="005904E5">
        <w:tc>
          <w:tcPr>
            <w:tcW w:w="9288" w:type="dxa"/>
          </w:tcPr>
          <w:p w:rsidR="005904E5" w:rsidRPr="00CE6555" w:rsidRDefault="005904E5" w:rsidP="0030589B">
            <w:pPr>
              <w:rPr>
                <w:rFonts w:eastAsia="MS Mincho"/>
                <w:b/>
              </w:rPr>
            </w:pPr>
            <w:r w:rsidRPr="00CE6555">
              <w:rPr>
                <w:rFonts w:ascii="Times New (W1)" w:eastAsia="MS Mincho" w:hAnsi="Times New (W1)"/>
                <w:b/>
              </w:rPr>
              <w:t xml:space="preserve">REQUIRED </w:t>
            </w:r>
            <w:r w:rsidRPr="00CE6555">
              <w:rPr>
                <w:rFonts w:eastAsia="MS Mincho"/>
                <w:b/>
              </w:rPr>
              <w:t>TRAINING</w:t>
            </w:r>
          </w:p>
          <w:p w:rsidR="005904E5" w:rsidRDefault="005904E5" w:rsidP="0030589B">
            <w:pPr>
              <w:ind w:left="677" w:hanging="677"/>
              <w:rPr>
                <w:rFonts w:eastAsia="MS Mincho"/>
              </w:rPr>
            </w:pPr>
            <w:r>
              <w:rPr>
                <w:rFonts w:eastAsia="MS Mincho"/>
              </w:rPr>
              <w:t>Incident Database Software 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30589B">
            <w:pPr>
              <w:ind w:left="677" w:hanging="677"/>
              <w:rPr>
                <w:rFonts w:eastAsia="MS Mincho"/>
              </w:rPr>
            </w:pPr>
            <w:r w:rsidRPr="003F481E">
              <w:rPr>
                <w:rFonts w:ascii="Times New (W1)" w:eastAsia="MS Mincho" w:hAnsi="Times New (W1)"/>
              </w:rPr>
              <w:t>IS-700 National Incident Management System (NIMS), An Introduction</w:t>
            </w:r>
          </w:p>
          <w:p w:rsidR="005904E5" w:rsidRPr="0019614D" w:rsidRDefault="005904E5" w:rsidP="003F481E">
            <w:pPr>
              <w:ind w:left="677" w:hanging="677"/>
              <w:rPr>
                <w:rFonts w:eastAsia="MS Mincho"/>
              </w:rPr>
            </w:pPr>
          </w:p>
        </w:tc>
      </w:tr>
      <w:tr w:rsidR="005904E5">
        <w:tc>
          <w:tcPr>
            <w:tcW w:w="9288" w:type="dxa"/>
          </w:tcPr>
          <w:p w:rsidR="005904E5" w:rsidRPr="00CE6555" w:rsidRDefault="005904E5" w:rsidP="0030589B">
            <w:pPr>
              <w:rPr>
                <w:rFonts w:eastAsia="MS Mincho"/>
                <w:b/>
              </w:rPr>
            </w:pPr>
            <w:r w:rsidRPr="00CE6555">
              <w:rPr>
                <w:rFonts w:eastAsia="MS Mincho"/>
                <w:b/>
              </w:rPr>
              <w:t>REQUIRED EXPERIENCE</w:t>
            </w:r>
          </w:p>
          <w:p w:rsidR="005904E5" w:rsidRDefault="005904E5" w:rsidP="00142B78">
            <w:pPr>
              <w:rPr>
                <w:rFonts w:eastAsia="MS Mincho"/>
              </w:rPr>
            </w:pPr>
            <w:r w:rsidRPr="005D0B27">
              <w:rPr>
                <w:rFonts w:eastAsia="MS Mincho"/>
              </w:rPr>
              <w:t>Demonstrated skills include proficiency in the use of word processing, database applications and communication software as well as experience working in a Windows environment.</w:t>
            </w:r>
          </w:p>
          <w:p w:rsidR="005904E5" w:rsidRPr="00142B78" w:rsidRDefault="005904E5" w:rsidP="00142B78">
            <w:pPr>
              <w:rPr>
                <w:rFonts w:eastAsia="MS Mincho"/>
              </w:rPr>
            </w:pPr>
            <w:r>
              <w:tab/>
            </w:r>
            <w:r w:rsidRPr="005D0B27">
              <w:rPr>
                <w:rFonts w:eastAsia="MS Mincho"/>
                <w:b/>
                <w:bCs/>
              </w:rPr>
              <w:t>AND</w:t>
            </w:r>
          </w:p>
          <w:p w:rsidR="005904E5" w:rsidRPr="005D0B27" w:rsidRDefault="005904E5" w:rsidP="00142B78">
            <w:pPr>
              <w:rPr>
                <w:rFonts w:eastAsia="MS Mincho"/>
              </w:rPr>
            </w:pPr>
            <w:r w:rsidRPr="005D0B27">
              <w:rPr>
                <w:rFonts w:eastAsia="MS Mincho"/>
              </w:rPr>
              <w:t>Satisfactory performance as a Computer Data Entry Recorder (CDER)</w:t>
            </w:r>
          </w:p>
          <w:p w:rsidR="005904E5" w:rsidRPr="0019614D" w:rsidRDefault="005904E5" w:rsidP="0030589B">
            <w:pPr>
              <w:ind w:left="216" w:hanging="216"/>
              <w:rPr>
                <w:rFonts w:eastAsia="MS Mincho"/>
              </w:rPr>
            </w:pPr>
          </w:p>
        </w:tc>
      </w:tr>
      <w:tr w:rsidR="005904E5">
        <w:tc>
          <w:tcPr>
            <w:tcW w:w="9288" w:type="dxa"/>
          </w:tcPr>
          <w:p w:rsidR="005904E5" w:rsidRPr="00CE6555" w:rsidRDefault="005904E5" w:rsidP="0030589B">
            <w:pPr>
              <w:rPr>
                <w:rFonts w:eastAsia="MS Mincho"/>
                <w:b/>
              </w:rPr>
            </w:pPr>
            <w:r w:rsidRPr="00CE6555">
              <w:rPr>
                <w:rFonts w:eastAsia="MS Mincho"/>
                <w:b/>
              </w:rPr>
              <w:t>PHYSICAL FITNESS</w:t>
            </w:r>
            <w:r>
              <w:rPr>
                <w:rFonts w:eastAsia="MS Mincho"/>
                <w:b/>
              </w:rPr>
              <w:t xml:space="preserve"> LEVEL</w:t>
            </w:r>
          </w:p>
          <w:p w:rsidR="005904E5" w:rsidRPr="005D0B27" w:rsidRDefault="005904E5" w:rsidP="00142B78">
            <w:pPr>
              <w:rPr>
                <w:rFonts w:eastAsia="MS Mincho"/>
              </w:rPr>
            </w:pPr>
            <w:r w:rsidRPr="005D0B27">
              <w:rPr>
                <w:rFonts w:eastAsia="MS Mincho"/>
              </w:rPr>
              <w:t>None</w:t>
            </w:r>
          </w:p>
          <w:p w:rsidR="005904E5" w:rsidRPr="009715D7" w:rsidRDefault="005904E5" w:rsidP="0030589B">
            <w:pPr>
              <w:ind w:left="36"/>
              <w:rPr>
                <w:rFonts w:eastAsia="MS Mincho"/>
              </w:rPr>
            </w:pPr>
          </w:p>
        </w:tc>
      </w:tr>
      <w:tr w:rsidR="005904E5">
        <w:tc>
          <w:tcPr>
            <w:tcW w:w="9288" w:type="dxa"/>
          </w:tcPr>
          <w:p w:rsidR="005904E5" w:rsidRPr="000C6E31" w:rsidRDefault="005904E5" w:rsidP="0030589B">
            <w:pPr>
              <w:rPr>
                <w:rFonts w:eastAsia="MS Mincho"/>
                <w:b/>
              </w:rPr>
            </w:pPr>
            <w:r w:rsidRPr="000C6E31">
              <w:rPr>
                <w:rFonts w:eastAsia="MS Mincho"/>
                <w:b/>
              </w:rPr>
              <w:t>OTHER POSITION ASSIGNMENTS THAT WILL MAINTAIN CURRENCY</w:t>
            </w:r>
          </w:p>
          <w:p w:rsidR="005904E5" w:rsidRDefault="005904E5" w:rsidP="0019614D">
            <w:pPr>
              <w:rPr>
                <w:rFonts w:eastAsia="MS Mincho"/>
              </w:rPr>
            </w:pPr>
            <w:r w:rsidRPr="005D0B27">
              <w:rPr>
                <w:rFonts w:eastAsia="MS Mincho"/>
              </w:rPr>
              <w:t>None</w:t>
            </w:r>
          </w:p>
          <w:p w:rsidR="005904E5" w:rsidRPr="005D0B27" w:rsidRDefault="005904E5" w:rsidP="0019614D">
            <w:pPr>
              <w:rPr>
                <w:rFonts w:eastAsia="MS Mincho"/>
              </w:rPr>
            </w:pPr>
          </w:p>
        </w:tc>
      </w:tr>
      <w:tr w:rsidR="005904E5">
        <w:tc>
          <w:tcPr>
            <w:tcW w:w="9288" w:type="dxa"/>
          </w:tcPr>
          <w:p w:rsidR="005904E5" w:rsidRPr="00453AE3" w:rsidRDefault="005904E5" w:rsidP="00BA0676">
            <w:pPr>
              <w:rPr>
                <w:rFonts w:eastAsia="MS Mincho"/>
                <w:b/>
              </w:rPr>
            </w:pPr>
            <w:r w:rsidRPr="00453AE3">
              <w:rPr>
                <w:rFonts w:eastAsia="MS Mincho"/>
                <w:b/>
              </w:rPr>
              <w:t>OTHER TRAINING WHICH SUPPORTS DEVELOPMENT OF KNOWLEDGE AND SKILLS</w:t>
            </w:r>
          </w:p>
          <w:p w:rsidR="005904E5" w:rsidRPr="007F2CA1" w:rsidRDefault="005904E5" w:rsidP="00BA0676">
            <w:pPr>
              <w:rPr>
                <w:rFonts w:eastAsia="MS Mincho"/>
              </w:rPr>
            </w:pPr>
            <w:r w:rsidRPr="007F2CA1">
              <w:rPr>
                <w:rFonts w:eastAsia="MS Mincho"/>
              </w:rPr>
              <w:t>None</w:t>
            </w:r>
          </w:p>
          <w:p w:rsidR="005904E5" w:rsidRPr="00DC60E6" w:rsidRDefault="005904E5" w:rsidP="00BA0676">
            <w:pPr>
              <w:rPr>
                <w:rFonts w:eastAsia="MS Mincho"/>
                <w:b/>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7" w:history="1">
              <w:r w:rsidRPr="00053A7B">
                <w:rPr>
                  <w:rStyle w:val="Hyperlink"/>
                  <w:rFonts w:eastAsia="MS Mincho"/>
                  <w:i/>
                  <w:color w:val="auto"/>
                </w:rPr>
                <w:t>http://training.nwcg.gov/classes/i100.htm</w:t>
              </w:r>
            </w:hyperlink>
          </w:p>
          <w:p w:rsidR="005904E5" w:rsidRPr="00453AE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3" w:name="_Toc135793642"/>
          </w:p>
          <w:p w:rsidR="005904E5" w:rsidRPr="00B900D2" w:rsidRDefault="005904E5" w:rsidP="00B900D2">
            <w:pPr>
              <w:jc w:val="center"/>
              <w:rPr>
                <w:rFonts w:eastAsia="MS Mincho"/>
                <w:b/>
                <w:color w:val="0000FF"/>
              </w:rPr>
            </w:pPr>
            <w:r w:rsidRPr="00B900D2">
              <w:rPr>
                <w:rFonts w:eastAsia="MS Mincho"/>
                <w:b/>
                <w:color w:val="0000FF"/>
              </w:rPr>
              <w:t>COMPUTER SPECIALIST (CTSP)</w:t>
            </w:r>
            <w:bookmarkEnd w:id="23"/>
          </w:p>
          <w:p w:rsidR="005904E5" w:rsidRPr="00B900D2" w:rsidRDefault="005904E5" w:rsidP="00B900D2">
            <w:pPr>
              <w:jc w:val="center"/>
              <w:rPr>
                <w:rFonts w:eastAsia="MS Mincho"/>
                <w:b/>
                <w:color w:val="0000FF"/>
                <w:sz w:val="20"/>
                <w:szCs w:val="20"/>
              </w:rPr>
            </w:pPr>
          </w:p>
        </w:tc>
      </w:tr>
      <w:tr w:rsidR="005904E5">
        <w:tc>
          <w:tcPr>
            <w:tcW w:w="9288" w:type="dxa"/>
          </w:tcPr>
          <w:p w:rsidR="005904E5" w:rsidRPr="0017696A" w:rsidRDefault="005904E5" w:rsidP="0030589B">
            <w:pPr>
              <w:rPr>
                <w:rFonts w:eastAsia="MS Mincho"/>
                <w:b/>
              </w:rPr>
            </w:pPr>
            <w:r w:rsidRPr="0017696A">
              <w:rPr>
                <w:rFonts w:ascii="Times New (W1)" w:eastAsia="MS Mincho" w:hAnsi="Times New (W1)"/>
                <w:b/>
              </w:rPr>
              <w:t xml:space="preserve">REQUIRED </w:t>
            </w:r>
            <w:r w:rsidRPr="0017696A">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1912AF">
            <w:pPr>
              <w:ind w:left="677" w:hanging="677"/>
              <w:rPr>
                <w:rFonts w:eastAsia="MS Mincho"/>
              </w:rPr>
            </w:pPr>
            <w:r w:rsidRPr="003F481E">
              <w:rPr>
                <w:rFonts w:ascii="Times New (W1)" w:eastAsia="MS Mincho" w:hAnsi="Times New (W1)"/>
              </w:rPr>
              <w:t>IS-700 National Incident Management System (NIMS), An Introduction</w:t>
            </w:r>
          </w:p>
          <w:p w:rsidR="005904E5" w:rsidRPr="009715D7" w:rsidRDefault="005904E5" w:rsidP="003F481E">
            <w:pPr>
              <w:ind w:left="677" w:hanging="677"/>
              <w:rPr>
                <w:rFonts w:eastAsia="MS Mincho"/>
              </w:rPr>
            </w:pPr>
          </w:p>
        </w:tc>
      </w:tr>
      <w:tr w:rsidR="005904E5">
        <w:tc>
          <w:tcPr>
            <w:tcW w:w="9288" w:type="dxa"/>
          </w:tcPr>
          <w:p w:rsidR="005904E5" w:rsidRPr="0017696A" w:rsidRDefault="005904E5" w:rsidP="0030589B">
            <w:pPr>
              <w:rPr>
                <w:rFonts w:eastAsia="MS Mincho"/>
                <w:b/>
              </w:rPr>
            </w:pPr>
            <w:r w:rsidRPr="0017696A">
              <w:rPr>
                <w:rFonts w:ascii="Times New (W1)" w:eastAsia="MS Mincho" w:hAnsi="Times New (W1)"/>
                <w:b/>
              </w:rPr>
              <w:t xml:space="preserve">REQUIRED </w:t>
            </w:r>
            <w:r w:rsidRPr="0017696A">
              <w:rPr>
                <w:rFonts w:eastAsia="MS Mincho"/>
                <w:b/>
              </w:rPr>
              <w:t>EXPERIENCE</w:t>
            </w:r>
          </w:p>
          <w:p w:rsidR="005904E5" w:rsidRDefault="005904E5" w:rsidP="00132BA4">
            <w:pPr>
              <w:ind w:left="216" w:hanging="180"/>
              <w:rPr>
                <w:rFonts w:eastAsia="MS Mincho"/>
              </w:rPr>
            </w:pPr>
            <w:r>
              <w:rPr>
                <w:rFonts w:eastAsia="MS Mincho"/>
              </w:rPr>
              <w:t>Demonstrated skills include ability to set up, operate, and troubleshoot computer equipment.</w:t>
            </w:r>
          </w:p>
          <w:p w:rsidR="005904E5" w:rsidRPr="00132BA4" w:rsidRDefault="005904E5" w:rsidP="00132BA4">
            <w:pPr>
              <w:rPr>
                <w:rFonts w:eastAsia="MS Mincho"/>
              </w:rPr>
            </w:pPr>
            <w:r>
              <w:tab/>
            </w:r>
            <w:r>
              <w:rPr>
                <w:rFonts w:eastAsia="MS Mincho"/>
                <w:b/>
                <w:bCs/>
              </w:rPr>
              <w:t>AND</w:t>
            </w:r>
          </w:p>
          <w:p w:rsidR="005904E5" w:rsidRPr="00C923AD" w:rsidRDefault="005904E5" w:rsidP="0030589B">
            <w:pPr>
              <w:ind w:left="216" w:hanging="180"/>
              <w:rPr>
                <w:rFonts w:eastAsia="MS Mincho"/>
                <w:color w:val="000000"/>
              </w:rPr>
            </w:pPr>
            <w:r>
              <w:rPr>
                <w:rFonts w:eastAsia="MS Mincho"/>
              </w:rPr>
              <w:t xml:space="preserve">Satisfactory performance as a Computer </w:t>
            </w:r>
            <w:r w:rsidRPr="005D0B27">
              <w:rPr>
                <w:rFonts w:eastAsia="MS Mincho"/>
              </w:rPr>
              <w:t>Specialist (CTSP)</w:t>
            </w:r>
          </w:p>
          <w:p w:rsidR="005904E5" w:rsidRPr="009715D7" w:rsidRDefault="005904E5" w:rsidP="0030589B">
            <w:pPr>
              <w:ind w:left="216" w:hanging="180"/>
              <w:rPr>
                <w:rFonts w:eastAsia="MS Mincho"/>
              </w:rPr>
            </w:pPr>
          </w:p>
        </w:tc>
      </w:tr>
      <w:tr w:rsidR="005904E5">
        <w:tc>
          <w:tcPr>
            <w:tcW w:w="9288" w:type="dxa"/>
          </w:tcPr>
          <w:p w:rsidR="005904E5" w:rsidRPr="0017696A" w:rsidRDefault="005904E5" w:rsidP="0030589B">
            <w:pPr>
              <w:rPr>
                <w:rFonts w:eastAsia="MS Mincho"/>
                <w:b/>
              </w:rPr>
            </w:pPr>
            <w:r w:rsidRPr="0017696A">
              <w:rPr>
                <w:rFonts w:eastAsia="MS Mincho"/>
                <w:b/>
              </w:rPr>
              <w:t>PHYSICAL FITNESS</w:t>
            </w:r>
          </w:p>
          <w:p w:rsidR="005904E5" w:rsidRPr="00C923AD" w:rsidRDefault="005904E5" w:rsidP="0030589B">
            <w:pPr>
              <w:ind w:left="36"/>
              <w:rPr>
                <w:rFonts w:eastAsia="MS Mincho"/>
                <w:color w:val="000000"/>
              </w:rPr>
            </w:pPr>
            <w:r>
              <w:rPr>
                <w:rFonts w:eastAsia="MS Mincho"/>
              </w:rPr>
              <w:t>None</w:t>
            </w:r>
            <w:r w:rsidRPr="005D0B27">
              <w:rPr>
                <w:rFonts w:eastAsia="MS Mincho"/>
              </w:rPr>
              <w:t xml:space="preserve"> Required</w:t>
            </w:r>
          </w:p>
          <w:p w:rsidR="005904E5" w:rsidRPr="009715D7" w:rsidRDefault="005904E5" w:rsidP="0030589B">
            <w:pPr>
              <w:pStyle w:val="Header"/>
              <w:tabs>
                <w:tab w:val="clear" w:pos="4320"/>
                <w:tab w:val="clear" w:pos="8640"/>
              </w:tabs>
              <w:ind w:left="36"/>
              <w:rPr>
                <w:rFonts w:ascii="Times New Roman" w:eastAsia="MS Mincho" w:hAnsi="Times New Roman"/>
                <w:sz w:val="24"/>
              </w:rPr>
            </w:pPr>
          </w:p>
        </w:tc>
      </w:tr>
      <w:tr w:rsidR="005904E5">
        <w:tc>
          <w:tcPr>
            <w:tcW w:w="9288" w:type="dxa"/>
          </w:tcPr>
          <w:p w:rsidR="005904E5" w:rsidRPr="00681373" w:rsidRDefault="005904E5" w:rsidP="0030589B">
            <w:pPr>
              <w:rPr>
                <w:rFonts w:eastAsia="MS Mincho"/>
                <w:b/>
              </w:rPr>
            </w:pPr>
            <w:r w:rsidRPr="00681373">
              <w:rPr>
                <w:rFonts w:eastAsia="MS Mincho"/>
                <w:b/>
              </w:rPr>
              <w:t>OTHER POSITION ASSIGNMENTS THAT WILL MAINTAIN CURRENCY</w:t>
            </w:r>
          </w:p>
          <w:p w:rsidR="005904E5" w:rsidRDefault="005904E5" w:rsidP="0030589B">
            <w:pPr>
              <w:ind w:left="36"/>
              <w:rPr>
                <w:rFonts w:eastAsia="MS Mincho"/>
              </w:rPr>
            </w:pPr>
            <w:r>
              <w:rPr>
                <w:rFonts w:eastAsia="MS Mincho"/>
              </w:rPr>
              <w:t>Computer Coordinator</w:t>
            </w:r>
          </w:p>
          <w:p w:rsidR="005904E5" w:rsidRDefault="005904E5" w:rsidP="0030589B">
            <w:pPr>
              <w:ind w:left="36"/>
              <w:rPr>
                <w:rFonts w:eastAsia="MS Mincho"/>
              </w:rPr>
            </w:pPr>
          </w:p>
        </w:tc>
      </w:tr>
      <w:tr w:rsidR="005904E5">
        <w:tc>
          <w:tcPr>
            <w:tcW w:w="9288" w:type="dxa"/>
          </w:tcPr>
          <w:p w:rsidR="005904E5" w:rsidRPr="00453AE3" w:rsidRDefault="005904E5" w:rsidP="00BA0676">
            <w:pPr>
              <w:rPr>
                <w:rFonts w:eastAsia="MS Mincho"/>
                <w:b/>
              </w:rPr>
            </w:pPr>
            <w:r w:rsidRPr="00453AE3">
              <w:rPr>
                <w:rFonts w:eastAsia="MS Mincho"/>
                <w:b/>
              </w:rPr>
              <w:t>OTHER TRAINING WHICH SUPPORTS DEVELOPMENT OF KNOWLEDGE AND SKILLS</w:t>
            </w:r>
          </w:p>
          <w:p w:rsidR="005904E5" w:rsidRPr="00C923AD" w:rsidRDefault="005904E5" w:rsidP="00490F8C">
            <w:pPr>
              <w:ind w:left="677" w:hanging="677"/>
              <w:rPr>
                <w:rFonts w:ascii="Times New (W1)" w:eastAsia="MS Mincho" w:hAnsi="Times New (W1)"/>
                <w:color w:val="000000"/>
              </w:rPr>
            </w:pPr>
            <w:r>
              <w:rPr>
                <w:rFonts w:eastAsia="MS Mincho"/>
              </w:rPr>
              <w:t xml:space="preserve">Computer Technical Specialist </w:t>
            </w:r>
            <w:r w:rsidRPr="005D0B27">
              <w:rPr>
                <w:rFonts w:ascii="Times New (W1)" w:eastAsia="MS Mincho" w:hAnsi="Times New (W1)"/>
              </w:rPr>
              <w:t>Training</w:t>
            </w:r>
          </w:p>
          <w:p w:rsidR="005904E5" w:rsidRPr="00DC60E6" w:rsidRDefault="005904E5" w:rsidP="00BA0676">
            <w:pPr>
              <w:rPr>
                <w:rFonts w:eastAsia="MS Mincho"/>
                <w:b/>
              </w:rPr>
            </w:pPr>
          </w:p>
        </w:tc>
      </w:tr>
      <w:tr w:rsidR="005904E5">
        <w:tc>
          <w:tcPr>
            <w:tcW w:w="9288" w:type="dxa"/>
          </w:tcPr>
          <w:p w:rsidR="005904E5" w:rsidRPr="00316D78" w:rsidRDefault="005904E5" w:rsidP="00185801">
            <w:pPr>
              <w:rPr>
                <w:rFonts w:eastAsia="MS Mincho"/>
                <w:i/>
                <w:color w:val="FF0000"/>
              </w:rPr>
            </w:pPr>
            <w:r w:rsidRPr="00F33266">
              <w:rPr>
                <w:rFonts w:eastAsia="MS Mincho"/>
              </w:rPr>
              <w:t>* Online training at:</w:t>
            </w:r>
            <w:r>
              <w:rPr>
                <w:rFonts w:eastAsia="MS Mincho"/>
                <w:i/>
                <w:color w:val="FF0000"/>
              </w:rPr>
              <w:t xml:space="preserve"> </w:t>
            </w:r>
            <w:hyperlink r:id="rId28" w:history="1">
              <w:r w:rsidRPr="00F33266">
                <w:rPr>
                  <w:rStyle w:val="Hyperlink"/>
                  <w:rFonts w:eastAsia="MS Mincho"/>
                  <w:i/>
                </w:rPr>
                <w:t>http://training.nwcg.gov/classes/i100.htm</w:t>
              </w:r>
            </w:hyperlink>
          </w:p>
          <w:p w:rsidR="005904E5" w:rsidRPr="00453AE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4" w:name="_Toc135793643"/>
          </w:p>
          <w:p w:rsidR="005904E5" w:rsidRPr="00B900D2" w:rsidRDefault="005904E5" w:rsidP="00B900D2">
            <w:pPr>
              <w:jc w:val="center"/>
              <w:rPr>
                <w:rFonts w:eastAsia="MS Mincho"/>
                <w:b/>
                <w:color w:val="0000FF"/>
              </w:rPr>
            </w:pPr>
            <w:r w:rsidRPr="00B900D2">
              <w:rPr>
                <w:rFonts w:eastAsia="MS Mincho"/>
                <w:b/>
                <w:color w:val="0000FF"/>
              </w:rPr>
              <w:t>CONTRACTING OFFICER'S TECHNICAL REPRESENTATIVE (COTR)</w:t>
            </w:r>
            <w:bookmarkEnd w:id="24"/>
          </w:p>
          <w:p w:rsidR="005904E5" w:rsidRPr="00B900D2" w:rsidRDefault="005904E5" w:rsidP="00B900D2">
            <w:pPr>
              <w:jc w:val="center"/>
              <w:rPr>
                <w:rFonts w:eastAsia="MS Mincho"/>
                <w:b/>
                <w:color w:val="0000FF"/>
                <w:sz w:val="20"/>
                <w:szCs w:val="20"/>
              </w:rPr>
            </w:pPr>
          </w:p>
        </w:tc>
      </w:tr>
      <w:tr w:rsidR="005904E5">
        <w:tc>
          <w:tcPr>
            <w:tcW w:w="9288" w:type="dxa"/>
          </w:tcPr>
          <w:p w:rsidR="005904E5" w:rsidRPr="00022277" w:rsidRDefault="005904E5" w:rsidP="0030589B">
            <w:pPr>
              <w:rPr>
                <w:rFonts w:eastAsia="MS Mincho"/>
                <w:b/>
              </w:rPr>
            </w:pPr>
            <w:r w:rsidRPr="00022277">
              <w:rPr>
                <w:rFonts w:ascii="Times New (W1)" w:eastAsia="MS Mincho" w:hAnsi="Times New (W1)"/>
                <w:b/>
              </w:rPr>
              <w:t xml:space="preserve">REQUIRED </w:t>
            </w:r>
            <w:r w:rsidRPr="00022277">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3906C8">
            <w:pPr>
              <w:ind w:left="677" w:hanging="677"/>
              <w:rPr>
                <w:rFonts w:eastAsia="MS Mincho"/>
              </w:rPr>
            </w:pPr>
            <w:r w:rsidRPr="003F481E">
              <w:rPr>
                <w:rFonts w:ascii="Times New (W1)" w:eastAsia="MS Mincho" w:hAnsi="Times New (W1)"/>
              </w:rPr>
              <w:t>IS-700 National Incident Management System (NIMS), An Introduction</w:t>
            </w:r>
          </w:p>
          <w:p w:rsidR="005904E5" w:rsidRDefault="005904E5" w:rsidP="0030589B">
            <w:pPr>
              <w:ind w:left="216" w:hanging="180"/>
              <w:rPr>
                <w:rFonts w:eastAsia="MS Mincho"/>
              </w:rPr>
            </w:pPr>
            <w:r>
              <w:rPr>
                <w:rFonts w:eastAsia="MS Mincho"/>
              </w:rPr>
              <w:t>National Contracting Officer's Technical Representative Training</w:t>
            </w:r>
          </w:p>
          <w:p w:rsidR="005904E5" w:rsidRPr="009715D7" w:rsidRDefault="005904E5" w:rsidP="0030589B">
            <w:pPr>
              <w:ind w:left="216" w:hanging="216"/>
              <w:rPr>
                <w:rFonts w:eastAsia="MS Mincho"/>
              </w:rPr>
            </w:pPr>
          </w:p>
        </w:tc>
      </w:tr>
      <w:tr w:rsidR="005904E5">
        <w:tc>
          <w:tcPr>
            <w:tcW w:w="9288" w:type="dxa"/>
          </w:tcPr>
          <w:p w:rsidR="005904E5" w:rsidRPr="00022277" w:rsidRDefault="005904E5" w:rsidP="0030589B">
            <w:pPr>
              <w:rPr>
                <w:rFonts w:eastAsia="MS Mincho"/>
                <w:b/>
              </w:rPr>
            </w:pPr>
            <w:r>
              <w:rPr>
                <w:rFonts w:eastAsia="MS Mincho"/>
                <w:b/>
              </w:rPr>
              <w:t xml:space="preserve">REQUIRED </w:t>
            </w:r>
            <w:r w:rsidRPr="00022277">
              <w:rPr>
                <w:rFonts w:eastAsia="MS Mincho"/>
                <w:b/>
              </w:rPr>
              <w:t>CERTIFICATION</w:t>
            </w:r>
          </w:p>
          <w:p w:rsidR="005904E5" w:rsidRDefault="005904E5" w:rsidP="00132BA4">
            <w:pPr>
              <w:ind w:left="216" w:hanging="180"/>
              <w:rPr>
                <w:rFonts w:eastAsia="MS Mincho"/>
              </w:rPr>
            </w:pPr>
            <w:r>
              <w:rPr>
                <w:rFonts w:eastAsia="MS Mincho"/>
              </w:rPr>
              <w:t>Attendance at the National COTR workshop</w:t>
            </w:r>
          </w:p>
          <w:p w:rsidR="005904E5" w:rsidRPr="00132BA4" w:rsidRDefault="005904E5" w:rsidP="00132BA4">
            <w:pPr>
              <w:rPr>
                <w:rFonts w:eastAsia="MS Mincho"/>
              </w:rPr>
            </w:pPr>
            <w:r>
              <w:tab/>
            </w:r>
            <w:r>
              <w:rPr>
                <w:rFonts w:eastAsia="MS Mincho"/>
                <w:b/>
                <w:bCs/>
              </w:rPr>
              <w:t>AND</w:t>
            </w:r>
          </w:p>
          <w:p w:rsidR="005904E5" w:rsidRDefault="005904E5" w:rsidP="0030589B">
            <w:pPr>
              <w:ind w:left="216" w:hanging="180"/>
              <w:rPr>
                <w:rFonts w:eastAsia="MS Mincho"/>
              </w:rPr>
            </w:pPr>
            <w:r>
              <w:rPr>
                <w:rFonts w:eastAsia="MS Mincho"/>
              </w:rPr>
              <w:t>Designated by National Contracting Officer</w:t>
            </w:r>
          </w:p>
          <w:p w:rsidR="005904E5" w:rsidRPr="009715D7" w:rsidRDefault="005904E5" w:rsidP="0030589B">
            <w:pPr>
              <w:ind w:left="216" w:hanging="180"/>
              <w:rPr>
                <w:rFonts w:eastAsia="MS Mincho"/>
              </w:rPr>
            </w:pPr>
          </w:p>
        </w:tc>
      </w:tr>
      <w:tr w:rsidR="005904E5">
        <w:tc>
          <w:tcPr>
            <w:tcW w:w="9288" w:type="dxa"/>
          </w:tcPr>
          <w:p w:rsidR="005904E5" w:rsidRPr="00022277" w:rsidRDefault="005904E5" w:rsidP="0030589B">
            <w:pPr>
              <w:rPr>
                <w:rFonts w:eastAsia="MS Mincho"/>
                <w:b/>
              </w:rPr>
            </w:pPr>
            <w:r w:rsidRPr="00022277">
              <w:rPr>
                <w:rFonts w:eastAsia="MS Mincho"/>
                <w:b/>
              </w:rPr>
              <w:t>REQUIRED EXPERIENCE</w:t>
            </w:r>
          </w:p>
          <w:p w:rsidR="005904E5" w:rsidRDefault="005904E5" w:rsidP="00132BA4">
            <w:pPr>
              <w:rPr>
                <w:rFonts w:ascii="Times" w:eastAsia="MS Mincho" w:hAnsi="Times"/>
                <w:strike/>
                <w:color w:val="000000"/>
              </w:rPr>
            </w:pPr>
            <w:r>
              <w:rPr>
                <w:rFonts w:eastAsia="MS Mincho"/>
              </w:rPr>
              <w:t>Desirable skills are individuals who have completed Contracting Officer's Representative training.</w:t>
            </w:r>
          </w:p>
          <w:p w:rsidR="005904E5" w:rsidRPr="00132BA4" w:rsidRDefault="005904E5" w:rsidP="00132BA4">
            <w:pPr>
              <w:rPr>
                <w:rFonts w:ascii="Times" w:eastAsia="MS Mincho" w:hAnsi="Times"/>
                <w:strike/>
                <w:color w:val="000000"/>
              </w:rPr>
            </w:pPr>
            <w:r>
              <w:tab/>
            </w:r>
            <w:r>
              <w:rPr>
                <w:rFonts w:eastAsia="MS Mincho"/>
                <w:b/>
                <w:bCs/>
              </w:rPr>
              <w:t>AND</w:t>
            </w:r>
          </w:p>
          <w:p w:rsidR="005904E5" w:rsidRDefault="005904E5" w:rsidP="0030589B">
            <w:pPr>
              <w:ind w:left="216" w:hanging="180"/>
              <w:rPr>
                <w:rFonts w:eastAsia="MS Mincho"/>
              </w:rPr>
            </w:pPr>
            <w:r>
              <w:rPr>
                <w:rFonts w:eastAsia="MS Mincho"/>
              </w:rPr>
              <w:t>Satisfactory performance as a Contracting Officer's Technical Representative</w:t>
            </w:r>
          </w:p>
          <w:p w:rsidR="005904E5" w:rsidRPr="00C923AD" w:rsidRDefault="005904E5" w:rsidP="0030589B">
            <w:pPr>
              <w:rPr>
                <w:rFonts w:eastAsia="MS Mincho"/>
              </w:rPr>
            </w:pPr>
          </w:p>
        </w:tc>
      </w:tr>
      <w:tr w:rsidR="005904E5">
        <w:tc>
          <w:tcPr>
            <w:tcW w:w="9288" w:type="dxa"/>
          </w:tcPr>
          <w:p w:rsidR="005904E5" w:rsidRPr="00A64B63" w:rsidRDefault="005904E5" w:rsidP="0030589B">
            <w:pPr>
              <w:rPr>
                <w:rFonts w:eastAsia="MS Mincho"/>
                <w:b/>
              </w:rPr>
            </w:pPr>
            <w:r w:rsidRPr="00A64B63">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w:t>
            </w:r>
          </w:p>
          <w:p w:rsidR="005904E5" w:rsidRPr="00C923AD" w:rsidRDefault="005904E5" w:rsidP="0030589B">
            <w:pPr>
              <w:rPr>
                <w:rFonts w:eastAsia="MS Mincho"/>
                <w:sz w:val="22"/>
                <w:szCs w:val="22"/>
              </w:rPr>
            </w:pPr>
          </w:p>
        </w:tc>
      </w:tr>
      <w:tr w:rsidR="005904E5">
        <w:tc>
          <w:tcPr>
            <w:tcW w:w="9288" w:type="dxa"/>
          </w:tcPr>
          <w:p w:rsidR="005904E5" w:rsidRPr="00A64B63" w:rsidRDefault="005904E5" w:rsidP="0030589B">
            <w:pPr>
              <w:rPr>
                <w:rFonts w:eastAsia="MS Mincho"/>
                <w:b/>
              </w:rPr>
            </w:pPr>
            <w:r w:rsidRPr="00A64B63">
              <w:rPr>
                <w:rFonts w:eastAsia="MS Mincho"/>
                <w:b/>
              </w:rPr>
              <w:t xml:space="preserve">OTHER POSITION ASSIGNMENTS THAT WILL MAINTAIN </w:t>
            </w:r>
            <w:r>
              <w:rPr>
                <w:rFonts w:eastAsia="MS Mincho"/>
                <w:b/>
              </w:rPr>
              <w:t>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A64B63" w:rsidRDefault="005904E5" w:rsidP="00BA0676">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rPr>
            </w:pPr>
            <w:r w:rsidRPr="00A64B63">
              <w:rPr>
                <w:rFonts w:eastAsia="MS Mincho"/>
              </w:rPr>
              <w:t>None</w:t>
            </w:r>
          </w:p>
          <w:p w:rsidR="005904E5" w:rsidRPr="00A64B63" w:rsidRDefault="005904E5" w:rsidP="00BA0676">
            <w:pPr>
              <w:rPr>
                <w:rFonts w:eastAsia="MS Mincho"/>
              </w:rPr>
            </w:pPr>
          </w:p>
        </w:tc>
      </w:tr>
      <w:tr w:rsidR="005904E5">
        <w:tc>
          <w:tcPr>
            <w:tcW w:w="9288" w:type="dxa"/>
          </w:tcPr>
          <w:p w:rsidR="005904E5" w:rsidRPr="00316D78" w:rsidRDefault="005904E5" w:rsidP="00185801">
            <w:pPr>
              <w:rPr>
                <w:rFonts w:eastAsia="MS Mincho"/>
                <w:i/>
                <w:color w:val="FF0000"/>
              </w:rPr>
            </w:pPr>
            <w:r w:rsidRPr="00F33266">
              <w:rPr>
                <w:rFonts w:eastAsia="MS Mincho"/>
              </w:rPr>
              <w:t>* Online training at:</w:t>
            </w:r>
            <w:r>
              <w:rPr>
                <w:rFonts w:eastAsia="MS Mincho"/>
                <w:i/>
                <w:color w:val="FF0000"/>
              </w:rPr>
              <w:t xml:space="preserve"> </w:t>
            </w:r>
            <w:hyperlink r:id="rId29" w:history="1">
              <w:r w:rsidRPr="00F33266">
                <w:rPr>
                  <w:rStyle w:val="Hyperlink"/>
                  <w:rFonts w:eastAsia="MS Mincho"/>
                  <w:i/>
                </w:rPr>
                <w:t>http://training.nwcg.gov/classes/i100.htm</w:t>
              </w:r>
            </w:hyperlink>
          </w:p>
          <w:p w:rsidR="005904E5" w:rsidRPr="00A64B6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5" w:name="_Toc135793644"/>
          </w:p>
          <w:p w:rsidR="005904E5" w:rsidRPr="00B900D2" w:rsidRDefault="005904E5" w:rsidP="00B900D2">
            <w:pPr>
              <w:jc w:val="center"/>
              <w:rPr>
                <w:rFonts w:eastAsia="MS Mincho"/>
                <w:b/>
                <w:color w:val="0000FF"/>
              </w:rPr>
            </w:pPr>
            <w:r w:rsidRPr="00B900D2">
              <w:rPr>
                <w:rFonts w:eastAsia="MS Mincho"/>
                <w:b/>
                <w:color w:val="0000FF"/>
              </w:rPr>
              <w:t>DOZER OPERATOR (DZOP)</w:t>
            </w:r>
            <w:bookmarkEnd w:id="25"/>
          </w:p>
          <w:p w:rsidR="005904E5" w:rsidRPr="00BB438F" w:rsidRDefault="005904E5" w:rsidP="00B900D2">
            <w:pPr>
              <w:jc w:val="center"/>
              <w:rPr>
                <w:rFonts w:eastAsia="MS Mincho"/>
                <w:b/>
                <w:sz w:val="20"/>
                <w:szCs w:val="20"/>
              </w:rPr>
            </w:pPr>
          </w:p>
        </w:tc>
      </w:tr>
      <w:tr w:rsidR="005904E5">
        <w:trPr>
          <w:cantSplit/>
        </w:trPr>
        <w:tc>
          <w:tcPr>
            <w:tcW w:w="9288" w:type="dxa"/>
          </w:tcPr>
          <w:p w:rsidR="005904E5" w:rsidRPr="00373E9B" w:rsidRDefault="005904E5" w:rsidP="0030589B">
            <w:pPr>
              <w:rPr>
                <w:rFonts w:eastAsia="MS Mincho"/>
                <w:b/>
              </w:rPr>
            </w:pPr>
            <w:r w:rsidRPr="00373E9B">
              <w:rPr>
                <w:rFonts w:ascii="Times" w:eastAsia="MS Mincho" w:hAnsi="Times"/>
                <w:b/>
              </w:rPr>
              <w:t xml:space="preserve">REQUIRED </w:t>
            </w:r>
            <w:r w:rsidRPr="00373E9B">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925BEE">
            <w:pPr>
              <w:ind w:left="677" w:hanging="677"/>
              <w:rPr>
                <w:rFonts w:eastAsia="MS Mincho"/>
              </w:rPr>
            </w:pPr>
            <w:r w:rsidRPr="003F481E">
              <w:rPr>
                <w:rFonts w:ascii="Times New (W1)" w:eastAsia="MS Mincho" w:hAnsi="Times New (W1)"/>
              </w:rPr>
              <w:t>IS-700 National Incident Management System (NIMS), An Introduction</w:t>
            </w:r>
          </w:p>
          <w:p w:rsidR="005904E5" w:rsidRPr="003F481E" w:rsidRDefault="005904E5" w:rsidP="0030589B">
            <w:pPr>
              <w:ind w:left="677" w:hanging="677"/>
              <w:rPr>
                <w:rFonts w:ascii="Times" w:eastAsia="MS Mincho" w:hAnsi="Times"/>
              </w:rPr>
            </w:pPr>
            <w:r w:rsidRPr="003F481E">
              <w:rPr>
                <w:rFonts w:ascii="Times" w:eastAsia="MS Mincho" w:hAnsi="Times"/>
              </w:rPr>
              <w:t>RT-130 An</w:t>
            </w:r>
            <w:r>
              <w:rPr>
                <w:rFonts w:ascii="Times" w:eastAsia="MS Mincho" w:hAnsi="Times"/>
              </w:rPr>
              <w:t>nual Fireline Safety Refresher</w:t>
            </w:r>
          </w:p>
          <w:p w:rsidR="005904E5" w:rsidRDefault="005904E5" w:rsidP="0030589B">
            <w:pPr>
              <w:ind w:left="677" w:hanging="677"/>
              <w:rPr>
                <w:rFonts w:eastAsia="MS Mincho"/>
              </w:rPr>
            </w:pPr>
            <w:r>
              <w:rPr>
                <w:rFonts w:eastAsia="MS Mincho"/>
              </w:rPr>
              <w:t xml:space="preserve">S-130 Basic Firefighter </w:t>
            </w:r>
          </w:p>
          <w:p w:rsidR="005904E5" w:rsidRDefault="005904E5" w:rsidP="0030589B">
            <w:pPr>
              <w:ind w:left="677" w:hanging="677"/>
              <w:rPr>
                <w:rFonts w:eastAsia="MS Mincho"/>
              </w:rPr>
            </w:pPr>
            <w:r>
              <w:rPr>
                <w:rFonts w:eastAsia="MS Mincho"/>
              </w:rPr>
              <w:t>S-190 Basic Fire Behavior</w:t>
            </w:r>
          </w:p>
          <w:p w:rsidR="005904E5" w:rsidRPr="0019614D" w:rsidRDefault="005904E5" w:rsidP="00665441">
            <w:pPr>
              <w:ind w:left="677" w:hanging="677"/>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CERTIFICATION</w:t>
            </w:r>
          </w:p>
          <w:p w:rsidR="005904E5" w:rsidRDefault="005904E5" w:rsidP="0030589B">
            <w:pPr>
              <w:rPr>
                <w:rFonts w:eastAsia="MS Mincho"/>
              </w:rPr>
            </w:pPr>
            <w:r>
              <w:rPr>
                <w:rFonts w:eastAsia="MS Mincho"/>
              </w:rPr>
              <w:t>Dozer Operator Certification</w:t>
            </w:r>
          </w:p>
          <w:p w:rsidR="005904E5" w:rsidRPr="0019614D" w:rsidRDefault="005904E5" w:rsidP="0030589B">
            <w:pPr>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REQUIRED</w:t>
            </w:r>
            <w:r w:rsidRPr="003F481E">
              <w:rPr>
                <w:rFonts w:eastAsia="MS Mincho"/>
                <w:b/>
              </w:rPr>
              <w:t xml:space="preserve"> </w:t>
            </w:r>
            <w:r w:rsidRPr="00373E9B">
              <w:rPr>
                <w:rFonts w:eastAsia="MS Mincho"/>
                <w:b/>
              </w:rPr>
              <w:t>EXPERIENCE</w:t>
            </w:r>
          </w:p>
          <w:p w:rsidR="005904E5" w:rsidRPr="00665441" w:rsidRDefault="005904E5" w:rsidP="0030589B">
            <w:pPr>
              <w:ind w:left="216" w:hanging="216"/>
              <w:rPr>
                <w:rFonts w:eastAsia="MS Mincho"/>
              </w:rPr>
            </w:pPr>
            <w:r w:rsidRPr="00665441">
              <w:rPr>
                <w:rFonts w:eastAsia="MS Mincho"/>
              </w:rPr>
              <w:t>Satisfactory perform</w:t>
            </w:r>
            <w:r>
              <w:rPr>
                <w:rFonts w:eastAsia="MS Mincho"/>
              </w:rPr>
              <w:t>ance as a Dozer Operator (DZOP)</w:t>
            </w:r>
          </w:p>
          <w:p w:rsidR="005904E5" w:rsidRPr="0019614D" w:rsidRDefault="005904E5" w:rsidP="0030589B">
            <w:pPr>
              <w:ind w:left="216" w:hanging="216"/>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Pr="0019614D" w:rsidRDefault="005904E5" w:rsidP="0030589B">
            <w:pPr>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OTHER POSITION ASSIGNMENTS THAT WILL MAINTAIN CURRENCY</w:t>
            </w:r>
          </w:p>
          <w:p w:rsidR="005904E5" w:rsidRDefault="005904E5" w:rsidP="0030589B">
            <w:pPr>
              <w:rPr>
                <w:rFonts w:eastAsia="MS Mincho"/>
              </w:rPr>
            </w:pPr>
            <w:r>
              <w:rPr>
                <w:rFonts w:eastAsia="MS Mincho"/>
              </w:rPr>
              <w:t>Tractor Plow Operator</w:t>
            </w:r>
          </w:p>
          <w:p w:rsidR="005904E5" w:rsidRDefault="005904E5" w:rsidP="0030589B">
            <w:pPr>
              <w:rPr>
                <w:rFonts w:eastAsia="MS Mincho"/>
              </w:rPr>
            </w:pPr>
          </w:p>
        </w:tc>
      </w:tr>
      <w:tr w:rsidR="005904E5">
        <w:tc>
          <w:tcPr>
            <w:tcW w:w="9288" w:type="dxa"/>
          </w:tcPr>
          <w:p w:rsidR="005904E5" w:rsidRPr="00A64B63" w:rsidRDefault="005904E5" w:rsidP="00BA0676">
            <w:pPr>
              <w:rPr>
                <w:rFonts w:eastAsia="MS Mincho"/>
                <w:b/>
              </w:rPr>
            </w:pPr>
            <w:bookmarkStart w:id="26" w:name="_Toc135793645"/>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rPr>
            </w:pPr>
            <w:r w:rsidRPr="0001338F">
              <w:rPr>
                <w:rFonts w:eastAsia="MS Mincho"/>
              </w:rPr>
              <w:t>None</w:t>
            </w:r>
          </w:p>
          <w:p w:rsidR="005904E5" w:rsidRPr="0001338F" w:rsidRDefault="005904E5" w:rsidP="00BA0676">
            <w:pPr>
              <w:rPr>
                <w:rFonts w:eastAsia="MS Mincho"/>
              </w:rPr>
            </w:pPr>
          </w:p>
        </w:tc>
      </w:tr>
      <w:tr w:rsidR="005904E5">
        <w:tc>
          <w:tcPr>
            <w:tcW w:w="9288" w:type="dxa"/>
          </w:tcPr>
          <w:p w:rsidR="005904E5" w:rsidRPr="00316D78" w:rsidRDefault="005904E5" w:rsidP="00185801">
            <w:pPr>
              <w:rPr>
                <w:rFonts w:eastAsia="MS Mincho"/>
                <w:i/>
                <w:color w:val="FF0000"/>
              </w:rPr>
            </w:pPr>
            <w:r w:rsidRPr="00F33266">
              <w:rPr>
                <w:rFonts w:eastAsia="MS Mincho"/>
              </w:rPr>
              <w:t>* Online training at:</w:t>
            </w:r>
            <w:r>
              <w:rPr>
                <w:rFonts w:eastAsia="MS Mincho"/>
                <w:i/>
                <w:color w:val="FF0000"/>
              </w:rPr>
              <w:t xml:space="preserve"> </w:t>
            </w:r>
            <w:hyperlink r:id="rId30" w:history="1">
              <w:r w:rsidRPr="00F33266">
                <w:rPr>
                  <w:rStyle w:val="Hyperlink"/>
                  <w:rFonts w:eastAsia="MS Mincho"/>
                  <w:i/>
                </w:rPr>
                <w:t>http://training.nwcg.gov/classes/i100.htm</w:t>
              </w:r>
            </w:hyperlink>
          </w:p>
          <w:p w:rsidR="005904E5" w:rsidRPr="00A64B6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Default="005904E5"/>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p>
          <w:p w:rsidR="005904E5" w:rsidRPr="00B900D2" w:rsidRDefault="005904E5" w:rsidP="00B900D2">
            <w:pPr>
              <w:jc w:val="center"/>
              <w:rPr>
                <w:rFonts w:eastAsia="MS Mincho"/>
                <w:b/>
                <w:color w:val="0000FF"/>
              </w:rPr>
            </w:pPr>
            <w:r w:rsidRPr="00B900D2">
              <w:rPr>
                <w:rFonts w:eastAsia="MS Mincho"/>
                <w:b/>
                <w:color w:val="0000FF"/>
              </w:rPr>
              <w:t>DOZER OPERATOR INITIAL ATTACK (DZIA)</w:t>
            </w:r>
            <w:bookmarkEnd w:id="26"/>
          </w:p>
          <w:p w:rsidR="005904E5" w:rsidRPr="00B900D2" w:rsidRDefault="005904E5" w:rsidP="00B900D2">
            <w:pPr>
              <w:jc w:val="center"/>
              <w:rPr>
                <w:rFonts w:eastAsia="MS Mincho"/>
                <w:b/>
                <w:color w:val="0000FF"/>
                <w:sz w:val="20"/>
                <w:szCs w:val="20"/>
              </w:rPr>
            </w:pPr>
          </w:p>
        </w:tc>
      </w:tr>
      <w:tr w:rsidR="005904E5">
        <w:trPr>
          <w:cantSplit/>
        </w:trPr>
        <w:tc>
          <w:tcPr>
            <w:tcW w:w="9288" w:type="dxa"/>
          </w:tcPr>
          <w:p w:rsidR="005904E5" w:rsidRPr="003F481E" w:rsidRDefault="005904E5" w:rsidP="0030589B">
            <w:pPr>
              <w:rPr>
                <w:rFonts w:eastAsia="MS Mincho"/>
                <w:b/>
              </w:rPr>
            </w:pPr>
            <w:r w:rsidRPr="003F481E">
              <w:rPr>
                <w:rFonts w:ascii="Times New (W1)" w:eastAsia="MS Mincho" w:hAnsi="Times New (W1)"/>
                <w:b/>
              </w:rPr>
              <w:t xml:space="preserve">REQUIRED </w:t>
            </w:r>
            <w:r w:rsidRPr="003F481E">
              <w:rPr>
                <w:rFonts w:eastAsia="MS Mincho"/>
                <w:b/>
              </w:rPr>
              <w:t>TRAINING</w:t>
            </w:r>
          </w:p>
          <w:p w:rsidR="005904E5" w:rsidRPr="003F481E" w:rsidRDefault="005904E5" w:rsidP="00925BEE">
            <w:pPr>
              <w:ind w:left="677" w:hanging="677"/>
              <w:rPr>
                <w:rFonts w:ascii="Times New (W1)" w:eastAsia="MS Mincho" w:hAnsi="Times New (W1)"/>
              </w:rPr>
            </w:pPr>
            <w:r w:rsidRPr="003F481E">
              <w:rPr>
                <w:rFonts w:ascii="Times New (W1)" w:eastAsia="MS Mincho" w:hAnsi="Times New (W1)"/>
              </w:rPr>
              <w:t>IS-700 National Incident Management System (NIMS), An Introduction</w:t>
            </w:r>
          </w:p>
          <w:p w:rsidR="005904E5" w:rsidRPr="003F481E" w:rsidRDefault="005904E5" w:rsidP="00925BEE">
            <w:pPr>
              <w:ind w:left="677" w:hanging="677"/>
              <w:rPr>
                <w:rFonts w:eastAsia="MS Mincho"/>
              </w:rPr>
            </w:pPr>
            <w:r w:rsidRPr="003F481E">
              <w:rPr>
                <w:rFonts w:ascii="Times New (W1)" w:eastAsia="MS Mincho" w:hAnsi="Times New (W1)"/>
              </w:rPr>
              <w:t>RT-130 Annual Fireline Safety Refresher</w:t>
            </w:r>
          </w:p>
          <w:p w:rsidR="005904E5" w:rsidRPr="003F481E" w:rsidRDefault="005904E5" w:rsidP="0030589B">
            <w:pPr>
              <w:ind w:left="677" w:hanging="677"/>
              <w:rPr>
                <w:rFonts w:eastAsia="MS Mincho"/>
              </w:rPr>
            </w:pPr>
            <w:r w:rsidRPr="003F481E">
              <w:rPr>
                <w:rFonts w:ascii="Times" w:eastAsia="MS Mincho" w:hAnsi="Times"/>
              </w:rPr>
              <w:t xml:space="preserve">S-232 </w:t>
            </w:r>
            <w:r w:rsidRPr="003F481E">
              <w:rPr>
                <w:rFonts w:eastAsia="MS Mincho"/>
              </w:rPr>
              <w:t>Dozer Boss</w:t>
            </w:r>
          </w:p>
          <w:p w:rsidR="005904E5" w:rsidRPr="003F481E" w:rsidRDefault="005904E5" w:rsidP="0030589B">
            <w:pPr>
              <w:ind w:left="677" w:hanging="677"/>
              <w:rPr>
                <w:rFonts w:ascii="Times New (W1)" w:eastAsia="MS Mincho" w:hAnsi="Times New (W1)"/>
              </w:rPr>
            </w:pPr>
            <w:r w:rsidRPr="003F481E">
              <w:rPr>
                <w:rFonts w:ascii="Times New (W1)" w:eastAsia="MS Mincho" w:hAnsi="Times New (W1)"/>
              </w:rPr>
              <w:t>S-290 Intermediate Fire Behavior</w:t>
            </w:r>
          </w:p>
          <w:p w:rsidR="005904E5" w:rsidRPr="003F481E" w:rsidRDefault="005904E5" w:rsidP="0030589B">
            <w:pPr>
              <w:ind w:left="677" w:hanging="677"/>
              <w:rPr>
                <w:rFonts w:ascii="Times New (W1)" w:eastAsia="MS Mincho" w:hAnsi="Times New (W1)"/>
              </w:rPr>
            </w:pPr>
          </w:p>
        </w:tc>
      </w:tr>
      <w:tr w:rsidR="005904E5">
        <w:tc>
          <w:tcPr>
            <w:tcW w:w="9288" w:type="dxa"/>
          </w:tcPr>
          <w:p w:rsidR="005904E5" w:rsidRPr="003F481E" w:rsidRDefault="005904E5" w:rsidP="0030589B">
            <w:pPr>
              <w:rPr>
                <w:rFonts w:eastAsia="MS Mincho"/>
                <w:b/>
              </w:rPr>
            </w:pPr>
            <w:r w:rsidRPr="003F481E">
              <w:rPr>
                <w:rFonts w:eastAsia="MS Mincho"/>
                <w:b/>
              </w:rPr>
              <w:t>CERTIFICATION</w:t>
            </w:r>
          </w:p>
          <w:p w:rsidR="005904E5" w:rsidRPr="003F481E" w:rsidRDefault="005904E5" w:rsidP="0030589B">
            <w:pPr>
              <w:rPr>
                <w:rFonts w:eastAsia="MS Mincho"/>
              </w:rPr>
            </w:pPr>
            <w:r w:rsidRPr="003F481E">
              <w:rPr>
                <w:rFonts w:eastAsia="MS Mincho"/>
              </w:rPr>
              <w:t>Dozer Operator Certification</w:t>
            </w:r>
          </w:p>
          <w:p w:rsidR="005904E5" w:rsidRPr="003F481E" w:rsidRDefault="005904E5" w:rsidP="0030589B">
            <w:pPr>
              <w:rPr>
                <w:rFonts w:eastAsia="MS Mincho"/>
                <w:sz w:val="20"/>
                <w:szCs w:val="20"/>
              </w:rPr>
            </w:pPr>
          </w:p>
        </w:tc>
      </w:tr>
      <w:tr w:rsidR="005904E5">
        <w:tc>
          <w:tcPr>
            <w:tcW w:w="9288" w:type="dxa"/>
          </w:tcPr>
          <w:p w:rsidR="005904E5" w:rsidRPr="005B15B5" w:rsidRDefault="005904E5" w:rsidP="0030589B">
            <w:pPr>
              <w:rPr>
                <w:rFonts w:eastAsia="MS Mincho"/>
                <w:b/>
              </w:rPr>
            </w:pPr>
            <w:r w:rsidRPr="005B15B5">
              <w:rPr>
                <w:rFonts w:ascii="Times New (W1)" w:eastAsia="MS Mincho" w:hAnsi="Times New (W1)"/>
                <w:b/>
              </w:rPr>
              <w:t xml:space="preserve">REQUIRED </w:t>
            </w:r>
            <w:r w:rsidRPr="005B15B5">
              <w:rPr>
                <w:rFonts w:eastAsia="MS Mincho"/>
                <w:b/>
              </w:rPr>
              <w:t>EXPERIENCE</w:t>
            </w:r>
          </w:p>
          <w:p w:rsidR="005904E5" w:rsidRDefault="005904E5" w:rsidP="00132BA4">
            <w:pPr>
              <w:tabs>
                <w:tab w:val="left" w:pos="1836"/>
              </w:tabs>
              <w:rPr>
                <w:rFonts w:eastAsia="MS Mincho"/>
              </w:rPr>
            </w:pPr>
            <w:r w:rsidRPr="00897722">
              <w:rPr>
                <w:rFonts w:eastAsia="MS Mincho"/>
              </w:rPr>
              <w:t>Dozer Operator</w:t>
            </w:r>
            <w:r>
              <w:rPr>
                <w:rFonts w:eastAsia="MS Mincho"/>
              </w:rPr>
              <w:t xml:space="preserve"> (DZOP)</w:t>
            </w:r>
          </w:p>
          <w:p w:rsidR="005904E5" w:rsidRPr="00665441" w:rsidRDefault="005904E5" w:rsidP="009715D7">
            <w:pPr>
              <w:rPr>
                <w:rFonts w:eastAsia="MS Mincho"/>
              </w:rPr>
            </w:pPr>
            <w:r>
              <w:tab/>
            </w:r>
            <w:r w:rsidRPr="00665441">
              <w:rPr>
                <w:rFonts w:eastAsia="MS Mincho"/>
                <w:b/>
                <w:bCs/>
              </w:rPr>
              <w:t>AND</w:t>
            </w:r>
          </w:p>
          <w:p w:rsidR="005904E5" w:rsidRPr="00665441" w:rsidRDefault="005904E5" w:rsidP="0030589B">
            <w:pPr>
              <w:ind w:left="216" w:hanging="216"/>
              <w:rPr>
                <w:rFonts w:eastAsia="MS Mincho"/>
              </w:rPr>
            </w:pPr>
            <w:r w:rsidRPr="00665441">
              <w:rPr>
                <w:rFonts w:eastAsia="MS Mincho"/>
              </w:rPr>
              <w:t>Satisfactory performance as a Dozer Operator Initial Attack (DZIA)</w:t>
            </w:r>
          </w:p>
          <w:p w:rsidR="005904E5" w:rsidRDefault="005904E5" w:rsidP="0030589B">
            <w:pPr>
              <w:rPr>
                <w:rFonts w:eastAsia="MS Mincho"/>
                <w:sz w:val="20"/>
                <w:szCs w:val="20"/>
              </w:rPr>
            </w:pPr>
          </w:p>
        </w:tc>
      </w:tr>
      <w:tr w:rsidR="005904E5">
        <w:tc>
          <w:tcPr>
            <w:tcW w:w="9288" w:type="dxa"/>
          </w:tcPr>
          <w:p w:rsidR="005904E5" w:rsidRPr="005B15B5" w:rsidRDefault="005904E5" w:rsidP="0030589B">
            <w:pPr>
              <w:rPr>
                <w:rFonts w:eastAsia="MS Mincho"/>
                <w:b/>
              </w:rPr>
            </w:pPr>
            <w:r w:rsidRPr="005B15B5">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Default="005904E5" w:rsidP="0030589B">
            <w:pPr>
              <w:rPr>
                <w:rFonts w:eastAsia="MS Mincho"/>
                <w:sz w:val="20"/>
                <w:szCs w:val="20"/>
              </w:rPr>
            </w:pPr>
          </w:p>
        </w:tc>
      </w:tr>
      <w:tr w:rsidR="005904E5">
        <w:tc>
          <w:tcPr>
            <w:tcW w:w="9288" w:type="dxa"/>
          </w:tcPr>
          <w:p w:rsidR="005904E5" w:rsidRPr="005B15B5" w:rsidRDefault="005904E5" w:rsidP="0030589B">
            <w:pPr>
              <w:rPr>
                <w:rFonts w:eastAsia="MS Mincho"/>
                <w:b/>
              </w:rPr>
            </w:pPr>
            <w:r w:rsidRPr="005B15B5">
              <w:rPr>
                <w:rFonts w:eastAsia="MS Mincho"/>
                <w:b/>
              </w:rPr>
              <w:t>OTHER POSITION ASSIGNMENTS THAT WILL MAINTAIN CURRENCY</w:t>
            </w:r>
          </w:p>
          <w:p w:rsidR="005904E5" w:rsidRDefault="005904E5" w:rsidP="0030589B">
            <w:pPr>
              <w:rPr>
                <w:rFonts w:eastAsia="MS Mincho"/>
              </w:rPr>
            </w:pPr>
            <w:r>
              <w:rPr>
                <w:rFonts w:eastAsia="MS Mincho"/>
              </w:rPr>
              <w:t xml:space="preserve">Tractor/Plow </w:t>
            </w:r>
            <w:r w:rsidRPr="00665441">
              <w:rPr>
                <w:rFonts w:eastAsia="MS Mincho"/>
              </w:rPr>
              <w:t>Operator Initial Attack (TPIA)</w:t>
            </w:r>
          </w:p>
          <w:p w:rsidR="005904E5" w:rsidRPr="00973FEF" w:rsidRDefault="005904E5" w:rsidP="0030589B">
            <w:pPr>
              <w:rPr>
                <w:rFonts w:eastAsia="MS Mincho"/>
              </w:rPr>
            </w:pPr>
          </w:p>
        </w:tc>
      </w:tr>
      <w:tr w:rsidR="005904E5">
        <w:tc>
          <w:tcPr>
            <w:tcW w:w="9288" w:type="dxa"/>
          </w:tcPr>
          <w:p w:rsidR="005904E5" w:rsidRPr="00A64B63" w:rsidRDefault="005904E5" w:rsidP="00BA0676">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b/>
              </w:rPr>
            </w:pPr>
            <w:r w:rsidRPr="005B15B5">
              <w:rPr>
                <w:rFonts w:eastAsia="MS Mincho"/>
                <w:b/>
              </w:rPr>
              <w:t>None</w:t>
            </w:r>
          </w:p>
          <w:p w:rsidR="005904E5" w:rsidRPr="005B15B5" w:rsidRDefault="005904E5" w:rsidP="00BA0676">
            <w:pPr>
              <w:rPr>
                <w:rFonts w:eastAsia="MS Mincho"/>
                <w:b/>
              </w:rPr>
            </w:pPr>
          </w:p>
        </w:tc>
      </w:tr>
    </w:tbl>
    <w:p w:rsidR="005904E5" w:rsidRDefault="005904E5" w:rsidP="0030589B">
      <w:pPr>
        <w:rPr>
          <w:rFonts w:eastAsia="MS Mincho"/>
          <w:b/>
          <w:bCs/>
          <w:u w:val="single"/>
        </w:rPr>
      </w:pPr>
    </w:p>
    <w:p w:rsidR="005904E5" w:rsidRPr="003F481E" w:rsidRDefault="005904E5" w:rsidP="00053A7B">
      <w:pPr>
        <w:pStyle w:val="Exhibit"/>
        <w:rPr>
          <w:rFonts w:eastAsia="MS Mincho"/>
          <w:b/>
        </w:rPr>
      </w:pPr>
      <w:r>
        <w:br w:type="page"/>
      </w:r>
    </w:p>
    <w:p w:rsidR="005904E5" w:rsidRPr="00C923AD" w:rsidRDefault="005904E5" w:rsidP="00142C7E">
      <w:pPr>
        <w:jc w:val="center"/>
        <w:rPr>
          <w:rFonts w:eastAsia="MS Mincho"/>
          <w:color w:val="00000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27" w:name="_Toc135793646"/>
          </w:p>
          <w:p w:rsidR="005904E5" w:rsidRPr="00B900D2" w:rsidRDefault="005904E5" w:rsidP="00B900D2">
            <w:pPr>
              <w:jc w:val="center"/>
              <w:rPr>
                <w:rFonts w:eastAsia="MS Mincho"/>
                <w:b/>
                <w:color w:val="0000FF"/>
              </w:rPr>
            </w:pPr>
            <w:r w:rsidRPr="00B900D2">
              <w:rPr>
                <w:rFonts w:eastAsia="MS Mincho"/>
                <w:b/>
                <w:color w:val="0000FF"/>
              </w:rPr>
              <w:t xml:space="preserve">EMERGENCY MEDICAL TECHNICIAN </w:t>
            </w:r>
            <w:bookmarkEnd w:id="27"/>
            <w:r>
              <w:rPr>
                <w:rFonts w:eastAsia="MS Mincho"/>
                <w:b/>
                <w:color w:val="0000FF"/>
              </w:rPr>
              <w:t xml:space="preserve"> BASIC (EMTB)</w:t>
            </w:r>
          </w:p>
          <w:p w:rsidR="005904E5" w:rsidRDefault="005904E5" w:rsidP="0030589B">
            <w:pPr>
              <w:jc w:val="center"/>
              <w:rPr>
                <w:rFonts w:eastAsia="MS Mincho"/>
                <w:sz w:val="20"/>
                <w:szCs w:val="20"/>
              </w:rPr>
            </w:pPr>
          </w:p>
        </w:tc>
      </w:tr>
      <w:tr w:rsidR="005904E5">
        <w:tc>
          <w:tcPr>
            <w:tcW w:w="9288" w:type="dxa"/>
          </w:tcPr>
          <w:p w:rsidR="005904E5" w:rsidRDefault="005904E5" w:rsidP="0030589B">
            <w:pPr>
              <w:rPr>
                <w:rFonts w:eastAsia="MS Mincho"/>
                <w:b/>
              </w:rPr>
            </w:pPr>
            <w:r w:rsidRPr="003F481E">
              <w:rPr>
                <w:rFonts w:ascii="Times New (W1)" w:eastAsia="MS Mincho" w:hAnsi="Times New (W1)"/>
                <w:b/>
              </w:rPr>
              <w:t xml:space="preserve">REQUIRED </w:t>
            </w:r>
            <w:r w:rsidRPr="003F481E">
              <w:rPr>
                <w:rFonts w:eastAsia="MS Mincho"/>
                <w:b/>
              </w:rPr>
              <w:t>TRAINING</w:t>
            </w:r>
          </w:p>
          <w:p w:rsidR="005904E5" w:rsidRDefault="005904E5" w:rsidP="000D6180">
            <w:pPr>
              <w:ind w:left="677" w:hanging="677"/>
              <w:rPr>
                <w:rFonts w:ascii="Times New (W1)" w:eastAsia="MS Mincho" w:hAnsi="Times New (W1)"/>
              </w:rPr>
            </w:pPr>
            <w:r w:rsidRPr="003F481E">
              <w:rPr>
                <w:rFonts w:ascii="Times New (W1)" w:eastAsia="MS Mincho" w:hAnsi="Times New (W1)"/>
              </w:rPr>
              <w:t>IS-700 National Incident Management System (NIMS), An Introduction</w:t>
            </w:r>
          </w:p>
          <w:p w:rsidR="005904E5" w:rsidRDefault="005904E5" w:rsidP="000D6180">
            <w:pPr>
              <w:ind w:left="677" w:hanging="677"/>
              <w:rPr>
                <w:rFonts w:eastAsia="MS Mincho"/>
              </w:rPr>
            </w:pPr>
            <w:r>
              <w:rPr>
                <w:rFonts w:eastAsia="MS Mincho"/>
              </w:rPr>
              <w:t>S-130 Basic Firefighter</w:t>
            </w:r>
          </w:p>
          <w:p w:rsidR="005904E5" w:rsidRPr="003F481E" w:rsidRDefault="005904E5" w:rsidP="000D6180">
            <w:pPr>
              <w:ind w:left="677" w:hanging="677"/>
              <w:rPr>
                <w:rFonts w:eastAsia="MS Mincho"/>
              </w:rPr>
            </w:pPr>
            <w:r>
              <w:rPr>
                <w:rFonts w:eastAsia="MS Mincho"/>
              </w:rPr>
              <w:t>S-190 Introduction to Wildland Fire Behavior</w:t>
            </w:r>
          </w:p>
          <w:p w:rsidR="005904E5" w:rsidRDefault="005904E5" w:rsidP="00795AA7">
            <w:pPr>
              <w:ind w:left="936" w:hanging="936"/>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CERTIFICATION</w:t>
            </w:r>
          </w:p>
          <w:p w:rsidR="005904E5" w:rsidRDefault="005904E5" w:rsidP="0030589B">
            <w:pPr>
              <w:ind w:left="216" w:hanging="180"/>
              <w:rPr>
                <w:rFonts w:eastAsia="MS Mincho"/>
              </w:rPr>
            </w:pPr>
            <w:r w:rsidRPr="00E07884">
              <w:rPr>
                <w:rFonts w:eastAsia="MS Mincho"/>
              </w:rPr>
              <w:t xml:space="preserve">Current State </w:t>
            </w:r>
            <w:r>
              <w:rPr>
                <w:rFonts w:eastAsia="MS Mincho"/>
              </w:rPr>
              <w:t xml:space="preserve">(of origin) </w:t>
            </w:r>
            <w:r w:rsidRPr="00E07884">
              <w:rPr>
                <w:rFonts w:eastAsia="MS Mincho"/>
              </w:rPr>
              <w:t xml:space="preserve">certification as an </w:t>
            </w:r>
            <w:r>
              <w:rPr>
                <w:rFonts w:eastAsia="MS Mincho"/>
              </w:rPr>
              <w:t>Emergency Medical Technician.  May also require local certification in some jurisdictions.</w:t>
            </w:r>
          </w:p>
          <w:p w:rsidR="005904E5" w:rsidRPr="00A07466" w:rsidRDefault="005904E5" w:rsidP="0030589B">
            <w:pPr>
              <w:ind w:left="216" w:hanging="216"/>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REQUIRED EXPERIENCE</w:t>
            </w:r>
          </w:p>
          <w:p w:rsidR="005904E5" w:rsidRDefault="005904E5" w:rsidP="00132BA4">
            <w:pPr>
              <w:rPr>
                <w:rFonts w:eastAsia="MS Mincho"/>
              </w:rPr>
            </w:pPr>
            <w:r>
              <w:rPr>
                <w:rFonts w:eastAsia="MS Mincho"/>
              </w:rPr>
              <w:t xml:space="preserve">Knowledge and skills of the First Responder (uses a limited amount of equipment to perform initial assessment and intervention and is trained to assist other </w:t>
            </w:r>
            <w:smartTag w:uri="urn:schemas-microsoft-com:office:smarttags" w:element="place">
              <w:r>
                <w:rPr>
                  <w:rFonts w:eastAsia="MS Mincho"/>
                </w:rPr>
                <w:t>EMS</w:t>
              </w:r>
            </w:smartTag>
            <w:r>
              <w:rPr>
                <w:rFonts w:eastAsia="MS Mincho"/>
              </w:rPr>
              <w:t xml:space="preserve"> providers) but is also qualified to function as minimum staff for an ambulance</w:t>
            </w:r>
          </w:p>
          <w:p w:rsidR="005904E5" w:rsidRPr="00A07466" w:rsidRDefault="005904E5" w:rsidP="0030589B">
            <w:pPr>
              <w:ind w:left="216" w:hanging="216"/>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PHYSICAL FITNESS</w:t>
            </w:r>
            <w:r>
              <w:rPr>
                <w:rFonts w:eastAsia="MS Mincho"/>
                <w:b/>
              </w:rPr>
              <w:t xml:space="preserve"> LEVEL</w:t>
            </w:r>
          </w:p>
          <w:p w:rsidR="005904E5" w:rsidRPr="00051EA9" w:rsidRDefault="005904E5" w:rsidP="0030589B">
            <w:pPr>
              <w:rPr>
                <w:rFonts w:eastAsia="MS Mincho"/>
                <w:color w:val="000000"/>
              </w:rPr>
            </w:pPr>
            <w:r>
              <w:rPr>
                <w:rFonts w:eastAsia="MS Mincho"/>
              </w:rPr>
              <w:t>None required</w:t>
            </w:r>
          </w:p>
          <w:p w:rsidR="005904E5" w:rsidRPr="00A07466" w:rsidRDefault="005904E5" w:rsidP="0030589B">
            <w:pPr>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OTHER POSITION ASSIGNMENTS THAT WILL MAINTAIN CURRENCY</w:t>
            </w:r>
          </w:p>
          <w:p w:rsidR="005904E5" w:rsidRDefault="005904E5" w:rsidP="0030589B">
            <w:pPr>
              <w:rPr>
                <w:rFonts w:eastAsia="MS Mincho"/>
              </w:rPr>
            </w:pPr>
            <w:r>
              <w:rPr>
                <w:rFonts w:eastAsia="MS Mincho"/>
              </w:rPr>
              <w:t>Advanced EMT (EMTA)</w:t>
            </w:r>
          </w:p>
          <w:p w:rsidR="005904E5" w:rsidRDefault="005904E5" w:rsidP="0030589B">
            <w:pPr>
              <w:rPr>
                <w:rFonts w:eastAsia="MS Mincho"/>
              </w:rPr>
            </w:pPr>
            <w:r>
              <w:rPr>
                <w:rFonts w:eastAsia="MS Mincho"/>
              </w:rPr>
              <w:t>Paramedic. (EMTP)</w:t>
            </w:r>
          </w:p>
          <w:p w:rsidR="005904E5" w:rsidRPr="00BA0676" w:rsidRDefault="005904E5" w:rsidP="0030589B">
            <w:pPr>
              <w:rPr>
                <w:rFonts w:eastAsia="MS Mincho"/>
              </w:rPr>
            </w:pPr>
          </w:p>
        </w:tc>
      </w:tr>
      <w:tr w:rsidR="005904E5">
        <w:tc>
          <w:tcPr>
            <w:tcW w:w="9288" w:type="dxa"/>
          </w:tcPr>
          <w:p w:rsidR="005904E5" w:rsidRPr="00A64B63" w:rsidRDefault="005904E5" w:rsidP="00BA0676">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rPr>
            </w:pPr>
            <w:r>
              <w:rPr>
                <w:rFonts w:eastAsia="MS Mincho"/>
              </w:rPr>
              <w:t>Basic Trauma Life Support</w:t>
            </w:r>
          </w:p>
          <w:p w:rsidR="005904E5" w:rsidRDefault="005904E5" w:rsidP="00BA0676">
            <w:pPr>
              <w:rPr>
                <w:rFonts w:eastAsia="MS Mincho"/>
              </w:rPr>
            </w:pPr>
            <w:r>
              <w:rPr>
                <w:rFonts w:eastAsia="MS Mincho"/>
              </w:rPr>
              <w:t>Incident Medical Specialist Training</w:t>
            </w:r>
          </w:p>
          <w:p w:rsidR="005904E5" w:rsidRDefault="005904E5" w:rsidP="00BA0676">
            <w:pPr>
              <w:rPr>
                <w:rFonts w:eastAsia="MS Mincho"/>
              </w:rPr>
            </w:pPr>
            <w:r>
              <w:rPr>
                <w:rFonts w:eastAsia="MS Mincho"/>
              </w:rPr>
              <w:t>Cardiopulmonary Resuscitation (CPR) for the Professional Rescuer</w:t>
            </w:r>
          </w:p>
          <w:p w:rsidR="005904E5" w:rsidRPr="00BA0676" w:rsidRDefault="005904E5" w:rsidP="00BA0676">
            <w:pPr>
              <w:rPr>
                <w:rFonts w:eastAsia="MS Mincho"/>
              </w:rPr>
            </w:pPr>
          </w:p>
        </w:tc>
      </w:tr>
    </w:tbl>
    <w:p w:rsidR="005904E5" w:rsidRDefault="005904E5" w:rsidP="007E5663">
      <w:pPr>
        <w:pStyle w:val="Exhibit"/>
        <w:jc w:val="left"/>
      </w:pPr>
    </w:p>
    <w:p w:rsidR="005904E5" w:rsidRPr="003F481E" w:rsidRDefault="005904E5" w:rsidP="00053A7B">
      <w:pPr>
        <w:pStyle w:val="Exhibit"/>
        <w:rPr>
          <w:rFonts w:eastAsia="MS Mincho"/>
          <w:b/>
        </w:rPr>
      </w:pPr>
      <w:r>
        <w:br w:type="page"/>
      </w:r>
    </w:p>
    <w:p w:rsidR="005904E5" w:rsidRPr="00051EA9"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8" w:name="_Toc135793647"/>
          </w:p>
          <w:p w:rsidR="005904E5" w:rsidRPr="00B900D2" w:rsidRDefault="005904E5" w:rsidP="00B900D2">
            <w:pPr>
              <w:jc w:val="center"/>
              <w:rPr>
                <w:rFonts w:eastAsia="MS Mincho"/>
                <w:b/>
                <w:color w:val="0000FF"/>
              </w:rPr>
            </w:pPr>
            <w:r w:rsidRPr="00B900D2">
              <w:rPr>
                <w:rFonts w:eastAsia="MS Mincho"/>
                <w:b/>
                <w:color w:val="0000FF"/>
              </w:rPr>
              <w:t xml:space="preserve">EMERGENCY MEDICAL TECHNICIAN </w:t>
            </w:r>
            <w:bookmarkEnd w:id="28"/>
            <w:r>
              <w:rPr>
                <w:rFonts w:eastAsia="MS Mincho"/>
                <w:b/>
                <w:color w:val="0000FF"/>
              </w:rPr>
              <w:t xml:space="preserve"> INTERMEDIATE (EMTI)</w:t>
            </w:r>
          </w:p>
          <w:p w:rsidR="005904E5" w:rsidRPr="00BB438F" w:rsidRDefault="005904E5" w:rsidP="00B900D2">
            <w:pPr>
              <w:jc w:val="center"/>
              <w:rPr>
                <w:rFonts w:eastAsia="MS Mincho"/>
                <w:b/>
                <w:sz w:val="20"/>
                <w:szCs w:val="20"/>
              </w:rPr>
            </w:pPr>
          </w:p>
        </w:tc>
      </w:tr>
      <w:tr w:rsidR="005904E5">
        <w:tc>
          <w:tcPr>
            <w:tcW w:w="9288" w:type="dxa"/>
          </w:tcPr>
          <w:p w:rsidR="005904E5" w:rsidRPr="003F481E" w:rsidRDefault="005904E5" w:rsidP="0030589B">
            <w:pPr>
              <w:rPr>
                <w:rFonts w:eastAsia="MS Mincho"/>
                <w:b/>
              </w:rPr>
            </w:pPr>
            <w:r w:rsidRPr="003F481E">
              <w:rPr>
                <w:rFonts w:ascii="Times New (W1)" w:eastAsia="MS Mincho" w:hAnsi="Times New (W1)"/>
                <w:b/>
              </w:rPr>
              <w:t xml:space="preserve">REQUIRED </w:t>
            </w:r>
            <w:r w:rsidRPr="003F481E">
              <w:rPr>
                <w:rFonts w:eastAsia="MS Mincho"/>
                <w:b/>
              </w:rPr>
              <w:t>TRAINING</w:t>
            </w:r>
          </w:p>
          <w:p w:rsidR="005904E5" w:rsidRPr="003F481E" w:rsidRDefault="005904E5" w:rsidP="000A3CAA">
            <w:pPr>
              <w:ind w:left="677" w:hanging="677"/>
              <w:rPr>
                <w:rFonts w:eastAsia="MS Mincho"/>
              </w:rPr>
            </w:pPr>
            <w:r w:rsidRPr="003F481E">
              <w:rPr>
                <w:rFonts w:ascii="Times New (W1)" w:eastAsia="MS Mincho" w:hAnsi="Times New (W1)"/>
              </w:rPr>
              <w:t>IS-700 National Incident Management System (NIMS), An Introduction</w:t>
            </w:r>
          </w:p>
          <w:p w:rsidR="005904E5" w:rsidRPr="00A07466" w:rsidRDefault="005904E5" w:rsidP="003B7DA5">
            <w:pPr>
              <w:ind w:left="216" w:hanging="180"/>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CERTIFICATION</w:t>
            </w:r>
          </w:p>
          <w:p w:rsidR="005904E5" w:rsidRPr="00A32D4E" w:rsidRDefault="005904E5" w:rsidP="00C21469">
            <w:pPr>
              <w:rPr>
                <w:rFonts w:eastAsia="MS Mincho"/>
              </w:rPr>
            </w:pPr>
            <w:r w:rsidRPr="00F33774">
              <w:rPr>
                <w:rFonts w:eastAsia="MS Mincho"/>
              </w:rPr>
              <w:t>Current State (of origin) certification as an EMT</w:t>
            </w:r>
            <w:r>
              <w:rPr>
                <w:rFonts w:eastAsia="MS Mincho"/>
              </w:rPr>
              <w:t>I</w:t>
            </w:r>
            <w:r w:rsidRPr="00F33774">
              <w:rPr>
                <w:rFonts w:eastAsia="MS Mincho"/>
              </w:rPr>
              <w:t>.  May also require local certification in some jurisdictions.</w:t>
            </w:r>
          </w:p>
          <w:p w:rsidR="005904E5" w:rsidRPr="00A07466" w:rsidRDefault="005904E5" w:rsidP="0030589B">
            <w:pPr>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REQUIRED EXPERIENCE</w:t>
            </w:r>
          </w:p>
          <w:p w:rsidR="005904E5" w:rsidRPr="00C95601" w:rsidRDefault="005904E5" w:rsidP="00655228">
            <w:pPr>
              <w:rPr>
                <w:rFonts w:eastAsia="MS Mincho"/>
              </w:rPr>
            </w:pPr>
            <w:r w:rsidRPr="00C95601">
              <w:rPr>
                <w:rFonts w:eastAsia="MS Mincho"/>
              </w:rPr>
              <w:t>Knowledge and skills of the preceding levels; in addition can perform essential advanced techniques and administer a limited number of medications</w:t>
            </w:r>
          </w:p>
          <w:p w:rsidR="005904E5" w:rsidRPr="00A07466" w:rsidRDefault="005904E5" w:rsidP="0030589B">
            <w:pPr>
              <w:ind w:left="216" w:hanging="216"/>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PHYSICAL FITNESS</w:t>
            </w:r>
            <w:r>
              <w:rPr>
                <w:rFonts w:eastAsia="MS Mincho"/>
                <w:b/>
              </w:rPr>
              <w:t xml:space="preserve"> LEVEL</w:t>
            </w:r>
          </w:p>
          <w:p w:rsidR="005904E5" w:rsidRPr="00C95601" w:rsidRDefault="005904E5" w:rsidP="0030589B">
            <w:pPr>
              <w:rPr>
                <w:rFonts w:eastAsia="MS Mincho"/>
              </w:rPr>
            </w:pPr>
            <w:r>
              <w:rPr>
                <w:rFonts w:eastAsia="MS Mincho"/>
              </w:rPr>
              <w:t>None Required</w:t>
            </w:r>
          </w:p>
          <w:p w:rsidR="005904E5" w:rsidRPr="00A07466" w:rsidRDefault="005904E5" w:rsidP="0030589B">
            <w:pPr>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OTHER POSITION ASSIGNMENTS THAT WILL MAINTAIN CURRENCY</w:t>
            </w:r>
          </w:p>
          <w:p w:rsidR="005904E5" w:rsidRDefault="005904E5" w:rsidP="0030589B">
            <w:pPr>
              <w:rPr>
                <w:rFonts w:eastAsia="MS Mincho"/>
              </w:rPr>
            </w:pPr>
            <w:r>
              <w:rPr>
                <w:rFonts w:eastAsia="MS Mincho"/>
              </w:rPr>
              <w:t>Paramedic (EMTP)</w:t>
            </w:r>
          </w:p>
          <w:p w:rsidR="005904E5" w:rsidRDefault="005904E5" w:rsidP="0030589B">
            <w:pPr>
              <w:rPr>
                <w:rFonts w:eastAsia="MS Mincho"/>
              </w:rPr>
            </w:pPr>
          </w:p>
        </w:tc>
      </w:tr>
      <w:tr w:rsidR="005904E5">
        <w:tc>
          <w:tcPr>
            <w:tcW w:w="9288" w:type="dxa"/>
          </w:tcPr>
          <w:p w:rsidR="005904E5" w:rsidRPr="00A64B63" w:rsidRDefault="005904E5" w:rsidP="000C3842">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0C3842">
            <w:pPr>
              <w:rPr>
                <w:rFonts w:eastAsia="MS Mincho"/>
              </w:rPr>
            </w:pPr>
            <w:r>
              <w:rPr>
                <w:rFonts w:eastAsia="MS Mincho"/>
              </w:rPr>
              <w:t>Basic Trauma Life Support (BTLS)</w:t>
            </w:r>
          </w:p>
          <w:p w:rsidR="005904E5" w:rsidRDefault="005904E5" w:rsidP="000C3842">
            <w:pPr>
              <w:rPr>
                <w:rFonts w:eastAsia="MS Mincho"/>
              </w:rPr>
            </w:pPr>
            <w:r>
              <w:rPr>
                <w:rFonts w:eastAsia="MS Mincho"/>
              </w:rPr>
              <w:t>Advanced Trauma Life Support (ATLS)</w:t>
            </w:r>
          </w:p>
          <w:p w:rsidR="005904E5" w:rsidRDefault="005904E5" w:rsidP="000C3842">
            <w:pPr>
              <w:rPr>
                <w:rFonts w:eastAsia="MS Mincho"/>
              </w:rPr>
            </w:pPr>
            <w:r>
              <w:rPr>
                <w:rFonts w:eastAsia="MS Mincho"/>
              </w:rPr>
              <w:t>Cardiopulmonary Resuscitation (CPR) for the Professional Rescuer</w:t>
            </w:r>
          </w:p>
          <w:p w:rsidR="005904E5" w:rsidRPr="00FA53D5" w:rsidRDefault="005904E5" w:rsidP="000C3842">
            <w:pPr>
              <w:rPr>
                <w:rFonts w:eastAsia="MS Mincho"/>
              </w:rPr>
            </w:pPr>
          </w:p>
        </w:tc>
      </w:tr>
    </w:tbl>
    <w:p w:rsidR="005904E5" w:rsidRPr="003F481E" w:rsidRDefault="005904E5" w:rsidP="00053A7B">
      <w:pPr>
        <w:pStyle w:val="Exhibit"/>
        <w:rPr>
          <w:rFonts w:eastAsia="MS Mincho"/>
          <w:b/>
        </w:rPr>
      </w:pPr>
      <w:r>
        <w:rPr>
          <w:bCs/>
          <w:iCs/>
        </w:rPr>
        <w:br w:type="page"/>
      </w:r>
    </w:p>
    <w:p w:rsidR="005904E5" w:rsidRPr="007B6198"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29" w:name="_Toc135793648"/>
          </w:p>
          <w:p w:rsidR="005904E5" w:rsidRPr="00DE1E31" w:rsidRDefault="005904E5" w:rsidP="00DE1E31">
            <w:pPr>
              <w:jc w:val="center"/>
              <w:rPr>
                <w:rFonts w:eastAsia="MS Mincho"/>
                <w:b/>
                <w:color w:val="0000FF"/>
              </w:rPr>
            </w:pPr>
            <w:r w:rsidRPr="00DE1E31">
              <w:rPr>
                <w:rFonts w:eastAsia="MS Mincho"/>
                <w:b/>
                <w:color w:val="0000FF"/>
              </w:rPr>
              <w:t>PARAMEDIC (EMTP)</w:t>
            </w:r>
            <w:bookmarkEnd w:id="29"/>
          </w:p>
          <w:p w:rsidR="005904E5" w:rsidRPr="00DE1E31" w:rsidRDefault="005904E5" w:rsidP="00DE1E31">
            <w:pPr>
              <w:jc w:val="center"/>
              <w:rPr>
                <w:rFonts w:eastAsia="MS Mincho"/>
                <w:b/>
                <w:color w:val="0000FF"/>
                <w:sz w:val="20"/>
                <w:szCs w:val="20"/>
              </w:rPr>
            </w:pPr>
          </w:p>
        </w:tc>
      </w:tr>
      <w:tr w:rsidR="005904E5">
        <w:tc>
          <w:tcPr>
            <w:tcW w:w="9288" w:type="dxa"/>
          </w:tcPr>
          <w:p w:rsidR="005904E5" w:rsidRPr="003F481E" w:rsidRDefault="005904E5" w:rsidP="0030589B">
            <w:pPr>
              <w:rPr>
                <w:rFonts w:eastAsia="MS Mincho"/>
                <w:b/>
              </w:rPr>
            </w:pPr>
            <w:r w:rsidRPr="003F481E">
              <w:rPr>
                <w:rFonts w:ascii="Times" w:eastAsia="MS Mincho" w:hAnsi="Times"/>
                <w:b/>
              </w:rPr>
              <w:t xml:space="preserve">REQUIRED </w:t>
            </w:r>
            <w:r w:rsidRPr="003F481E">
              <w:rPr>
                <w:rFonts w:eastAsia="MS Mincho"/>
                <w:b/>
              </w:rPr>
              <w:t>TRAINING</w:t>
            </w:r>
          </w:p>
          <w:p w:rsidR="005904E5" w:rsidRPr="003F481E" w:rsidRDefault="005904E5" w:rsidP="00503823">
            <w:pPr>
              <w:ind w:left="677" w:hanging="677"/>
              <w:rPr>
                <w:rFonts w:eastAsia="MS Mincho"/>
              </w:rPr>
            </w:pPr>
            <w:r w:rsidRPr="003F481E">
              <w:rPr>
                <w:rFonts w:ascii="Times New (W1)" w:eastAsia="MS Mincho" w:hAnsi="Times New (W1)"/>
              </w:rPr>
              <w:t>IS-700 National Incident Management System (NIMS), An Introduction</w:t>
            </w:r>
          </w:p>
          <w:p w:rsidR="005904E5" w:rsidRPr="00A07466" w:rsidRDefault="005904E5" w:rsidP="00503823">
            <w:pPr>
              <w:ind w:left="216" w:hanging="180"/>
              <w:rPr>
                <w:rFonts w:eastAsia="MS Mincho"/>
              </w:rPr>
            </w:pPr>
          </w:p>
        </w:tc>
      </w:tr>
      <w:tr w:rsidR="005904E5">
        <w:tc>
          <w:tcPr>
            <w:tcW w:w="9288" w:type="dxa"/>
          </w:tcPr>
          <w:p w:rsidR="005904E5" w:rsidRPr="00376D4F" w:rsidRDefault="005904E5" w:rsidP="00E058BE">
            <w:pPr>
              <w:rPr>
                <w:rFonts w:eastAsia="MS Mincho"/>
                <w:b/>
              </w:rPr>
            </w:pPr>
            <w:r>
              <w:rPr>
                <w:rFonts w:eastAsia="MS Mincho"/>
                <w:b/>
              </w:rPr>
              <w:t xml:space="preserve">REQUIRED </w:t>
            </w:r>
            <w:r w:rsidRPr="00376D4F">
              <w:rPr>
                <w:rFonts w:eastAsia="MS Mincho"/>
                <w:b/>
              </w:rPr>
              <w:t>LICENSE</w:t>
            </w:r>
          </w:p>
          <w:p w:rsidR="005904E5" w:rsidRPr="00D04A17" w:rsidRDefault="005904E5" w:rsidP="00C21469">
            <w:pPr>
              <w:rPr>
                <w:rFonts w:eastAsia="MS Mincho"/>
              </w:rPr>
            </w:pPr>
            <w:r w:rsidRPr="00D04A17">
              <w:rPr>
                <w:rFonts w:eastAsia="MS Mincho"/>
              </w:rPr>
              <w:t>Current State (of origin) certification as a Paramedic.  May also require local certification in some jurisdictions.</w:t>
            </w:r>
          </w:p>
          <w:p w:rsidR="005904E5" w:rsidRPr="00A07466" w:rsidRDefault="005904E5" w:rsidP="00E058BE">
            <w:pPr>
              <w:rPr>
                <w:rFonts w:eastAsia="MS Mincho"/>
              </w:rPr>
            </w:pPr>
          </w:p>
        </w:tc>
      </w:tr>
      <w:tr w:rsidR="005904E5">
        <w:tc>
          <w:tcPr>
            <w:tcW w:w="9288" w:type="dxa"/>
          </w:tcPr>
          <w:p w:rsidR="005904E5" w:rsidRPr="00376D4F" w:rsidRDefault="005904E5" w:rsidP="0030589B">
            <w:pPr>
              <w:rPr>
                <w:rFonts w:eastAsia="MS Mincho"/>
                <w:b/>
              </w:rPr>
            </w:pPr>
            <w:r w:rsidRPr="00376D4F">
              <w:rPr>
                <w:rFonts w:eastAsia="MS Mincho"/>
                <w:b/>
              </w:rPr>
              <w:t>REQUIRED EXPERIENCE</w:t>
            </w:r>
          </w:p>
          <w:p w:rsidR="005904E5" w:rsidRDefault="005904E5" w:rsidP="002C3807">
            <w:pPr>
              <w:ind w:left="216" w:hanging="180"/>
              <w:rPr>
                <w:rFonts w:eastAsia="MS Mincho"/>
              </w:rPr>
            </w:pPr>
            <w:r w:rsidRPr="00503823">
              <w:rPr>
                <w:rFonts w:eastAsia="MS Mincho"/>
              </w:rPr>
              <w:t>None</w:t>
            </w:r>
          </w:p>
          <w:p w:rsidR="005904E5" w:rsidRPr="00503823" w:rsidRDefault="005904E5" w:rsidP="002C3807">
            <w:pPr>
              <w:ind w:left="216" w:hanging="180"/>
              <w:rPr>
                <w:rFonts w:eastAsia="MS Mincho"/>
              </w:rPr>
            </w:pPr>
          </w:p>
        </w:tc>
      </w:tr>
      <w:tr w:rsidR="005904E5">
        <w:tc>
          <w:tcPr>
            <w:tcW w:w="9288" w:type="dxa"/>
          </w:tcPr>
          <w:p w:rsidR="005904E5" w:rsidRPr="00376D4F" w:rsidRDefault="005904E5" w:rsidP="0030589B">
            <w:pPr>
              <w:rPr>
                <w:rFonts w:eastAsia="MS Mincho"/>
                <w:b/>
              </w:rPr>
            </w:pPr>
            <w:r w:rsidRPr="00376D4F">
              <w:rPr>
                <w:rFonts w:eastAsia="MS Mincho"/>
                <w:b/>
              </w:rPr>
              <w:t>PHYSICAL FITNESS</w:t>
            </w:r>
            <w:r>
              <w:rPr>
                <w:rFonts w:eastAsia="MS Mincho"/>
                <w:b/>
              </w:rPr>
              <w:t xml:space="preserve"> LEVEL</w:t>
            </w:r>
          </w:p>
          <w:p w:rsidR="005904E5" w:rsidRPr="006114D6" w:rsidRDefault="005904E5" w:rsidP="0030589B">
            <w:pPr>
              <w:rPr>
                <w:rFonts w:eastAsia="MS Mincho"/>
              </w:rPr>
            </w:pPr>
            <w:r>
              <w:rPr>
                <w:rFonts w:eastAsia="MS Mincho"/>
              </w:rPr>
              <w:t>None required</w:t>
            </w:r>
          </w:p>
          <w:p w:rsidR="005904E5" w:rsidRPr="00A07466" w:rsidRDefault="005904E5" w:rsidP="0030589B">
            <w:pPr>
              <w:rPr>
                <w:rFonts w:eastAsia="MS Mincho"/>
              </w:rPr>
            </w:pPr>
          </w:p>
        </w:tc>
      </w:tr>
      <w:tr w:rsidR="005904E5">
        <w:tc>
          <w:tcPr>
            <w:tcW w:w="9288" w:type="dxa"/>
          </w:tcPr>
          <w:p w:rsidR="005904E5" w:rsidRPr="00376D4F" w:rsidRDefault="005904E5" w:rsidP="0030589B">
            <w:pPr>
              <w:rPr>
                <w:rFonts w:eastAsia="MS Mincho"/>
                <w:b/>
              </w:rPr>
            </w:pPr>
            <w:r w:rsidRPr="00376D4F">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A64B63" w:rsidRDefault="005904E5" w:rsidP="000C3842">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C21469">
            <w:pPr>
              <w:rPr>
                <w:rFonts w:eastAsia="MS Mincho"/>
              </w:rPr>
            </w:pPr>
            <w:r>
              <w:rPr>
                <w:rFonts w:eastAsia="MS Mincho"/>
              </w:rPr>
              <w:t>Basic Trauma Life Support (BTLS)</w:t>
            </w:r>
          </w:p>
          <w:p w:rsidR="005904E5" w:rsidRDefault="005904E5" w:rsidP="00C21469">
            <w:pPr>
              <w:rPr>
                <w:rFonts w:eastAsia="MS Mincho"/>
              </w:rPr>
            </w:pPr>
            <w:r>
              <w:rPr>
                <w:rFonts w:eastAsia="MS Mincho"/>
              </w:rPr>
              <w:t>Advanced Trauma Life Support (ATLS)</w:t>
            </w:r>
          </w:p>
          <w:p w:rsidR="005904E5" w:rsidRDefault="005904E5" w:rsidP="00C21469">
            <w:pPr>
              <w:rPr>
                <w:rFonts w:eastAsia="MS Mincho"/>
              </w:rPr>
            </w:pPr>
            <w:r>
              <w:rPr>
                <w:rFonts w:eastAsia="MS Mincho"/>
              </w:rPr>
              <w:t>Cardiopulmonary Resuscitation (CPR) for the Professional Rescuer</w:t>
            </w:r>
          </w:p>
          <w:p w:rsidR="005904E5" w:rsidRPr="00FA53D5" w:rsidRDefault="005904E5" w:rsidP="000C3842">
            <w:pPr>
              <w:rPr>
                <w:rFonts w:eastAsia="MS Mincho"/>
              </w:rPr>
            </w:pPr>
          </w:p>
        </w:tc>
      </w:tr>
    </w:tbl>
    <w:p w:rsidR="005904E5" w:rsidRPr="003F481E" w:rsidRDefault="005904E5" w:rsidP="00053A7B">
      <w:pPr>
        <w:pStyle w:val="Exhibit"/>
        <w:rPr>
          <w:rFonts w:eastAsia="MS Mincho"/>
          <w:b/>
        </w:rPr>
      </w:pPr>
      <w:r>
        <w:br w:type="page"/>
      </w:r>
    </w:p>
    <w:p w:rsidR="005904E5" w:rsidRPr="006114D6" w:rsidRDefault="005904E5" w:rsidP="003F481E">
      <w:pPr>
        <w:rPr>
          <w:rFonts w:eastAsia="MS Mincho"/>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0" w:name="_Toc135793649"/>
          </w:p>
          <w:p w:rsidR="005904E5" w:rsidRPr="00DE1E31" w:rsidRDefault="005904E5" w:rsidP="00DE1E31">
            <w:pPr>
              <w:jc w:val="center"/>
              <w:rPr>
                <w:rFonts w:eastAsia="MS Mincho"/>
                <w:b/>
                <w:color w:val="0000FF"/>
              </w:rPr>
            </w:pPr>
            <w:r w:rsidRPr="00DE1E31">
              <w:rPr>
                <w:rFonts w:eastAsia="MS Mincho"/>
                <w:b/>
                <w:color w:val="0000FF"/>
              </w:rPr>
              <w:t>ENGINE OPERATOR (ENOP)</w:t>
            </w:r>
            <w:bookmarkEnd w:id="30"/>
          </w:p>
          <w:p w:rsidR="005904E5" w:rsidRPr="00BB438F" w:rsidRDefault="005904E5" w:rsidP="00DE1E31">
            <w:pPr>
              <w:jc w:val="center"/>
              <w:rPr>
                <w:rFonts w:eastAsia="MS Mincho"/>
                <w:b/>
                <w:sz w:val="20"/>
                <w:szCs w:val="20"/>
              </w:rPr>
            </w:pPr>
          </w:p>
        </w:tc>
      </w:tr>
      <w:tr w:rsidR="005904E5" w:rsidRPr="006114D6">
        <w:trPr>
          <w:cantSplit/>
        </w:trPr>
        <w:tc>
          <w:tcPr>
            <w:tcW w:w="9288" w:type="dxa"/>
          </w:tcPr>
          <w:p w:rsidR="005904E5" w:rsidRPr="00396F8E" w:rsidRDefault="005904E5" w:rsidP="0030589B">
            <w:pPr>
              <w:rPr>
                <w:rFonts w:eastAsia="MS Mincho"/>
                <w:b/>
              </w:rPr>
            </w:pPr>
            <w:r w:rsidRPr="00396F8E">
              <w:rPr>
                <w:rFonts w:ascii="Times New (W1)" w:eastAsia="MS Mincho" w:hAnsi="Times New (W1)"/>
                <w:b/>
              </w:rPr>
              <w:t xml:space="preserve">REQUIRED </w:t>
            </w:r>
            <w:r w:rsidRPr="00396F8E">
              <w:rPr>
                <w:rFonts w:eastAsia="MS Mincho"/>
                <w:b/>
              </w:rPr>
              <w:t>TRAINING</w:t>
            </w:r>
          </w:p>
          <w:p w:rsidR="005904E5" w:rsidRPr="003F481E" w:rsidRDefault="005904E5" w:rsidP="00A07466">
            <w:pPr>
              <w:rPr>
                <w:rFonts w:ascii="Times New (W1)" w:eastAsia="MS Mincho" w:hAnsi="Times New (W1)"/>
              </w:rPr>
            </w:pPr>
            <w:r w:rsidRPr="003F481E">
              <w:rPr>
                <w:rFonts w:ascii="Times New (W1)" w:eastAsia="MS Mincho" w:hAnsi="Times New (W1)"/>
              </w:rPr>
              <w:t>IS-700 National Incident Management System (NIMS), An Introduction</w:t>
            </w:r>
          </w:p>
          <w:p w:rsidR="005904E5" w:rsidRPr="003F481E" w:rsidRDefault="005904E5" w:rsidP="00A07466">
            <w:pPr>
              <w:rPr>
                <w:rFonts w:eastAsia="MS Mincho"/>
              </w:rPr>
            </w:pPr>
            <w:r w:rsidRPr="003F481E">
              <w:rPr>
                <w:rFonts w:ascii="Times New (W1)" w:eastAsia="MS Mincho" w:hAnsi="Times New (W1)"/>
              </w:rPr>
              <w:t>RT-130 Annual Fireline Safety Refresher</w:t>
            </w:r>
          </w:p>
          <w:p w:rsidR="005904E5" w:rsidRPr="00A07466" w:rsidRDefault="005904E5" w:rsidP="00396F8E">
            <w:pPr>
              <w:ind w:left="216" w:hanging="216"/>
              <w:rPr>
                <w:rFonts w:eastAsia="MS Mincho"/>
                <w:b/>
                <w:bCs/>
                <w:smallCaps/>
              </w:rPr>
            </w:pPr>
          </w:p>
        </w:tc>
      </w:tr>
      <w:tr w:rsidR="005904E5" w:rsidRPr="006114D6">
        <w:tc>
          <w:tcPr>
            <w:tcW w:w="9288" w:type="dxa"/>
          </w:tcPr>
          <w:p w:rsidR="005904E5" w:rsidRPr="00396F8E" w:rsidRDefault="005904E5" w:rsidP="000C3842">
            <w:pPr>
              <w:rPr>
                <w:rFonts w:eastAsia="MS Mincho"/>
                <w:b/>
              </w:rPr>
            </w:pPr>
            <w:r w:rsidRPr="00396F8E">
              <w:rPr>
                <w:rFonts w:eastAsia="MS Mincho"/>
                <w:b/>
              </w:rPr>
              <w:t>REQUIRED LICENSE</w:t>
            </w:r>
          </w:p>
          <w:p w:rsidR="005904E5" w:rsidRDefault="005904E5" w:rsidP="000C3842">
            <w:pPr>
              <w:rPr>
                <w:rFonts w:eastAsia="MS Mincho"/>
              </w:rPr>
            </w:pPr>
            <w:r w:rsidRPr="006114D6">
              <w:rPr>
                <w:rFonts w:eastAsia="MS Mincho"/>
              </w:rPr>
              <w:t>Appropriate license and endorsemen</w:t>
            </w:r>
            <w:r>
              <w:rPr>
                <w:rFonts w:eastAsia="MS Mincho"/>
              </w:rPr>
              <w:t>ts for make and model of engine</w:t>
            </w:r>
          </w:p>
          <w:p w:rsidR="005904E5" w:rsidRDefault="005904E5" w:rsidP="000C3842">
            <w:pPr>
              <w:rPr>
                <w:rFonts w:eastAsia="MS Mincho"/>
              </w:rPr>
            </w:pPr>
            <w:r>
              <w:rPr>
                <w:rFonts w:eastAsia="MS Mincho"/>
              </w:rPr>
              <w:t>Training as required in FSM 5120.02 with regards to Lights &amp; Siren use.</w:t>
            </w:r>
          </w:p>
          <w:p w:rsidR="005904E5" w:rsidRPr="006114D6" w:rsidRDefault="005904E5" w:rsidP="000C3842">
            <w:pPr>
              <w:rPr>
                <w:rFonts w:eastAsia="MS Mincho"/>
              </w:rPr>
            </w:pPr>
          </w:p>
        </w:tc>
      </w:tr>
      <w:tr w:rsidR="005904E5" w:rsidRPr="006114D6">
        <w:tc>
          <w:tcPr>
            <w:tcW w:w="9288" w:type="dxa"/>
          </w:tcPr>
          <w:p w:rsidR="005904E5" w:rsidRPr="00396F8E" w:rsidRDefault="005904E5" w:rsidP="000C3842">
            <w:pPr>
              <w:rPr>
                <w:rFonts w:eastAsia="MS Mincho"/>
                <w:b/>
              </w:rPr>
            </w:pPr>
            <w:r w:rsidRPr="00396F8E">
              <w:rPr>
                <w:rFonts w:eastAsia="MS Mincho"/>
                <w:b/>
              </w:rPr>
              <w:t>REQUIRED EXPERIENCE</w:t>
            </w:r>
          </w:p>
          <w:p w:rsidR="005904E5" w:rsidRDefault="005904E5" w:rsidP="003865C9">
            <w:pPr>
              <w:rPr>
                <w:rFonts w:ascii="Times New (W1)" w:eastAsia="MS Mincho" w:hAnsi="Times New (W1)"/>
              </w:rPr>
            </w:pPr>
            <w:r>
              <w:rPr>
                <w:rFonts w:ascii="Times New (W1)" w:eastAsia="MS Mincho" w:hAnsi="Times New (W1)"/>
              </w:rPr>
              <w:t>Firefighter Type 1 (FFT1)</w:t>
            </w:r>
          </w:p>
          <w:p w:rsidR="005904E5" w:rsidRPr="003865C9" w:rsidRDefault="005904E5" w:rsidP="003865C9">
            <w:pPr>
              <w:rPr>
                <w:rFonts w:ascii="Times New (W1)" w:eastAsia="MS Mincho" w:hAnsi="Times New (W1)"/>
              </w:rPr>
            </w:pPr>
            <w:r>
              <w:tab/>
            </w:r>
            <w:r w:rsidRPr="006114D6">
              <w:rPr>
                <w:rFonts w:eastAsia="MS Mincho"/>
                <w:b/>
                <w:bCs/>
              </w:rPr>
              <w:t>AND</w:t>
            </w:r>
          </w:p>
          <w:p w:rsidR="005904E5" w:rsidRPr="006114D6" w:rsidRDefault="005904E5" w:rsidP="00A07466">
            <w:pPr>
              <w:rPr>
                <w:rFonts w:eastAsia="MS Mincho"/>
              </w:rPr>
            </w:pPr>
            <w:r w:rsidRPr="006114D6">
              <w:rPr>
                <w:rFonts w:eastAsia="MS Mincho"/>
              </w:rPr>
              <w:t>Satisfactory performance as an Engine Operator</w:t>
            </w:r>
          </w:p>
          <w:p w:rsidR="005904E5" w:rsidRPr="00A07466" w:rsidRDefault="005904E5" w:rsidP="000C3842">
            <w:pPr>
              <w:rPr>
                <w:rFonts w:eastAsia="MS Mincho"/>
              </w:rPr>
            </w:pPr>
          </w:p>
        </w:tc>
      </w:tr>
      <w:tr w:rsidR="005904E5" w:rsidRPr="006114D6">
        <w:tc>
          <w:tcPr>
            <w:tcW w:w="9288" w:type="dxa"/>
          </w:tcPr>
          <w:p w:rsidR="005904E5" w:rsidRPr="00396F8E" w:rsidRDefault="005904E5" w:rsidP="000C3842">
            <w:pPr>
              <w:rPr>
                <w:rFonts w:eastAsia="MS Mincho"/>
                <w:b/>
              </w:rPr>
            </w:pPr>
            <w:r w:rsidRPr="00396F8E">
              <w:rPr>
                <w:rFonts w:eastAsia="MS Mincho"/>
                <w:b/>
              </w:rPr>
              <w:t>PHYSICAL FITNESS</w:t>
            </w:r>
          </w:p>
          <w:p w:rsidR="005904E5" w:rsidRPr="006114D6" w:rsidRDefault="005904E5" w:rsidP="000C3842">
            <w:pPr>
              <w:rPr>
                <w:rFonts w:eastAsia="MS Mincho"/>
              </w:rPr>
            </w:pPr>
            <w:r w:rsidRPr="006114D6">
              <w:rPr>
                <w:rFonts w:eastAsia="MS Mincho"/>
              </w:rPr>
              <w:t>Arduous</w:t>
            </w:r>
          </w:p>
          <w:p w:rsidR="005904E5" w:rsidRPr="00A07466" w:rsidRDefault="005904E5" w:rsidP="000C3842">
            <w:pPr>
              <w:rPr>
                <w:rFonts w:eastAsia="MS Mincho"/>
              </w:rPr>
            </w:pPr>
          </w:p>
        </w:tc>
      </w:tr>
      <w:tr w:rsidR="005904E5" w:rsidRPr="006114D6">
        <w:tc>
          <w:tcPr>
            <w:tcW w:w="9288" w:type="dxa"/>
          </w:tcPr>
          <w:p w:rsidR="005904E5" w:rsidRPr="00D51F89" w:rsidRDefault="005904E5" w:rsidP="0030589B">
            <w:pPr>
              <w:rPr>
                <w:rFonts w:eastAsia="MS Mincho"/>
                <w:b/>
              </w:rPr>
            </w:pPr>
            <w:r w:rsidRPr="00D51F89">
              <w:rPr>
                <w:rFonts w:eastAsia="MS Mincho"/>
                <w:b/>
              </w:rPr>
              <w:t>OTHER POSITION ASSIGNMENTS THAT WILL MAINTAIN CURRENCY</w:t>
            </w:r>
          </w:p>
          <w:p w:rsidR="005904E5" w:rsidRPr="006114D6" w:rsidRDefault="005904E5" w:rsidP="0030589B">
            <w:pPr>
              <w:rPr>
                <w:rFonts w:eastAsia="MS Mincho"/>
              </w:rPr>
            </w:pPr>
            <w:r w:rsidRPr="006114D6">
              <w:rPr>
                <w:rFonts w:eastAsia="MS Mincho"/>
              </w:rPr>
              <w:t>Single Resource Boss Engine (ENGB)</w:t>
            </w:r>
          </w:p>
          <w:p w:rsidR="005904E5" w:rsidRDefault="005904E5" w:rsidP="0030589B">
            <w:pPr>
              <w:rPr>
                <w:rFonts w:eastAsia="MS Mincho"/>
              </w:rPr>
            </w:pPr>
            <w:r w:rsidRPr="006114D6">
              <w:rPr>
                <w:rFonts w:eastAsia="MS Mincho"/>
              </w:rPr>
              <w:t>Strike Team Leader Engine (STEN)</w:t>
            </w:r>
          </w:p>
          <w:p w:rsidR="005904E5" w:rsidRPr="006114D6" w:rsidRDefault="005904E5" w:rsidP="0030589B">
            <w:pPr>
              <w:rPr>
                <w:rFonts w:eastAsia="MS Mincho"/>
              </w:rPr>
            </w:pPr>
          </w:p>
        </w:tc>
      </w:tr>
      <w:tr w:rsidR="005904E5" w:rsidRPr="006114D6">
        <w:tc>
          <w:tcPr>
            <w:tcW w:w="9288" w:type="dxa"/>
          </w:tcPr>
          <w:p w:rsidR="005904E5" w:rsidRPr="00D51F89" w:rsidRDefault="005904E5" w:rsidP="000C3842">
            <w:pPr>
              <w:rPr>
                <w:rFonts w:eastAsia="MS Mincho"/>
                <w:b/>
              </w:rPr>
            </w:pPr>
            <w:r w:rsidRPr="00D51F89">
              <w:rPr>
                <w:rFonts w:eastAsia="MS Mincho"/>
                <w:b/>
              </w:rPr>
              <w:t>OTHER TRAINING WHICH SUPPORTS DEVELOPMENT OF KNOWLEDGE AND SKILLS</w:t>
            </w:r>
          </w:p>
          <w:p w:rsidR="005904E5" w:rsidRPr="006114D6" w:rsidRDefault="005904E5" w:rsidP="000C3842">
            <w:pPr>
              <w:ind w:left="216" w:hanging="216"/>
              <w:rPr>
                <w:rFonts w:eastAsia="MS Mincho"/>
              </w:rPr>
            </w:pPr>
            <w:r w:rsidRPr="006114D6">
              <w:rPr>
                <w:rFonts w:eastAsia="MS Mincho"/>
              </w:rPr>
              <w:t xml:space="preserve">Geographic </w:t>
            </w:r>
            <w:smartTag w:uri="urn:schemas-microsoft-com:office:smarttags" w:element="place">
              <w:smartTag w:uri="urn:schemas-microsoft-com:office:smarttags" w:element="PlaceName">
                <w:r w:rsidRPr="006114D6">
                  <w:rPr>
                    <w:rFonts w:eastAsia="MS Mincho"/>
                  </w:rPr>
                  <w:t>Area</w:t>
                </w:r>
              </w:smartTag>
              <w:r w:rsidRPr="006114D6">
                <w:rPr>
                  <w:rFonts w:eastAsia="MS Mincho"/>
                </w:rPr>
                <w:t xml:space="preserve"> </w:t>
              </w:r>
              <w:smartTag w:uri="urn:schemas-microsoft-com:office:smarttags" w:element="PlaceName">
                <w:r w:rsidRPr="006114D6">
                  <w:rPr>
                    <w:rFonts w:eastAsia="MS Mincho"/>
                  </w:rPr>
                  <w:t>Engine</w:t>
                </w:r>
              </w:smartTag>
              <w:r w:rsidRPr="006114D6">
                <w:rPr>
                  <w:rFonts w:eastAsia="MS Mincho"/>
                </w:rPr>
                <w:t xml:space="preserve"> </w:t>
              </w:r>
              <w:smartTag w:uri="urn:schemas-microsoft-com:office:smarttags" w:element="PlaceType">
                <w:r w:rsidRPr="006114D6">
                  <w:rPr>
                    <w:rFonts w:eastAsia="MS Mincho"/>
                  </w:rPr>
                  <w:t>Academy</w:t>
                </w:r>
              </w:smartTag>
            </w:smartTag>
          </w:p>
          <w:p w:rsidR="005904E5" w:rsidRPr="006114D6" w:rsidRDefault="005904E5" w:rsidP="000C3842">
            <w:pPr>
              <w:rPr>
                <w:rFonts w:eastAsia="MS Mincho"/>
              </w:rPr>
            </w:pPr>
          </w:p>
        </w:tc>
      </w:tr>
      <w:tr w:rsidR="005904E5" w:rsidRPr="007015BC">
        <w:tc>
          <w:tcPr>
            <w:tcW w:w="9288" w:type="dxa"/>
          </w:tcPr>
          <w:p w:rsidR="005904E5" w:rsidRPr="00D04A17" w:rsidRDefault="005904E5" w:rsidP="00A07466">
            <w:pPr>
              <w:rPr>
                <w:rFonts w:eastAsia="MS Mincho"/>
              </w:rPr>
            </w:pPr>
            <w:r>
              <w:rPr>
                <w:rFonts w:eastAsia="MS Mincho"/>
              </w:rPr>
              <w:t>Task Book</w:t>
            </w:r>
            <w:r w:rsidRPr="00C93479">
              <w:rPr>
                <w:rFonts w:eastAsia="MS Mincho"/>
              </w:rPr>
              <w:t xml:space="preserve"> </w:t>
            </w:r>
            <w:r>
              <w:rPr>
                <w:rFonts w:eastAsia="MS Mincho"/>
              </w:rPr>
              <w:t xml:space="preserve">available </w:t>
            </w:r>
            <w:r w:rsidRPr="00D04A17">
              <w:rPr>
                <w:rFonts w:eastAsia="MS Mincho"/>
              </w:rPr>
              <w:t>at:</w:t>
            </w:r>
          </w:p>
          <w:p w:rsidR="005904E5" w:rsidRPr="0030585F" w:rsidRDefault="00DE2F02" w:rsidP="00CC37D5">
            <w:pPr>
              <w:rPr>
                <w:rFonts w:eastAsia="MS Mincho"/>
                <w:i/>
                <w:u w:val="single"/>
              </w:rPr>
            </w:pPr>
            <w:hyperlink r:id="rId31" w:history="1">
              <w:r w:rsidR="005904E5" w:rsidRPr="00D04A17">
                <w:rPr>
                  <w:rStyle w:val="Hyperlink"/>
                  <w:rFonts w:eastAsia="MS Mincho"/>
                  <w:i/>
                </w:rPr>
                <w:t>http://www.nwcg.gov/pms/taskbook/taskbook.htm</w:t>
              </w:r>
            </w:hyperlink>
          </w:p>
        </w:tc>
      </w:tr>
    </w:tbl>
    <w:p w:rsidR="005904E5" w:rsidRPr="007A6E48" w:rsidRDefault="005904E5" w:rsidP="00053A7B">
      <w:pPr>
        <w:pStyle w:val="Exhibit"/>
        <w:rPr>
          <w:rFonts w:eastAsia="MS Mincho"/>
          <w:b/>
        </w:rPr>
      </w:pPr>
      <w:r>
        <w:br w:type="page"/>
      </w:r>
      <w:bookmarkStart w:id="31" w:name="_Toc135793651"/>
    </w:p>
    <w:p w:rsidR="005904E5" w:rsidRDefault="005904E5"/>
    <w:tbl>
      <w:tblPr>
        <w:tblW w:w="0" w:type="auto"/>
        <w:tblLook w:val="0000" w:firstRow="0" w:lastRow="0" w:firstColumn="0" w:lastColumn="0" w:noHBand="0" w:noVBand="0"/>
      </w:tblPr>
      <w:tblGrid>
        <w:gridCol w:w="9288"/>
      </w:tblGrid>
      <w:tr w:rsidR="005904E5">
        <w:trPr>
          <w:cantSplit/>
        </w:trPr>
        <w:tc>
          <w:tcPr>
            <w:tcW w:w="9288" w:type="dxa"/>
          </w:tcPr>
          <w:p w:rsidR="005904E5" w:rsidRPr="00973FEF" w:rsidRDefault="005904E5" w:rsidP="00DE1E31">
            <w:pPr>
              <w:jc w:val="center"/>
              <w:rPr>
                <w:rFonts w:eastAsia="MS Mincho"/>
                <w:b/>
                <w:sz w:val="20"/>
                <w:szCs w:val="20"/>
              </w:rPr>
            </w:pPr>
          </w:p>
          <w:p w:rsidR="005904E5" w:rsidRPr="00DE1E31" w:rsidRDefault="005904E5" w:rsidP="00DE1E31">
            <w:pPr>
              <w:jc w:val="center"/>
              <w:rPr>
                <w:rFonts w:eastAsia="MS Mincho"/>
                <w:b/>
                <w:color w:val="0000FF"/>
              </w:rPr>
            </w:pPr>
            <w:r w:rsidRPr="00DE1E31">
              <w:rPr>
                <w:rFonts w:eastAsia="MS Mincho"/>
                <w:b/>
                <w:color w:val="0000FF"/>
              </w:rPr>
              <w:t>FALLER CLASS A (FALA)</w:t>
            </w:r>
            <w:bookmarkEnd w:id="31"/>
          </w:p>
          <w:p w:rsidR="005904E5" w:rsidRPr="00A400AE" w:rsidRDefault="005904E5" w:rsidP="0030589B">
            <w:pPr>
              <w:jc w:val="center"/>
              <w:rPr>
                <w:rFonts w:eastAsia="MS Mincho"/>
                <w:sz w:val="20"/>
                <w:szCs w:val="20"/>
              </w:rPr>
            </w:pPr>
          </w:p>
        </w:tc>
      </w:tr>
      <w:tr w:rsidR="005904E5">
        <w:tc>
          <w:tcPr>
            <w:tcW w:w="9288" w:type="dxa"/>
          </w:tcPr>
          <w:p w:rsidR="005904E5" w:rsidRPr="00317A03" w:rsidRDefault="005904E5" w:rsidP="0030589B">
            <w:pPr>
              <w:rPr>
                <w:rFonts w:eastAsia="MS Mincho"/>
                <w:b/>
              </w:rPr>
            </w:pPr>
            <w:r w:rsidRPr="00317A03">
              <w:rPr>
                <w:rFonts w:ascii="Times New (W1)" w:eastAsia="MS Mincho" w:hAnsi="Times New (W1)"/>
                <w:b/>
              </w:rPr>
              <w:t xml:space="preserve">REQUIRED </w:t>
            </w:r>
            <w:r w:rsidRPr="00317A03">
              <w:rPr>
                <w:rFonts w:eastAsia="MS Mincho"/>
                <w:b/>
              </w:rPr>
              <w:t>TRAINING</w:t>
            </w:r>
          </w:p>
          <w:p w:rsidR="005904E5" w:rsidRPr="007A6E48" w:rsidRDefault="005904E5" w:rsidP="00A70434">
            <w:pPr>
              <w:ind w:left="677" w:hanging="677"/>
              <w:rPr>
                <w:rFonts w:eastAsia="MS Mincho"/>
              </w:rPr>
            </w:pPr>
            <w:r w:rsidRPr="007A6E48">
              <w:rPr>
                <w:rFonts w:ascii="Times New (W1)" w:eastAsia="MS Mincho" w:hAnsi="Times New (W1)"/>
              </w:rPr>
              <w:t>IS-700 National Incident Management System (NIMS), An Introduction</w:t>
            </w:r>
          </w:p>
          <w:p w:rsidR="005904E5" w:rsidRDefault="005904E5" w:rsidP="0030589B">
            <w:pPr>
              <w:ind w:left="677" w:hanging="677"/>
              <w:rPr>
                <w:rFonts w:eastAsia="MS Mincho"/>
              </w:rPr>
            </w:pPr>
            <w:r>
              <w:rPr>
                <w:rFonts w:eastAsia="MS Mincho"/>
              </w:rPr>
              <w:t>S-212 Wildland Fire Chain Saws</w:t>
            </w:r>
          </w:p>
          <w:p w:rsidR="005904E5" w:rsidRDefault="005904E5" w:rsidP="0030589B">
            <w:pPr>
              <w:ind w:left="677" w:hanging="677"/>
              <w:rPr>
                <w:rFonts w:eastAsia="MS Mincho"/>
              </w:rPr>
            </w:pPr>
            <w:r>
              <w:rPr>
                <w:rFonts w:eastAsia="MS Mincho"/>
              </w:rPr>
              <w:t>RT-212 Wildland Fire Chainsaw Refresher (Every three years after certification)</w:t>
            </w:r>
          </w:p>
          <w:p w:rsidR="005904E5" w:rsidRPr="00655228" w:rsidRDefault="005904E5" w:rsidP="0030589B">
            <w:pPr>
              <w:ind w:left="677" w:hanging="677"/>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REQUIRED CERTIFICATION</w:t>
            </w:r>
          </w:p>
          <w:p w:rsidR="005904E5" w:rsidRDefault="005904E5" w:rsidP="0030589B">
            <w:pPr>
              <w:ind w:left="216" w:hanging="216"/>
              <w:rPr>
                <w:rFonts w:eastAsia="MS Mincho"/>
              </w:rPr>
            </w:pPr>
            <w:r>
              <w:rPr>
                <w:rFonts w:eastAsia="MS Mincho"/>
              </w:rPr>
              <w:t xml:space="preserve"> Initial chain saw certification and triennial re-certification</w:t>
            </w:r>
          </w:p>
          <w:p w:rsidR="005904E5" w:rsidRPr="00655228" w:rsidRDefault="005904E5" w:rsidP="0030589B">
            <w:pPr>
              <w:ind w:left="216" w:hanging="216"/>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REQUIRED EXPERIENCE</w:t>
            </w:r>
          </w:p>
          <w:p w:rsidR="005904E5" w:rsidRPr="00557D1F" w:rsidRDefault="005904E5" w:rsidP="0030589B">
            <w:pPr>
              <w:rPr>
                <w:rFonts w:eastAsia="MS Mincho"/>
              </w:rPr>
            </w:pPr>
            <w:r>
              <w:rPr>
                <w:rFonts w:eastAsia="MS Mincho"/>
              </w:rPr>
              <w:t>Firefighter Type 2 (FFT2)</w:t>
            </w:r>
          </w:p>
          <w:p w:rsidR="005904E5" w:rsidRPr="00655228" w:rsidRDefault="005904E5" w:rsidP="0030589B">
            <w:pPr>
              <w:ind w:left="216" w:hanging="216"/>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PHYSICAL FITNESS</w:t>
            </w:r>
            <w:r>
              <w:rPr>
                <w:rFonts w:eastAsia="MS Mincho"/>
                <w:b/>
              </w:rPr>
              <w:t xml:space="preserve"> LEVEL</w:t>
            </w:r>
          </w:p>
          <w:p w:rsidR="005904E5" w:rsidRPr="00557D1F" w:rsidRDefault="005904E5" w:rsidP="0030589B">
            <w:pPr>
              <w:rPr>
                <w:rFonts w:eastAsia="MS Mincho"/>
              </w:rPr>
            </w:pPr>
            <w:r w:rsidRPr="00557D1F">
              <w:rPr>
                <w:rFonts w:eastAsia="MS Mincho"/>
              </w:rPr>
              <w:t>Arduous</w:t>
            </w:r>
          </w:p>
          <w:p w:rsidR="005904E5" w:rsidRPr="00655228" w:rsidRDefault="005904E5" w:rsidP="0030589B">
            <w:pPr>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OTHER POSITION ASSIGNMENTS THAT WILL MAINTAIN CURRENCY</w:t>
            </w:r>
          </w:p>
          <w:p w:rsidR="005904E5" w:rsidRPr="00557D1F" w:rsidRDefault="005904E5" w:rsidP="008F7C3D">
            <w:pPr>
              <w:rPr>
                <w:rFonts w:eastAsia="MS Mincho"/>
              </w:rPr>
            </w:pPr>
          </w:p>
        </w:tc>
      </w:tr>
      <w:tr w:rsidR="005904E5" w:rsidRPr="006114D6">
        <w:tc>
          <w:tcPr>
            <w:tcW w:w="9288" w:type="dxa"/>
          </w:tcPr>
          <w:p w:rsidR="005904E5" w:rsidRPr="00D51F89" w:rsidRDefault="005904E5" w:rsidP="000C3842">
            <w:pPr>
              <w:rPr>
                <w:rFonts w:eastAsia="MS Mincho"/>
                <w:b/>
              </w:rPr>
            </w:pPr>
            <w:r w:rsidRPr="00D51F89">
              <w:rPr>
                <w:rFonts w:eastAsia="MS Mincho"/>
                <w:b/>
              </w:rPr>
              <w:t>OTHER TRAINING WHICH SUPPORTS DEVELOPMENT OF KNOWLEDGE AND SKILLS</w:t>
            </w:r>
          </w:p>
          <w:p w:rsidR="005904E5" w:rsidRDefault="005904E5" w:rsidP="00317A03">
            <w:pPr>
              <w:rPr>
                <w:rFonts w:eastAsia="MS Mincho"/>
              </w:rPr>
            </w:pPr>
            <w:r>
              <w:rPr>
                <w:rFonts w:eastAsia="MS Mincho"/>
              </w:rPr>
              <w:t>None</w:t>
            </w:r>
          </w:p>
          <w:p w:rsidR="005904E5" w:rsidRPr="00317A03" w:rsidRDefault="005904E5" w:rsidP="00317A03">
            <w:pPr>
              <w:rPr>
                <w:rFonts w:eastAsia="MS Mincho"/>
              </w:rPr>
            </w:pPr>
          </w:p>
        </w:tc>
      </w:tr>
      <w:tr w:rsidR="005904E5">
        <w:tc>
          <w:tcPr>
            <w:tcW w:w="9288" w:type="dxa"/>
          </w:tcPr>
          <w:p w:rsidR="005904E5" w:rsidRDefault="005904E5" w:rsidP="000C3842">
            <w:pPr>
              <w:rPr>
                <w:rFonts w:eastAsia="MS Mincho"/>
              </w:rPr>
            </w:pPr>
            <w:r w:rsidRPr="000D27D6">
              <w:rPr>
                <w:rFonts w:eastAsia="MS Mincho"/>
              </w:rPr>
              <w:t>The sawyer certification system outlined in FSH 6709.11, (sec. 22.48, b,</w:t>
            </w:r>
            <w:r>
              <w:rPr>
                <w:rFonts w:eastAsia="MS Mincho"/>
              </w:rPr>
              <w:t xml:space="preserve"> </w:t>
            </w:r>
            <w:r w:rsidRPr="000D27D6">
              <w:rPr>
                <w:rFonts w:eastAsia="MS Mincho"/>
              </w:rPr>
              <w:t>4(a-d)),</w:t>
            </w:r>
            <w:r>
              <w:rPr>
                <w:rFonts w:eastAsia="MS Mincho"/>
              </w:rPr>
              <w:t xml:space="preserve"> and Regional Supplement,</w:t>
            </w:r>
            <w:r w:rsidRPr="000D27D6">
              <w:rPr>
                <w:rFonts w:eastAsia="MS Mincho"/>
              </w:rPr>
              <w:t xml:space="preserve"> is used </w:t>
            </w:r>
            <w:r w:rsidRPr="00D04A17">
              <w:rPr>
                <w:rFonts w:eastAsia="MS Mincho"/>
              </w:rPr>
              <w:t xml:space="preserve">in </w:t>
            </w:r>
            <w:r w:rsidRPr="000D27D6">
              <w:rPr>
                <w:rFonts w:eastAsia="MS Mincho"/>
              </w:rPr>
              <w:t>the certification process for the Forest Service.</w:t>
            </w:r>
          </w:p>
          <w:p w:rsidR="005904E5" w:rsidRPr="000D27D6" w:rsidRDefault="005904E5" w:rsidP="000C3842">
            <w:pPr>
              <w:rPr>
                <w:rFonts w:eastAsia="MS Mincho"/>
              </w:rPr>
            </w:pPr>
          </w:p>
        </w:tc>
      </w:tr>
    </w:tbl>
    <w:p w:rsidR="005904E5" w:rsidRPr="007A6E4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tabs>
                <w:tab w:val="left" w:pos="3067"/>
                <w:tab w:val="center" w:pos="4536"/>
              </w:tabs>
              <w:rPr>
                <w:rFonts w:eastAsia="MS Mincho"/>
                <w:b/>
                <w:color w:val="0000FF"/>
                <w:sz w:val="20"/>
                <w:szCs w:val="20"/>
              </w:rPr>
            </w:pPr>
            <w:bookmarkStart w:id="32" w:name="_Toc135793652"/>
          </w:p>
          <w:p w:rsidR="005904E5" w:rsidRPr="00DE1E31" w:rsidRDefault="005904E5" w:rsidP="007A6E48">
            <w:pPr>
              <w:tabs>
                <w:tab w:val="left" w:pos="3067"/>
                <w:tab w:val="center" w:pos="4536"/>
              </w:tabs>
              <w:jc w:val="center"/>
              <w:rPr>
                <w:rFonts w:eastAsia="MS Mincho"/>
                <w:b/>
                <w:color w:val="0000FF"/>
              </w:rPr>
            </w:pPr>
            <w:r w:rsidRPr="00DE1E31">
              <w:rPr>
                <w:rFonts w:eastAsia="MS Mincho"/>
                <w:b/>
                <w:color w:val="0000FF"/>
              </w:rPr>
              <w:t>FALLER CLASS B (FALB)</w:t>
            </w:r>
            <w:bookmarkEnd w:id="32"/>
          </w:p>
          <w:p w:rsidR="005904E5" w:rsidRPr="00DE1E31" w:rsidRDefault="005904E5" w:rsidP="00DE1E31">
            <w:pPr>
              <w:jc w:val="center"/>
              <w:rPr>
                <w:rFonts w:eastAsia="MS Mincho"/>
                <w:b/>
                <w:color w:val="0000FF"/>
                <w:sz w:val="20"/>
                <w:szCs w:val="20"/>
              </w:rPr>
            </w:pPr>
          </w:p>
        </w:tc>
      </w:tr>
      <w:tr w:rsidR="005904E5">
        <w:tc>
          <w:tcPr>
            <w:tcW w:w="9288" w:type="dxa"/>
          </w:tcPr>
          <w:p w:rsidR="005904E5" w:rsidRPr="00424264" w:rsidRDefault="005904E5" w:rsidP="0030589B">
            <w:pPr>
              <w:rPr>
                <w:rFonts w:eastAsia="MS Mincho"/>
                <w:b/>
              </w:rPr>
            </w:pPr>
            <w:r w:rsidRPr="00424264">
              <w:rPr>
                <w:rFonts w:ascii="Times New (W1)" w:eastAsia="MS Mincho" w:hAnsi="Times New (W1)"/>
                <w:b/>
              </w:rPr>
              <w:t xml:space="preserve">REQUIRED </w:t>
            </w:r>
            <w:r w:rsidRPr="00424264">
              <w:rPr>
                <w:rFonts w:eastAsia="MS Mincho"/>
                <w:b/>
              </w:rPr>
              <w:t>TRAINING</w:t>
            </w:r>
          </w:p>
          <w:p w:rsidR="005904E5" w:rsidRPr="007A6E48" w:rsidRDefault="005904E5" w:rsidP="007C43BA">
            <w:pPr>
              <w:ind w:left="677" w:hanging="677"/>
              <w:rPr>
                <w:rFonts w:eastAsia="MS Mincho"/>
              </w:rPr>
            </w:pPr>
            <w:r w:rsidRPr="007A6E48">
              <w:rPr>
                <w:rFonts w:ascii="Times New (W1)" w:eastAsia="MS Mincho" w:hAnsi="Times New (W1)"/>
              </w:rPr>
              <w:t>IS-700 National Incident Management System (NIMS), An Introduction</w:t>
            </w:r>
          </w:p>
          <w:p w:rsidR="005904E5" w:rsidRDefault="005904E5" w:rsidP="0030589B">
            <w:pPr>
              <w:rPr>
                <w:rFonts w:ascii="Times" w:eastAsia="MS Mincho" w:hAnsi="Times"/>
              </w:rPr>
            </w:pPr>
            <w:r>
              <w:rPr>
                <w:rFonts w:ascii="Times" w:eastAsia="MS Mincho" w:hAnsi="Times"/>
              </w:rPr>
              <w:t>S-212 Wildland Fire Chain Saws</w:t>
            </w:r>
          </w:p>
          <w:p w:rsidR="005904E5" w:rsidRDefault="005904E5" w:rsidP="0030589B">
            <w:pPr>
              <w:rPr>
                <w:rFonts w:ascii="Times" w:eastAsia="MS Mincho" w:hAnsi="Times"/>
              </w:rPr>
            </w:pPr>
            <w:r>
              <w:rPr>
                <w:rFonts w:ascii="Times" w:eastAsia="MS Mincho" w:hAnsi="Times"/>
              </w:rPr>
              <w:t>RT-212 Wildland Fire Chainsaw Refresher (Every three years after initial training)</w:t>
            </w:r>
          </w:p>
          <w:p w:rsidR="005904E5" w:rsidRPr="00A400AE" w:rsidRDefault="005904E5" w:rsidP="0030589B">
            <w:pPr>
              <w:rPr>
                <w:rFonts w:ascii="Times" w:eastAsia="MS Mincho" w:hAnsi="Times"/>
              </w:rPr>
            </w:pPr>
          </w:p>
        </w:tc>
      </w:tr>
      <w:tr w:rsidR="005904E5">
        <w:tc>
          <w:tcPr>
            <w:tcW w:w="9288" w:type="dxa"/>
          </w:tcPr>
          <w:p w:rsidR="005904E5" w:rsidRPr="00EB7EAD" w:rsidRDefault="005904E5" w:rsidP="0030589B">
            <w:pPr>
              <w:rPr>
                <w:rFonts w:eastAsia="MS Mincho"/>
                <w:b/>
              </w:rPr>
            </w:pPr>
            <w:r w:rsidRPr="00EB7EAD">
              <w:rPr>
                <w:rFonts w:eastAsia="MS Mincho"/>
                <w:b/>
              </w:rPr>
              <w:t>REQUIRED CERTIFICATION</w:t>
            </w:r>
          </w:p>
          <w:p w:rsidR="005904E5" w:rsidRDefault="005904E5" w:rsidP="0061336F">
            <w:pPr>
              <w:ind w:left="216" w:hanging="216"/>
              <w:rPr>
                <w:rFonts w:eastAsia="MS Mincho"/>
              </w:rPr>
            </w:pPr>
            <w:r>
              <w:rPr>
                <w:rFonts w:eastAsia="MS Mincho"/>
              </w:rPr>
              <w:t>Initial chain saw certification and triennial re-certification</w:t>
            </w:r>
          </w:p>
          <w:p w:rsidR="005904E5" w:rsidRPr="002758BB" w:rsidRDefault="005904E5" w:rsidP="002758BB">
            <w:pPr>
              <w:ind w:left="216" w:hanging="216"/>
              <w:rPr>
                <w:rFonts w:eastAsia="MS Mincho"/>
              </w:rPr>
            </w:pPr>
          </w:p>
        </w:tc>
      </w:tr>
      <w:tr w:rsidR="005904E5">
        <w:tc>
          <w:tcPr>
            <w:tcW w:w="9288" w:type="dxa"/>
          </w:tcPr>
          <w:p w:rsidR="005904E5" w:rsidRPr="00EB7EAD" w:rsidRDefault="005904E5" w:rsidP="0030589B">
            <w:pPr>
              <w:rPr>
                <w:rFonts w:eastAsia="MS Mincho"/>
                <w:b/>
              </w:rPr>
            </w:pPr>
            <w:r w:rsidRPr="00EB7EAD">
              <w:rPr>
                <w:rFonts w:eastAsia="MS Mincho"/>
                <w:b/>
              </w:rPr>
              <w:t>REQUIRED EXPERIENCE:</w:t>
            </w:r>
          </w:p>
          <w:p w:rsidR="005904E5" w:rsidRPr="00557D1F" w:rsidRDefault="005904E5" w:rsidP="0030589B">
            <w:pPr>
              <w:rPr>
                <w:rFonts w:eastAsia="MS Mincho"/>
              </w:rPr>
            </w:pPr>
            <w:r>
              <w:rPr>
                <w:rFonts w:eastAsia="MS Mincho"/>
              </w:rPr>
              <w:t>Satisfactory performance as a Firefighter Type 2 (FFT2)</w:t>
            </w:r>
          </w:p>
          <w:p w:rsidR="005904E5" w:rsidRPr="00557D1F" w:rsidRDefault="005904E5" w:rsidP="0030589B">
            <w:pPr>
              <w:ind w:left="216" w:hanging="180"/>
              <w:rPr>
                <w:rFonts w:eastAsia="MS Mincho"/>
                <w:sz w:val="20"/>
                <w:szCs w:val="20"/>
              </w:rPr>
            </w:pPr>
          </w:p>
        </w:tc>
      </w:tr>
      <w:tr w:rsidR="005904E5">
        <w:tc>
          <w:tcPr>
            <w:tcW w:w="9288" w:type="dxa"/>
          </w:tcPr>
          <w:p w:rsidR="005904E5" w:rsidRPr="00EB7EAD" w:rsidRDefault="005904E5" w:rsidP="0030589B">
            <w:pPr>
              <w:rPr>
                <w:rFonts w:eastAsia="MS Mincho"/>
                <w:b/>
              </w:rPr>
            </w:pPr>
            <w:r w:rsidRPr="00EB7EAD">
              <w:rPr>
                <w:rFonts w:eastAsia="MS Mincho"/>
                <w:b/>
              </w:rPr>
              <w:t>PHYSICAL FITNESS</w:t>
            </w:r>
            <w:r>
              <w:rPr>
                <w:rFonts w:eastAsia="MS Mincho"/>
                <w:b/>
              </w:rPr>
              <w:t xml:space="preserve"> LEVEL</w:t>
            </w:r>
          </w:p>
          <w:p w:rsidR="005904E5" w:rsidRPr="00557D1F" w:rsidRDefault="005904E5" w:rsidP="0030589B">
            <w:pPr>
              <w:rPr>
                <w:rFonts w:eastAsia="MS Mincho"/>
              </w:rPr>
            </w:pPr>
            <w:r w:rsidRPr="00557D1F">
              <w:rPr>
                <w:rFonts w:eastAsia="MS Mincho"/>
              </w:rPr>
              <w:t>Arduous</w:t>
            </w:r>
          </w:p>
          <w:p w:rsidR="005904E5" w:rsidRPr="00557D1F" w:rsidRDefault="005904E5" w:rsidP="0030589B">
            <w:pPr>
              <w:rPr>
                <w:rFonts w:eastAsia="MS Mincho"/>
                <w:sz w:val="20"/>
                <w:szCs w:val="20"/>
              </w:rPr>
            </w:pPr>
          </w:p>
        </w:tc>
      </w:tr>
      <w:tr w:rsidR="005904E5">
        <w:tc>
          <w:tcPr>
            <w:tcW w:w="9288" w:type="dxa"/>
          </w:tcPr>
          <w:p w:rsidR="005904E5" w:rsidRPr="00EB7EAD" w:rsidRDefault="005904E5" w:rsidP="0030589B">
            <w:pPr>
              <w:rPr>
                <w:rFonts w:eastAsia="MS Mincho"/>
                <w:b/>
              </w:rPr>
            </w:pPr>
            <w:r w:rsidRPr="00EB7EAD">
              <w:rPr>
                <w:rFonts w:eastAsia="MS Mincho"/>
                <w:b/>
              </w:rPr>
              <w:t>OTHER POSITION ASSIGNMENTS THAT WILL MAINTAIN CURRENCY</w:t>
            </w:r>
          </w:p>
          <w:p w:rsidR="005904E5" w:rsidRPr="00557D1F" w:rsidRDefault="005904E5" w:rsidP="008F7C3D">
            <w:pPr>
              <w:rPr>
                <w:rFonts w:eastAsia="MS Mincho"/>
              </w:rPr>
            </w:pPr>
          </w:p>
        </w:tc>
      </w:tr>
      <w:tr w:rsidR="005904E5" w:rsidRPr="006114D6">
        <w:tc>
          <w:tcPr>
            <w:tcW w:w="9288" w:type="dxa"/>
          </w:tcPr>
          <w:p w:rsidR="005904E5" w:rsidRPr="00D51F89" w:rsidRDefault="005904E5" w:rsidP="000C3842">
            <w:pPr>
              <w:rPr>
                <w:rFonts w:eastAsia="MS Mincho"/>
                <w:b/>
              </w:rPr>
            </w:pPr>
            <w:bookmarkStart w:id="33" w:name="_Toc135793653"/>
            <w:r w:rsidRPr="00D51F89">
              <w:rPr>
                <w:rFonts w:eastAsia="MS Mincho"/>
                <w:b/>
              </w:rPr>
              <w:t>OTHER TRAINING WHICH SUPPORTS DEVELOPMENT OF KNOWLEDGE AND SKILLS</w:t>
            </w:r>
          </w:p>
          <w:p w:rsidR="005904E5" w:rsidRDefault="005904E5" w:rsidP="000C3842">
            <w:pPr>
              <w:rPr>
                <w:rFonts w:eastAsia="MS Mincho"/>
              </w:rPr>
            </w:pPr>
            <w:r w:rsidRPr="00EB7EAD">
              <w:rPr>
                <w:rFonts w:eastAsia="MS Mincho"/>
              </w:rPr>
              <w:t>None</w:t>
            </w:r>
          </w:p>
          <w:p w:rsidR="005904E5" w:rsidRPr="00EB7EAD" w:rsidRDefault="005904E5" w:rsidP="000C3842">
            <w:pPr>
              <w:rPr>
                <w:rFonts w:eastAsia="MS Mincho"/>
              </w:rPr>
            </w:pPr>
          </w:p>
        </w:tc>
      </w:tr>
      <w:tr w:rsidR="005904E5">
        <w:tc>
          <w:tcPr>
            <w:tcW w:w="9288" w:type="dxa"/>
          </w:tcPr>
          <w:p w:rsidR="005904E5" w:rsidRDefault="005904E5" w:rsidP="00A07466">
            <w:pPr>
              <w:rPr>
                <w:rFonts w:eastAsia="MS Mincho"/>
              </w:rPr>
            </w:pPr>
            <w:r w:rsidRPr="000D27D6">
              <w:rPr>
                <w:rFonts w:eastAsia="MS Mincho"/>
              </w:rPr>
              <w:t>The sawyer certification system outlined in FSH 6709.11, (sec. 22.48, b,</w:t>
            </w:r>
            <w:r>
              <w:rPr>
                <w:rFonts w:eastAsia="MS Mincho"/>
              </w:rPr>
              <w:t xml:space="preserve"> </w:t>
            </w:r>
            <w:r w:rsidRPr="000D27D6">
              <w:rPr>
                <w:rFonts w:eastAsia="MS Mincho"/>
              </w:rPr>
              <w:t>4(a-d)),</w:t>
            </w:r>
            <w:r>
              <w:rPr>
                <w:rFonts w:eastAsia="MS Mincho"/>
              </w:rPr>
              <w:t xml:space="preserve"> and Regional Supplement, </w:t>
            </w:r>
            <w:r w:rsidRPr="000D27D6">
              <w:rPr>
                <w:rFonts w:eastAsia="MS Mincho"/>
              </w:rPr>
              <w:t xml:space="preserve">is used </w:t>
            </w:r>
            <w:r w:rsidRPr="00DF7EBF">
              <w:rPr>
                <w:rFonts w:eastAsia="MS Mincho"/>
              </w:rPr>
              <w:t>in</w:t>
            </w:r>
            <w:r>
              <w:rPr>
                <w:rFonts w:eastAsia="MS Mincho"/>
                <w:color w:val="FF0000"/>
              </w:rPr>
              <w:t xml:space="preserve"> </w:t>
            </w:r>
            <w:r w:rsidRPr="000D27D6">
              <w:rPr>
                <w:rFonts w:eastAsia="MS Mincho"/>
              </w:rPr>
              <w:t>the certification process for the Forest Service.</w:t>
            </w:r>
          </w:p>
          <w:p w:rsidR="005904E5" w:rsidRPr="00BC6D96" w:rsidRDefault="005904E5" w:rsidP="000C3842">
            <w:pPr>
              <w:rPr>
                <w:rFonts w:eastAsia="MS Mincho"/>
              </w:rPr>
            </w:pPr>
          </w:p>
        </w:tc>
      </w:tr>
    </w:tbl>
    <w:p w:rsidR="005904E5" w:rsidRPr="007A6E48" w:rsidRDefault="005904E5" w:rsidP="00053A7B">
      <w:pPr>
        <w:pStyle w:val="Exhibit"/>
        <w:rPr>
          <w:rFonts w:eastAsia="MS Mincho"/>
          <w:b/>
        </w:rPr>
      </w:pPr>
      <w:r>
        <w:br w:type="page"/>
      </w:r>
    </w:p>
    <w:p w:rsidR="005904E5" w:rsidRDefault="005904E5"/>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p>
          <w:p w:rsidR="005904E5" w:rsidRPr="00DE1E31" w:rsidRDefault="005904E5" w:rsidP="00DE1E31">
            <w:pPr>
              <w:jc w:val="center"/>
              <w:rPr>
                <w:rFonts w:eastAsia="MS Mincho"/>
                <w:b/>
                <w:color w:val="0000FF"/>
              </w:rPr>
            </w:pPr>
            <w:r w:rsidRPr="00DE1E31">
              <w:rPr>
                <w:rFonts w:eastAsia="MS Mincho"/>
                <w:b/>
                <w:color w:val="0000FF"/>
              </w:rPr>
              <w:t>FALLER CLASS C (FALC)</w:t>
            </w:r>
            <w:bookmarkEnd w:id="33"/>
          </w:p>
          <w:p w:rsidR="005904E5" w:rsidRPr="00DE1E31" w:rsidRDefault="005904E5" w:rsidP="00DE1E31">
            <w:pPr>
              <w:jc w:val="center"/>
              <w:rPr>
                <w:rFonts w:eastAsia="MS Mincho"/>
                <w:b/>
                <w:color w:val="0000FF"/>
                <w:sz w:val="20"/>
                <w:szCs w:val="20"/>
              </w:rPr>
            </w:pPr>
          </w:p>
        </w:tc>
      </w:tr>
      <w:tr w:rsidR="005904E5">
        <w:trPr>
          <w:cantSplit/>
        </w:trPr>
        <w:tc>
          <w:tcPr>
            <w:tcW w:w="9288" w:type="dxa"/>
          </w:tcPr>
          <w:p w:rsidR="005904E5" w:rsidRPr="00BC6D96" w:rsidRDefault="005904E5" w:rsidP="0030589B">
            <w:pPr>
              <w:rPr>
                <w:rFonts w:eastAsia="MS Mincho"/>
                <w:b/>
              </w:rPr>
            </w:pPr>
            <w:r w:rsidRPr="00BC6D96">
              <w:rPr>
                <w:rFonts w:ascii="Times New (W1)" w:eastAsia="MS Mincho" w:hAnsi="Times New (W1)"/>
                <w:b/>
              </w:rPr>
              <w:t xml:space="preserve">REQUIRED </w:t>
            </w:r>
            <w:r w:rsidRPr="00BC6D96">
              <w:rPr>
                <w:rFonts w:eastAsia="MS Mincho"/>
                <w:b/>
              </w:rPr>
              <w:t>TRAINING</w:t>
            </w:r>
          </w:p>
          <w:p w:rsidR="005904E5" w:rsidRDefault="005904E5" w:rsidP="00D869B3">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D869B3">
            <w:pPr>
              <w:ind w:left="677" w:hanging="677"/>
              <w:rPr>
                <w:rFonts w:eastAsia="MS Mincho"/>
              </w:rPr>
            </w:pPr>
            <w:r>
              <w:rPr>
                <w:rFonts w:ascii="Times New (W1)" w:eastAsia="MS Mincho" w:hAnsi="Times New (W1)"/>
              </w:rPr>
              <w:t>Geographic Area Chainsaw Refresher (Initial and every three years)</w:t>
            </w:r>
          </w:p>
          <w:p w:rsidR="005904E5" w:rsidRPr="00E85771" w:rsidRDefault="005904E5" w:rsidP="0030589B">
            <w:pPr>
              <w:rPr>
                <w:rFonts w:eastAsia="MS Mincho"/>
              </w:rPr>
            </w:pPr>
          </w:p>
        </w:tc>
      </w:tr>
      <w:tr w:rsidR="005904E5">
        <w:tc>
          <w:tcPr>
            <w:tcW w:w="9288" w:type="dxa"/>
          </w:tcPr>
          <w:p w:rsidR="005904E5" w:rsidRPr="00BC6D96" w:rsidRDefault="005904E5" w:rsidP="0030589B">
            <w:pPr>
              <w:rPr>
                <w:rFonts w:eastAsia="MS Mincho"/>
                <w:b/>
              </w:rPr>
            </w:pPr>
            <w:r>
              <w:rPr>
                <w:rFonts w:eastAsia="MS Mincho"/>
                <w:b/>
              </w:rPr>
              <w:t xml:space="preserve">REQUIRED </w:t>
            </w:r>
            <w:r w:rsidRPr="00BC6D96">
              <w:rPr>
                <w:rFonts w:eastAsia="MS Mincho"/>
                <w:b/>
              </w:rPr>
              <w:t>CERTIFICATION</w:t>
            </w:r>
          </w:p>
          <w:p w:rsidR="005904E5" w:rsidRDefault="005904E5" w:rsidP="0061336F">
            <w:pPr>
              <w:ind w:left="216" w:hanging="216"/>
              <w:rPr>
                <w:rFonts w:eastAsia="MS Mincho"/>
              </w:rPr>
            </w:pPr>
            <w:r>
              <w:rPr>
                <w:rFonts w:eastAsia="MS Mincho"/>
              </w:rPr>
              <w:t>Initial chain saw certification and triennial re-certification</w:t>
            </w:r>
          </w:p>
          <w:p w:rsidR="005904E5" w:rsidRPr="00E85771" w:rsidRDefault="005904E5" w:rsidP="0030589B">
            <w:pPr>
              <w:ind w:left="216" w:hanging="216"/>
              <w:rPr>
                <w:rFonts w:eastAsia="MS Mincho"/>
              </w:rPr>
            </w:pPr>
          </w:p>
        </w:tc>
      </w:tr>
      <w:tr w:rsidR="005904E5">
        <w:tc>
          <w:tcPr>
            <w:tcW w:w="9288" w:type="dxa"/>
          </w:tcPr>
          <w:p w:rsidR="005904E5" w:rsidRPr="00BC6D96" w:rsidRDefault="005904E5" w:rsidP="0030589B">
            <w:pPr>
              <w:rPr>
                <w:rFonts w:eastAsia="MS Mincho"/>
                <w:b/>
              </w:rPr>
            </w:pPr>
            <w:r w:rsidRPr="00BC6D96">
              <w:rPr>
                <w:rFonts w:eastAsia="MS Mincho"/>
                <w:b/>
              </w:rPr>
              <w:t>REQUIRED EXPERIENCE</w:t>
            </w:r>
          </w:p>
          <w:p w:rsidR="005904E5" w:rsidRPr="00184AB1" w:rsidRDefault="005904E5" w:rsidP="0030589B">
            <w:pPr>
              <w:rPr>
                <w:rFonts w:eastAsia="MS Mincho"/>
                <w:color w:val="000000"/>
              </w:rPr>
            </w:pPr>
            <w:r>
              <w:rPr>
                <w:rFonts w:eastAsia="MS Mincho"/>
              </w:rPr>
              <w:t xml:space="preserve">Satisfactory performance as a Firefighter </w:t>
            </w:r>
            <w:r w:rsidRPr="00070159">
              <w:rPr>
                <w:rFonts w:eastAsia="MS Mincho"/>
              </w:rPr>
              <w:t>Type 2 (FFT2)</w:t>
            </w:r>
          </w:p>
          <w:p w:rsidR="005904E5" w:rsidRPr="00E85771" w:rsidRDefault="005904E5" w:rsidP="0030589B">
            <w:pPr>
              <w:ind w:left="216" w:hanging="216"/>
              <w:rPr>
                <w:rFonts w:eastAsia="MS Mincho"/>
              </w:rPr>
            </w:pPr>
          </w:p>
        </w:tc>
      </w:tr>
      <w:tr w:rsidR="005904E5">
        <w:tc>
          <w:tcPr>
            <w:tcW w:w="9288" w:type="dxa"/>
          </w:tcPr>
          <w:p w:rsidR="005904E5" w:rsidRPr="00BC6D96" w:rsidRDefault="005904E5" w:rsidP="0030589B">
            <w:pPr>
              <w:rPr>
                <w:rFonts w:eastAsia="MS Mincho"/>
                <w:b/>
              </w:rPr>
            </w:pPr>
            <w:r w:rsidRPr="00BC6D96">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Arduous</w:t>
            </w:r>
          </w:p>
          <w:p w:rsidR="005904E5" w:rsidRPr="00E85771" w:rsidRDefault="005904E5" w:rsidP="0030589B">
            <w:pPr>
              <w:rPr>
                <w:rFonts w:eastAsia="MS Mincho"/>
              </w:rPr>
            </w:pPr>
          </w:p>
        </w:tc>
      </w:tr>
      <w:tr w:rsidR="005904E5">
        <w:tc>
          <w:tcPr>
            <w:tcW w:w="9288" w:type="dxa"/>
          </w:tcPr>
          <w:p w:rsidR="005904E5" w:rsidRPr="00BC6D96" w:rsidRDefault="005904E5" w:rsidP="0030589B">
            <w:pPr>
              <w:rPr>
                <w:rFonts w:eastAsia="MS Mincho"/>
                <w:b/>
              </w:rPr>
            </w:pPr>
            <w:r w:rsidRPr="00BC6D96">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rsidRPr="006114D6">
        <w:tc>
          <w:tcPr>
            <w:tcW w:w="9288" w:type="dxa"/>
          </w:tcPr>
          <w:p w:rsidR="005904E5" w:rsidRPr="00D51F89" w:rsidRDefault="005904E5" w:rsidP="000C3842">
            <w:pPr>
              <w:rPr>
                <w:rFonts w:eastAsia="MS Mincho"/>
                <w:b/>
              </w:rPr>
            </w:pPr>
            <w:r w:rsidRPr="00D51F89">
              <w:rPr>
                <w:rFonts w:eastAsia="MS Mincho"/>
                <w:b/>
              </w:rPr>
              <w:t>OTHER TRAINING WHICH SUPPORTS DEVELOPMENT OF KNOWLEDGE AND SKILLS</w:t>
            </w:r>
          </w:p>
          <w:p w:rsidR="005904E5" w:rsidRDefault="005904E5" w:rsidP="000C3842">
            <w:pPr>
              <w:rPr>
                <w:rFonts w:eastAsia="MS Mincho"/>
              </w:rPr>
            </w:pPr>
            <w:r w:rsidRPr="00EB7EAD">
              <w:rPr>
                <w:rFonts w:eastAsia="MS Mincho"/>
              </w:rPr>
              <w:t>None</w:t>
            </w:r>
          </w:p>
          <w:p w:rsidR="005904E5" w:rsidRPr="00EB7EAD" w:rsidRDefault="005904E5" w:rsidP="000C3842">
            <w:pPr>
              <w:rPr>
                <w:rFonts w:eastAsia="MS Mincho"/>
              </w:rPr>
            </w:pPr>
          </w:p>
        </w:tc>
      </w:tr>
      <w:tr w:rsidR="005904E5">
        <w:tc>
          <w:tcPr>
            <w:tcW w:w="9288" w:type="dxa"/>
          </w:tcPr>
          <w:p w:rsidR="005904E5" w:rsidRDefault="005904E5" w:rsidP="00A07466">
            <w:pPr>
              <w:rPr>
                <w:rFonts w:eastAsia="MS Mincho"/>
              </w:rPr>
            </w:pPr>
            <w:r w:rsidRPr="000D27D6">
              <w:rPr>
                <w:rFonts w:eastAsia="MS Mincho"/>
              </w:rPr>
              <w:t>The sawyer certification system outlined in FSH 6709.11, (sec. 22.48, b,</w:t>
            </w:r>
            <w:r>
              <w:rPr>
                <w:rFonts w:eastAsia="MS Mincho"/>
              </w:rPr>
              <w:t xml:space="preserve"> </w:t>
            </w:r>
            <w:r w:rsidRPr="000D27D6">
              <w:rPr>
                <w:rFonts w:eastAsia="MS Mincho"/>
              </w:rPr>
              <w:t xml:space="preserve">4(a-d)), </w:t>
            </w:r>
            <w:r>
              <w:rPr>
                <w:rFonts w:eastAsia="MS Mincho"/>
              </w:rPr>
              <w:t xml:space="preserve">Regional Supplement, </w:t>
            </w:r>
            <w:r w:rsidRPr="000D27D6">
              <w:rPr>
                <w:rFonts w:eastAsia="MS Mincho"/>
              </w:rPr>
              <w:t xml:space="preserve">is used </w:t>
            </w:r>
            <w:r w:rsidRPr="00053A7B">
              <w:rPr>
                <w:rFonts w:eastAsia="MS Mincho"/>
              </w:rPr>
              <w:t>in</w:t>
            </w:r>
            <w:r>
              <w:rPr>
                <w:rFonts w:eastAsia="MS Mincho"/>
                <w:color w:val="FF0000"/>
              </w:rPr>
              <w:t xml:space="preserve"> </w:t>
            </w:r>
            <w:r w:rsidRPr="000D27D6">
              <w:rPr>
                <w:rFonts w:eastAsia="MS Mincho"/>
              </w:rPr>
              <w:t>the certification process for the Forest Service.</w:t>
            </w:r>
          </w:p>
          <w:p w:rsidR="005904E5" w:rsidRPr="00070159" w:rsidRDefault="005904E5" w:rsidP="0030589B">
            <w:pPr>
              <w:rPr>
                <w:rFonts w:eastAsia="MS Mincho"/>
              </w:rPr>
            </w:pPr>
          </w:p>
        </w:tc>
      </w:tr>
    </w:tbl>
    <w:p w:rsidR="005904E5" w:rsidRPr="007A6E48" w:rsidRDefault="005904E5" w:rsidP="00053A7B">
      <w:pPr>
        <w:pStyle w:val="Exhibit"/>
        <w:rPr>
          <w:rFonts w:eastAsia="MS Mincho"/>
          <w:b/>
        </w:rPr>
      </w:pPr>
      <w:r>
        <w:rPr>
          <w:rFonts w:eastAsia="MS Mincho"/>
        </w:rPr>
        <w:br w:type="page"/>
      </w:r>
    </w:p>
    <w:p w:rsidR="005904E5" w:rsidRDefault="005904E5" w:rsidP="008562E2"/>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FEMA EMERGENCY SUPPORT FUNCTION # 4 PRIMARY LEADER</w:t>
            </w:r>
          </w:p>
          <w:p w:rsidR="005904E5" w:rsidRPr="00D10A40" w:rsidRDefault="005904E5" w:rsidP="009D7AEC">
            <w:pPr>
              <w:jc w:val="center"/>
              <w:rPr>
                <w:rFonts w:eastAsia="MS Mincho"/>
                <w:b/>
                <w:color w:val="0000FF"/>
              </w:rPr>
            </w:pPr>
            <w:r w:rsidRPr="00D10A40">
              <w:rPr>
                <w:rFonts w:eastAsia="MS Mincho"/>
                <w:b/>
                <w:color w:val="0000FF"/>
              </w:rPr>
              <w:t>(ESFL)</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7A6E48" w:rsidRDefault="005904E5" w:rsidP="009D7AEC">
            <w:pPr>
              <w:rPr>
                <w:rFonts w:ascii="Times New (W1)" w:eastAsia="MS Mincho" w:hAnsi="Times New (W1)"/>
              </w:rPr>
            </w:pPr>
            <w:r w:rsidRPr="007A6E48">
              <w:rPr>
                <w:rFonts w:ascii="Times New (W1)" w:eastAsia="MS Mincho" w:hAnsi="Times New (W1)"/>
              </w:rPr>
              <w:t>I-300 Intermediate Incident Command System</w:t>
            </w:r>
          </w:p>
          <w:p w:rsidR="005904E5" w:rsidRPr="007A6E48" w:rsidRDefault="005904E5" w:rsidP="009D7AEC">
            <w:pPr>
              <w:rPr>
                <w:rFonts w:ascii="Times New (W1)" w:eastAsia="MS Mincho" w:hAnsi="Times New (W1)"/>
              </w:rPr>
            </w:pPr>
            <w:r w:rsidRPr="007A6E48">
              <w:rPr>
                <w:rFonts w:ascii="Times New (W1)" w:eastAsia="MS Mincho" w:hAnsi="Times New (W1)"/>
              </w:rPr>
              <w:t>I-400 Advanced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4252DB" w:rsidP="009D7AEC">
            <w:pPr>
              <w:ind w:left="677" w:hanging="677"/>
              <w:rPr>
                <w:rFonts w:ascii="Times New (W1)" w:eastAsia="MS Mincho" w:hAnsi="Times New (W1)"/>
              </w:rPr>
            </w:pPr>
            <w:r>
              <w:rPr>
                <w:rFonts w:ascii="Times New (W1)" w:eastAsia="MS Mincho" w:hAnsi="Times New (W1)"/>
              </w:rPr>
              <w:t>N-9033, Emergency Support Function 4 (ESF4)</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CERTIFICATION</w:t>
            </w:r>
          </w:p>
          <w:p w:rsidR="005904E5" w:rsidRPr="007A6E48" w:rsidRDefault="005904E5" w:rsidP="009D7AEC">
            <w:pPr>
              <w:rPr>
                <w:rFonts w:ascii="Times New (W1)" w:eastAsia="MS Mincho" w:hAnsi="Times New (W1)"/>
                <w:sz w:val="20"/>
              </w:rPr>
            </w:pPr>
            <w:r w:rsidRPr="007A6E48">
              <w:rPr>
                <w:rFonts w:ascii="Times New (W1)" w:eastAsia="MS Mincho" w:hAnsi="Times New (W1)"/>
              </w:rPr>
              <w:t>Regional Office FEMA Coordinator approval</w:t>
            </w:r>
          </w:p>
          <w:p w:rsidR="005904E5" w:rsidRPr="000C7DC3" w:rsidRDefault="005904E5" w:rsidP="009D7AEC">
            <w:pPr>
              <w:rPr>
                <w:rFonts w:eastAsia="MS Mincho"/>
              </w:rPr>
            </w:pPr>
            <w:r w:rsidRPr="000C7DC3">
              <w:rPr>
                <w:rFonts w:eastAsia="MS Mincho"/>
              </w:rPr>
              <w:t xml:space="preserve">Successful position performance as a </w:t>
            </w:r>
            <w:r>
              <w:rPr>
                <w:rFonts w:eastAsia="MS Mincho"/>
              </w:rPr>
              <w:t xml:space="preserve">Primary Leader </w:t>
            </w:r>
            <w:r w:rsidRPr="000C7DC3">
              <w:rPr>
                <w:rFonts w:eastAsia="MS Mincho"/>
              </w:rPr>
              <w:t>ESFL</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5904E5" w:rsidRPr="007A6E48" w:rsidRDefault="005904E5" w:rsidP="009D7AEC">
            <w:pPr>
              <w:ind w:left="216" w:hanging="180"/>
              <w:rPr>
                <w:rFonts w:eastAsia="MS Mincho"/>
              </w:rPr>
            </w:pPr>
            <w:r w:rsidRPr="007A6E48">
              <w:rPr>
                <w:rFonts w:eastAsia="MS Mincho"/>
              </w:rPr>
              <w:t>US Forest Service Agency Personnel</w:t>
            </w:r>
          </w:p>
          <w:p w:rsidR="005904E5" w:rsidRPr="007A6E48" w:rsidRDefault="005904E5" w:rsidP="009D7AEC">
            <w:pPr>
              <w:ind w:left="216" w:hanging="180"/>
              <w:rPr>
                <w:rFonts w:eastAsia="MS Mincho"/>
              </w:rPr>
            </w:pPr>
            <w:r w:rsidRPr="007A6E48">
              <w:rPr>
                <w:rFonts w:eastAsia="MS Mincho"/>
              </w:rPr>
              <w:t xml:space="preserve">       AND</w:t>
            </w:r>
          </w:p>
          <w:p w:rsidR="005904E5" w:rsidRPr="007A6E48" w:rsidRDefault="005904E5" w:rsidP="009D7AEC">
            <w:pPr>
              <w:ind w:left="216" w:hanging="180"/>
              <w:rPr>
                <w:rFonts w:eastAsia="MS Mincho"/>
              </w:rPr>
            </w:pPr>
            <w:r w:rsidRPr="007A6E48">
              <w:rPr>
                <w:rFonts w:eastAsia="MS Mincho"/>
              </w:rPr>
              <w:t xml:space="preserve">Satisfactory position performance as a FEMA Emergency Support Function # 4 </w:t>
            </w:r>
            <w:r>
              <w:rPr>
                <w:rFonts w:eastAsia="MS Mincho"/>
              </w:rPr>
              <w:t>Primary Leader</w:t>
            </w:r>
          </w:p>
          <w:p w:rsidR="005904E5" w:rsidRPr="007A6E48" w:rsidRDefault="005904E5" w:rsidP="009D7AEC">
            <w:pPr>
              <w:ind w:left="216" w:hanging="180"/>
              <w:rPr>
                <w:rFonts w:eastAsia="MS Mincho"/>
              </w:rPr>
            </w:pPr>
            <w:r w:rsidRPr="007A6E48">
              <w:rPr>
                <w:rFonts w:eastAsia="MS Mincho"/>
              </w:rPr>
              <w:t xml:space="preserve">        </w:t>
            </w:r>
            <w:r>
              <w:rPr>
                <w:rFonts w:eastAsia="MS Mincho"/>
              </w:rPr>
              <w:t>AND</w:t>
            </w:r>
          </w:p>
          <w:p w:rsidR="005904E5" w:rsidRPr="007A6E48" w:rsidRDefault="005904E5" w:rsidP="009D7AEC">
            <w:pPr>
              <w:ind w:left="216" w:hanging="180"/>
              <w:rPr>
                <w:rFonts w:eastAsia="MS Mincho"/>
              </w:rPr>
            </w:pPr>
            <w:r w:rsidRPr="007A6E48">
              <w:rPr>
                <w:rFonts w:eastAsia="MS Mincho"/>
              </w:rPr>
              <w:t>Satisfactory performance as an Incident Command System Command or General Staff position at the Type 1 or 2 level</w:t>
            </w:r>
          </w:p>
          <w:p w:rsidR="005904E5" w:rsidRPr="007A6E48" w:rsidRDefault="005904E5" w:rsidP="009D7AEC">
            <w:pPr>
              <w:ind w:left="216" w:hanging="180"/>
              <w:rPr>
                <w:rFonts w:eastAsia="MS Mincho"/>
              </w:rPr>
            </w:pPr>
            <w:r w:rsidRPr="007A6E48">
              <w:rPr>
                <w:rFonts w:eastAsia="MS Mincho"/>
              </w:rPr>
              <w:t xml:space="preserve">        OR</w:t>
            </w:r>
          </w:p>
          <w:p w:rsidR="005904E5" w:rsidRDefault="005904E5" w:rsidP="009D7AEC">
            <w:pPr>
              <w:ind w:left="216" w:hanging="180"/>
              <w:rPr>
                <w:rFonts w:eastAsia="MS Mincho"/>
              </w:rPr>
            </w:pPr>
            <w:r w:rsidRPr="007A6E48">
              <w:rPr>
                <w:rFonts w:eastAsia="MS Mincho"/>
              </w:rPr>
              <w:t>Geographic Area Coordinator</w:t>
            </w:r>
          </w:p>
          <w:p w:rsidR="005904E5" w:rsidRPr="00053A7B" w:rsidRDefault="005904E5" w:rsidP="009D7AEC">
            <w:pPr>
              <w:ind w:left="216" w:hanging="180"/>
              <w:rPr>
                <w:rFonts w:eastAsia="MS Mincho"/>
              </w:rPr>
            </w:pPr>
            <w:r w:rsidRPr="00053A7B">
              <w:rPr>
                <w:rFonts w:eastAsia="MS Mincho"/>
              </w:rPr>
              <w:t>Regional/Area Fire Program Manager</w:t>
            </w:r>
          </w:p>
          <w:p w:rsidR="005904E5" w:rsidRPr="007A6E48" w:rsidRDefault="005904E5" w:rsidP="009D7AEC">
            <w:pPr>
              <w:ind w:left="216" w:hanging="180"/>
              <w:rPr>
                <w:rFonts w:eastAsia="MS Mincho"/>
              </w:rPr>
            </w:pPr>
            <w:smartTag w:uri="urn:schemas-microsoft-com:office:smarttags" w:element="place">
              <w:r w:rsidRPr="007A6E48">
                <w:rPr>
                  <w:rFonts w:eastAsia="MS Mincho"/>
                </w:rPr>
                <w:t>Forest</w:t>
              </w:r>
            </w:smartTag>
            <w:r w:rsidRPr="007A6E48">
              <w:rPr>
                <w:rFonts w:eastAsia="MS Mincho"/>
              </w:rPr>
              <w:t xml:space="preserve"> Fire Management Officer</w:t>
            </w:r>
          </w:p>
          <w:p w:rsidR="005904E5" w:rsidRPr="007A6E48" w:rsidRDefault="005904E5" w:rsidP="009D7AEC">
            <w:pPr>
              <w:ind w:left="216" w:hanging="180"/>
              <w:rPr>
                <w:rFonts w:eastAsia="MS Mincho"/>
              </w:rPr>
            </w:pPr>
            <w:smartTag w:uri="urn:schemas-microsoft-com:office:smarttags" w:element="place">
              <w:r w:rsidRPr="007A6E48">
                <w:rPr>
                  <w:rFonts w:eastAsia="MS Mincho"/>
                </w:rPr>
                <w:t>Forest</w:t>
              </w:r>
            </w:smartTag>
            <w:r w:rsidRPr="007A6E48">
              <w:rPr>
                <w:rFonts w:eastAsia="MS Mincho"/>
              </w:rPr>
              <w:t xml:space="preserve"> Supervisor</w:t>
            </w:r>
          </w:p>
          <w:p w:rsidR="005904E5" w:rsidRPr="007A6E48" w:rsidRDefault="005904E5" w:rsidP="009D7AEC">
            <w:pPr>
              <w:ind w:left="216" w:hanging="180"/>
              <w:rPr>
                <w:rFonts w:eastAsia="MS Mincho"/>
              </w:rPr>
            </w:pPr>
            <w:r>
              <w:rPr>
                <w:rFonts w:eastAsia="MS Mincho"/>
              </w:rPr>
              <w:t>District Ranger</w:t>
            </w: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 xml:space="preserve">None Required </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5904E5" w:rsidRPr="007A6E48" w:rsidRDefault="004252DB" w:rsidP="009D7AEC">
            <w:pPr>
              <w:rPr>
                <w:rFonts w:eastAsia="MS Mincho"/>
              </w:rPr>
            </w:pPr>
            <w:r>
              <w:rPr>
                <w:rFonts w:eastAsia="MS Mincho"/>
              </w:rPr>
              <w:t>ESF4 Wildland Support (ESFW)</w:t>
            </w:r>
          </w:p>
          <w:p w:rsidR="005904E5" w:rsidRPr="007A6E48" w:rsidRDefault="005904E5"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5904E5" w:rsidP="009D7AEC">
            <w:pPr>
              <w:rPr>
                <w:rFonts w:eastAsia="MS Mincho"/>
              </w:rPr>
            </w:pPr>
            <w:r w:rsidRPr="007A6E48">
              <w:rPr>
                <w:rFonts w:eastAsia="MS Mincho"/>
              </w:rPr>
              <w:t>None</w:t>
            </w:r>
          </w:p>
          <w:p w:rsidR="005904E5" w:rsidRPr="007A6E48" w:rsidRDefault="005904E5" w:rsidP="009D7AEC">
            <w:pPr>
              <w:rPr>
                <w:rFonts w:eastAsia="MS Mincho"/>
              </w:rPr>
            </w:pPr>
          </w:p>
        </w:tc>
      </w:tr>
    </w:tbl>
    <w:p w:rsidR="005904E5" w:rsidRPr="00D04A17" w:rsidRDefault="005904E5" w:rsidP="000C7DC3">
      <w:pPr>
        <w:rPr>
          <w:rFonts w:eastAsia="MS Mincho"/>
        </w:rPr>
      </w:pPr>
      <w:r>
        <w:rPr>
          <w:rFonts w:eastAsia="MS Mincho"/>
        </w:rPr>
        <w:t>Task Book</w:t>
      </w:r>
      <w:r w:rsidRPr="00C93479">
        <w:rPr>
          <w:rFonts w:eastAsia="MS Mincho"/>
        </w:rPr>
        <w:t xml:space="preserve"> </w:t>
      </w:r>
      <w:r>
        <w:rPr>
          <w:rFonts w:eastAsia="MS Mincho"/>
        </w:rPr>
        <w:t xml:space="preserve">available </w:t>
      </w:r>
      <w:r w:rsidRPr="00D04A17">
        <w:rPr>
          <w:rFonts w:eastAsia="MS Mincho"/>
        </w:rPr>
        <w:t>at:</w:t>
      </w:r>
    </w:p>
    <w:p w:rsidR="005904E5" w:rsidRPr="007A6E48" w:rsidRDefault="00DE2F02" w:rsidP="000C7DC3">
      <w:pPr>
        <w:pStyle w:val="Exhibit"/>
        <w:jc w:val="left"/>
        <w:rPr>
          <w:rFonts w:eastAsia="MS Mincho"/>
          <w:b/>
        </w:rPr>
      </w:pPr>
      <w:hyperlink r:id="rId32" w:history="1">
        <w:r w:rsidR="005904E5" w:rsidRPr="000C7DC3">
          <w:rPr>
            <w:rStyle w:val="Hyperlink"/>
          </w:rPr>
          <w:t>http://www.nwcg.gov/pms/taskbook-agency/index.htm</w:t>
        </w:r>
      </w:hyperlink>
      <w:r w:rsidR="005904E5">
        <w:br w:type="page"/>
      </w:r>
    </w:p>
    <w:p w:rsidR="005904E5" w:rsidRPr="007A6E48" w:rsidRDefault="005904E5" w:rsidP="008562E2">
      <w:pPr>
        <w:pStyle w:val="Exhibit"/>
        <w:rPr>
          <w:b/>
        </w:rPr>
      </w:pPr>
    </w:p>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FEMA EMERGENCY SUPPORT FUNCTION # 4 WILDLAND SUPPORT</w:t>
            </w:r>
          </w:p>
          <w:p w:rsidR="005904E5" w:rsidRPr="00D10A40" w:rsidRDefault="005904E5" w:rsidP="009D7AEC">
            <w:pPr>
              <w:jc w:val="center"/>
              <w:rPr>
                <w:rFonts w:eastAsia="MS Mincho"/>
                <w:b/>
                <w:color w:val="0000FF"/>
              </w:rPr>
            </w:pPr>
            <w:r w:rsidRPr="00D10A40">
              <w:rPr>
                <w:rFonts w:eastAsia="MS Mincho"/>
                <w:b/>
                <w:color w:val="0000FF"/>
              </w:rPr>
              <w:t>(ESFW)</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I-300 Intermediate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I-400 Advanced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4252DB" w:rsidP="009D7AEC">
            <w:pPr>
              <w:ind w:left="677" w:hanging="677"/>
              <w:rPr>
                <w:rFonts w:eastAsia="MS Mincho"/>
              </w:rPr>
            </w:pPr>
            <w:r>
              <w:rPr>
                <w:rFonts w:ascii="Times New (W1)" w:eastAsia="MS Mincho" w:hAnsi="Times New (W1)"/>
              </w:rPr>
              <w:t>N-9033, Emergency Support Function 4 (ESF4)</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CERTIFICATION</w:t>
            </w:r>
          </w:p>
          <w:p w:rsidR="005904E5" w:rsidRDefault="005904E5" w:rsidP="009D7AEC">
            <w:pPr>
              <w:rPr>
                <w:rFonts w:eastAsia="MS Mincho"/>
              </w:rPr>
            </w:pPr>
            <w:r w:rsidRPr="007A6E48">
              <w:rPr>
                <w:rFonts w:eastAsia="MS Mincho"/>
              </w:rPr>
              <w:t>Regional Office FEMA Coordinator approval</w:t>
            </w:r>
          </w:p>
          <w:p w:rsidR="005904E5" w:rsidRPr="000C7DC3" w:rsidRDefault="005904E5" w:rsidP="000C7DC3">
            <w:pPr>
              <w:rPr>
                <w:rFonts w:eastAsia="MS Mincho"/>
              </w:rPr>
            </w:pPr>
            <w:r w:rsidRPr="000C7DC3">
              <w:rPr>
                <w:rFonts w:eastAsia="MS Mincho"/>
              </w:rPr>
              <w:t xml:space="preserve">Successful position performance as a </w:t>
            </w:r>
            <w:r>
              <w:rPr>
                <w:rFonts w:eastAsia="MS Mincho"/>
              </w:rPr>
              <w:t>Wildland Support (EFSW)</w:t>
            </w:r>
          </w:p>
          <w:p w:rsidR="005904E5" w:rsidRPr="007A6E48" w:rsidRDefault="005904E5" w:rsidP="009D7AEC">
            <w:pPr>
              <w:rPr>
                <w:rFonts w:eastAsia="MS Mincho"/>
                <w:sz w:val="20"/>
              </w:rPr>
            </w:pP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5904E5" w:rsidRPr="00EC17E4" w:rsidRDefault="005904E5" w:rsidP="008D01C8">
            <w:pPr>
              <w:ind w:left="216" w:hanging="180"/>
              <w:rPr>
                <w:rFonts w:eastAsia="MS Mincho"/>
                <w:color w:val="000000"/>
              </w:rPr>
            </w:pPr>
            <w:r w:rsidRPr="007A6E48">
              <w:rPr>
                <w:rFonts w:eastAsia="MS Mincho"/>
              </w:rPr>
              <w:t xml:space="preserve">Satisfactory position performance as a FEMA Emergency Support Function # 4 </w:t>
            </w:r>
            <w:r w:rsidRPr="00EC17E4">
              <w:rPr>
                <w:rFonts w:eastAsia="MS Mincho"/>
                <w:color w:val="000000"/>
              </w:rPr>
              <w:t>Wildland Support (ESFW)</w:t>
            </w:r>
          </w:p>
          <w:p w:rsidR="005904E5" w:rsidRPr="00EC17E4" w:rsidRDefault="005904E5" w:rsidP="009D7AEC">
            <w:pPr>
              <w:ind w:left="216" w:hanging="180"/>
              <w:rPr>
                <w:rFonts w:eastAsia="MS Mincho"/>
                <w:color w:val="000000"/>
              </w:rPr>
            </w:pPr>
            <w:r w:rsidRPr="00EC17E4">
              <w:rPr>
                <w:rFonts w:eastAsia="MS Mincho"/>
                <w:color w:val="000000"/>
              </w:rPr>
              <w:t xml:space="preserve">        AND </w:t>
            </w:r>
          </w:p>
          <w:p w:rsidR="005904E5" w:rsidRDefault="005904E5" w:rsidP="009D7AEC">
            <w:pPr>
              <w:ind w:left="216" w:hanging="180"/>
              <w:rPr>
                <w:rFonts w:eastAsia="MS Mincho"/>
              </w:rPr>
            </w:pPr>
            <w:r w:rsidRPr="007A6E48">
              <w:rPr>
                <w:rFonts w:eastAsia="MS Mincho"/>
              </w:rPr>
              <w:t xml:space="preserve">US </w:t>
            </w:r>
            <w:smartTag w:uri="urn:schemas-microsoft-com:office:smarttags" w:element="PlaceType">
              <w:smartTag w:uri="urn:schemas-microsoft-com:office:smarttags" w:element="place">
                <w:r w:rsidRPr="007A6E48">
                  <w:rPr>
                    <w:rFonts w:eastAsia="MS Mincho"/>
                  </w:rPr>
                  <w:t>Forest</w:t>
                </w:r>
              </w:smartTag>
              <w:r w:rsidRPr="007A6E48">
                <w:rPr>
                  <w:rFonts w:eastAsia="MS Mincho"/>
                </w:rPr>
                <w:t xml:space="preserve"> </w:t>
              </w:r>
              <w:smartTag w:uri="urn:schemas-microsoft-com:office:smarttags" w:element="PlaceName">
                <w:r w:rsidRPr="007A6E48">
                  <w:rPr>
                    <w:rFonts w:eastAsia="MS Mincho"/>
                  </w:rPr>
                  <w:t>Service</w:t>
                </w:r>
              </w:smartTag>
              <w:r w:rsidRPr="007A6E48">
                <w:rPr>
                  <w:rFonts w:eastAsia="MS Mincho"/>
                </w:rPr>
                <w:t xml:space="preserve"> </w:t>
              </w:r>
              <w:smartTag w:uri="urn:schemas-microsoft-com:office:smarttags" w:element="PlaceType">
                <w:r w:rsidRPr="007A6E48">
                  <w:rPr>
                    <w:rFonts w:eastAsia="MS Mincho"/>
                  </w:rPr>
                  <w:t>Forest</w:t>
                </w:r>
              </w:smartTag>
            </w:smartTag>
            <w:r w:rsidRPr="007A6E48">
              <w:rPr>
                <w:rFonts w:eastAsia="MS Mincho"/>
              </w:rPr>
              <w:t xml:space="preserve"> Fire Management Officer,</w:t>
            </w:r>
          </w:p>
          <w:p w:rsidR="005904E5" w:rsidRPr="00EC17E4" w:rsidRDefault="005904E5" w:rsidP="009D7AEC">
            <w:pPr>
              <w:ind w:left="216" w:hanging="180"/>
              <w:rPr>
                <w:rFonts w:eastAsia="MS Mincho"/>
                <w:color w:val="000000"/>
              </w:rPr>
            </w:pPr>
            <w:r w:rsidRPr="00EC17E4">
              <w:rPr>
                <w:rFonts w:eastAsia="MS Mincho"/>
                <w:color w:val="000000"/>
              </w:rPr>
              <w:t xml:space="preserve">US Forest Service </w:t>
            </w:r>
            <w:r w:rsidR="004252DB">
              <w:rPr>
                <w:rFonts w:eastAsia="MS Mincho"/>
                <w:color w:val="000000"/>
              </w:rPr>
              <w:t xml:space="preserve">National or </w:t>
            </w:r>
            <w:r w:rsidRPr="00EC17E4">
              <w:rPr>
                <w:rFonts w:eastAsia="MS Mincho"/>
                <w:color w:val="000000"/>
              </w:rPr>
              <w:t>Regional/Area Fire Program Specialist</w:t>
            </w:r>
          </w:p>
          <w:p w:rsidR="005904E5" w:rsidRPr="007A6E48" w:rsidRDefault="005904E5" w:rsidP="009D7AEC">
            <w:pPr>
              <w:ind w:left="216" w:hanging="180"/>
              <w:rPr>
                <w:rFonts w:eastAsia="MS Mincho"/>
              </w:rPr>
            </w:pPr>
            <w:r w:rsidRPr="007A6E48">
              <w:rPr>
                <w:rFonts w:eastAsia="MS Mincho"/>
              </w:rPr>
              <w:t>Department of Interior Fire Management Officer</w:t>
            </w:r>
          </w:p>
          <w:p w:rsidR="004252DB" w:rsidRPr="007A6E48" w:rsidRDefault="004252DB" w:rsidP="004252DB">
            <w:pPr>
              <w:ind w:left="216" w:hanging="180"/>
              <w:rPr>
                <w:rFonts w:eastAsia="MS Mincho"/>
              </w:rPr>
            </w:pPr>
            <w:r>
              <w:rPr>
                <w:rFonts w:eastAsia="MS Mincho"/>
              </w:rPr>
              <w:t>Department of Interior Fire Program Specialist</w:t>
            </w:r>
          </w:p>
          <w:p w:rsidR="005904E5" w:rsidRPr="007A6E48" w:rsidRDefault="005904E5" w:rsidP="009D7AEC">
            <w:pPr>
              <w:ind w:left="216" w:hanging="180"/>
              <w:rPr>
                <w:rFonts w:eastAsia="MS Mincho"/>
              </w:rPr>
            </w:pPr>
            <w:r w:rsidRPr="007A6E48">
              <w:rPr>
                <w:rFonts w:eastAsia="MS Mincho"/>
              </w:rPr>
              <w:t>Supervisory Dispatcher</w:t>
            </w: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None Required</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5904E5" w:rsidRPr="007A6E48" w:rsidRDefault="005904E5" w:rsidP="009D7AEC">
            <w:pPr>
              <w:rPr>
                <w:rFonts w:eastAsia="MS Mincho"/>
              </w:rPr>
            </w:pPr>
            <w:r w:rsidRPr="007A6E48">
              <w:rPr>
                <w:rFonts w:eastAsia="MS Mincho"/>
              </w:rPr>
              <w:t xml:space="preserve">ESF4 Primary Leader (ESFL)  </w:t>
            </w:r>
          </w:p>
          <w:p w:rsidR="005904E5" w:rsidRPr="007A6E48" w:rsidRDefault="005904E5"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5904E5" w:rsidP="009D7AEC">
            <w:pPr>
              <w:rPr>
                <w:rFonts w:eastAsia="MS Mincho"/>
              </w:rPr>
            </w:pPr>
            <w:r w:rsidRPr="007A6E48">
              <w:rPr>
                <w:rFonts w:eastAsia="MS Mincho"/>
              </w:rPr>
              <w:t>None</w:t>
            </w:r>
          </w:p>
        </w:tc>
      </w:tr>
    </w:tbl>
    <w:p w:rsidR="005904E5" w:rsidRPr="007A6E48" w:rsidRDefault="005904E5" w:rsidP="008562E2"/>
    <w:p w:rsidR="005904E5" w:rsidRDefault="005904E5" w:rsidP="000C7DC3">
      <w:pPr>
        <w:pStyle w:val="Exhibit"/>
        <w:jc w:val="left"/>
        <w:rPr>
          <w:u w:val="none"/>
        </w:rPr>
      </w:pPr>
      <w:r w:rsidRPr="000C7DC3">
        <w:rPr>
          <w:u w:val="none"/>
        </w:rPr>
        <w:t>Taskbook available at:</w:t>
      </w:r>
    </w:p>
    <w:p w:rsidR="005904E5" w:rsidRPr="000C7DC3" w:rsidRDefault="00DE2F02" w:rsidP="000C7DC3">
      <w:pPr>
        <w:pStyle w:val="Exhibit"/>
        <w:jc w:val="left"/>
        <w:rPr>
          <w:rFonts w:eastAsia="MS Mincho"/>
          <w:b/>
          <w:u w:val="none"/>
        </w:rPr>
      </w:pPr>
      <w:hyperlink r:id="rId33" w:history="1">
        <w:r w:rsidR="005904E5" w:rsidRPr="000C7DC3">
          <w:rPr>
            <w:rStyle w:val="Hyperlink"/>
          </w:rPr>
          <w:t>http://www.nwcg.gov/pms/taskbook-agency/index.htm</w:t>
        </w:r>
      </w:hyperlink>
      <w:r w:rsidR="005904E5" w:rsidRPr="000C7DC3">
        <w:rPr>
          <w:u w:val="none"/>
        </w:rPr>
        <w:br w:type="page"/>
      </w:r>
    </w:p>
    <w:p w:rsidR="005904E5" w:rsidRDefault="005904E5" w:rsidP="008562E2"/>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FEMA EMERGENCY SUPPORT FUNCTION # 4 STRUCTURE SUPPORT</w:t>
            </w:r>
          </w:p>
          <w:p w:rsidR="005904E5" w:rsidRPr="00D10A40" w:rsidRDefault="005904E5" w:rsidP="009D7AEC">
            <w:pPr>
              <w:jc w:val="center"/>
              <w:rPr>
                <w:rFonts w:eastAsia="MS Mincho"/>
                <w:b/>
                <w:color w:val="0000FF"/>
              </w:rPr>
            </w:pPr>
            <w:r w:rsidRPr="00D10A40">
              <w:rPr>
                <w:rFonts w:eastAsia="MS Mincho"/>
                <w:b/>
                <w:color w:val="0000FF"/>
              </w:rPr>
              <w:t>(ESFS)</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I-300 Intermediate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I-400 Advanced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DE0262"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4252DB" w:rsidP="009D7AEC">
            <w:pPr>
              <w:ind w:left="677" w:hanging="677"/>
              <w:rPr>
                <w:rFonts w:eastAsia="MS Mincho"/>
              </w:rPr>
            </w:pPr>
            <w:r>
              <w:rPr>
                <w:rFonts w:ascii="Times New (W1)" w:eastAsia="MS Mincho" w:hAnsi="Times New (W1)"/>
              </w:rPr>
              <w:t>N-9033, Emergency Support Function 4 (ESF4)</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5904E5" w:rsidRPr="007A6E48" w:rsidRDefault="005904E5" w:rsidP="009D7AEC">
            <w:pPr>
              <w:ind w:left="216" w:hanging="180"/>
              <w:rPr>
                <w:rFonts w:eastAsia="MS Mincho"/>
              </w:rPr>
            </w:pPr>
            <w:r w:rsidRPr="007A6E48">
              <w:rPr>
                <w:rFonts w:eastAsia="MS Mincho"/>
              </w:rPr>
              <w:t>Served as Chief Officer in a Structure Fire Department</w:t>
            </w:r>
          </w:p>
          <w:p w:rsidR="005904E5" w:rsidRPr="007A6E48" w:rsidRDefault="005904E5" w:rsidP="009D7AEC">
            <w:pPr>
              <w:ind w:left="216" w:hanging="180"/>
              <w:rPr>
                <w:rFonts w:eastAsia="MS Mincho"/>
              </w:rPr>
            </w:pPr>
            <w:r w:rsidRPr="007A6E48">
              <w:rPr>
                <w:rFonts w:eastAsia="MS Mincho"/>
              </w:rPr>
              <w:t xml:space="preserve">       OR</w:t>
            </w:r>
          </w:p>
          <w:p w:rsidR="005904E5" w:rsidRPr="007A6E48" w:rsidRDefault="005904E5" w:rsidP="009D7AEC">
            <w:pPr>
              <w:ind w:left="216" w:hanging="180"/>
              <w:rPr>
                <w:rFonts w:eastAsia="MS Mincho"/>
              </w:rPr>
            </w:pPr>
            <w:r w:rsidRPr="007A6E48">
              <w:rPr>
                <w:rFonts w:eastAsia="MS Mincho"/>
              </w:rPr>
              <w:t>USFA Fire Program Specialist</w:t>
            </w:r>
          </w:p>
          <w:p w:rsidR="005904E5" w:rsidRDefault="005904E5" w:rsidP="009D7AEC">
            <w:pPr>
              <w:ind w:left="216" w:hanging="180"/>
              <w:rPr>
                <w:rFonts w:eastAsia="MS Mincho"/>
              </w:rPr>
            </w:pPr>
            <w:r w:rsidRPr="007A6E48">
              <w:rPr>
                <w:rFonts w:eastAsia="MS Mincho"/>
              </w:rPr>
              <w:t>USFA Training Specialist</w:t>
            </w:r>
          </w:p>
          <w:p w:rsidR="005904E5" w:rsidRDefault="005904E5" w:rsidP="009D7AEC">
            <w:pPr>
              <w:ind w:left="216" w:hanging="180"/>
              <w:rPr>
                <w:rFonts w:eastAsia="MS Mincho"/>
              </w:rPr>
            </w:pPr>
            <w:r>
              <w:rPr>
                <w:rFonts w:eastAsia="MS Mincho"/>
              </w:rPr>
              <w:t xml:space="preserve">       AND</w:t>
            </w:r>
          </w:p>
          <w:p w:rsidR="005904E5" w:rsidRDefault="005904E5" w:rsidP="009D7AEC">
            <w:pPr>
              <w:ind w:left="216" w:hanging="180"/>
              <w:rPr>
                <w:rFonts w:eastAsia="MS Mincho"/>
              </w:rPr>
            </w:pPr>
            <w:r>
              <w:rPr>
                <w:rFonts w:eastAsia="MS Mincho"/>
              </w:rPr>
              <w:t>Successful position performance as Structure Support (ESFS)</w:t>
            </w:r>
          </w:p>
          <w:p w:rsidR="005904E5" w:rsidRPr="007A6E48" w:rsidRDefault="005904E5" w:rsidP="009D7AEC">
            <w:pPr>
              <w:ind w:left="216" w:hanging="180"/>
              <w:rPr>
                <w:rFonts w:eastAsia="MS Mincho"/>
              </w:rPr>
            </w:pP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 xml:space="preserve">None Required </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5904E5" w:rsidRPr="007A6E48" w:rsidRDefault="005904E5" w:rsidP="009D7AEC">
            <w:pPr>
              <w:rPr>
                <w:rFonts w:eastAsia="MS Mincho"/>
              </w:rPr>
            </w:pPr>
            <w:r w:rsidRPr="007A6E48">
              <w:rPr>
                <w:rFonts w:eastAsia="MS Mincho"/>
              </w:rPr>
              <w:t>ESF4 Administrative Support (ESFA)</w:t>
            </w:r>
          </w:p>
          <w:p w:rsidR="005904E5" w:rsidRPr="007A6E48" w:rsidRDefault="005904E5"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5904E5" w:rsidP="009D7AEC">
            <w:pPr>
              <w:rPr>
                <w:rFonts w:eastAsia="MS Mincho"/>
              </w:rPr>
            </w:pPr>
            <w:r w:rsidRPr="007A6E48">
              <w:rPr>
                <w:rFonts w:eastAsia="MS Mincho"/>
              </w:rPr>
              <w:t>None</w:t>
            </w:r>
          </w:p>
          <w:p w:rsidR="005904E5" w:rsidRPr="007A6E48" w:rsidRDefault="005904E5" w:rsidP="009D7AEC">
            <w:pPr>
              <w:rPr>
                <w:rFonts w:eastAsia="MS Mincho"/>
              </w:rPr>
            </w:pPr>
          </w:p>
        </w:tc>
      </w:tr>
    </w:tbl>
    <w:p w:rsidR="005904E5" w:rsidRPr="007A6E48" w:rsidRDefault="005904E5" w:rsidP="008562E2"/>
    <w:p w:rsidR="005904E5" w:rsidRPr="002520FD" w:rsidRDefault="005904E5" w:rsidP="000C7DC3">
      <w:pPr>
        <w:pStyle w:val="Exhibit"/>
        <w:jc w:val="left"/>
        <w:rPr>
          <w:u w:val="none"/>
        </w:rPr>
      </w:pPr>
      <w:r w:rsidRPr="002520FD">
        <w:rPr>
          <w:u w:val="none"/>
        </w:rPr>
        <w:t>Taskbook available at:</w:t>
      </w:r>
    </w:p>
    <w:p w:rsidR="005904E5" w:rsidRPr="007A6E48" w:rsidRDefault="00DE2F02" w:rsidP="000C7DC3">
      <w:pPr>
        <w:pStyle w:val="Exhibit"/>
        <w:jc w:val="left"/>
        <w:rPr>
          <w:rFonts w:eastAsia="MS Mincho"/>
          <w:b/>
        </w:rPr>
      </w:pPr>
      <w:hyperlink r:id="rId34" w:history="1">
        <w:r w:rsidR="005904E5" w:rsidRPr="002520FD">
          <w:rPr>
            <w:rStyle w:val="Hyperlink"/>
          </w:rPr>
          <w:t>http://www.nwcg.gov/pms/taskbook-agency/index.htm</w:t>
        </w:r>
      </w:hyperlink>
      <w:r w:rsidR="005904E5" w:rsidRPr="00072A72">
        <w:rPr>
          <w:color w:val="FF0000"/>
        </w:rPr>
        <w:br w:type="page"/>
      </w:r>
    </w:p>
    <w:p w:rsidR="005904E5" w:rsidRDefault="005904E5" w:rsidP="008562E2"/>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FEMA EMERGENCY SUPPORT FUNCTION # 4 ADMINISTRATIVE SUPPORT</w:t>
            </w:r>
          </w:p>
          <w:p w:rsidR="005904E5" w:rsidRPr="00D10A40" w:rsidRDefault="005904E5" w:rsidP="009D7AEC">
            <w:pPr>
              <w:jc w:val="center"/>
              <w:rPr>
                <w:rFonts w:eastAsia="MS Mincho"/>
                <w:b/>
                <w:color w:val="0000FF"/>
              </w:rPr>
            </w:pPr>
            <w:r w:rsidRPr="00D10A40">
              <w:rPr>
                <w:rFonts w:eastAsia="MS Mincho"/>
                <w:b/>
                <w:color w:val="0000FF"/>
              </w:rPr>
              <w:t>(ESFA)</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EC17E4" w:rsidRDefault="005904E5" w:rsidP="009D7AEC">
            <w:pPr>
              <w:ind w:left="677" w:hanging="677"/>
              <w:rPr>
                <w:rFonts w:ascii="Times New (W1)" w:eastAsia="MS Mincho" w:hAnsi="Times New (W1)"/>
                <w:color w:val="000000"/>
              </w:rPr>
            </w:pPr>
            <w:r w:rsidRPr="00EC17E4">
              <w:rPr>
                <w:rFonts w:ascii="Times New (W1)" w:eastAsia="MS Mincho" w:hAnsi="Times New (W1)"/>
                <w:color w:val="000000"/>
              </w:rPr>
              <w:t>I-</w:t>
            </w:r>
            <w:r w:rsidR="004252DB">
              <w:rPr>
                <w:rFonts w:ascii="Times New (W1)" w:eastAsia="MS Mincho" w:hAnsi="Times New (W1)"/>
                <w:color w:val="000000"/>
              </w:rPr>
              <w:t>1</w:t>
            </w:r>
            <w:r w:rsidR="004252DB" w:rsidRPr="00EC17E4">
              <w:rPr>
                <w:rFonts w:ascii="Times New (W1)" w:eastAsia="MS Mincho" w:hAnsi="Times New (W1)"/>
                <w:color w:val="000000"/>
              </w:rPr>
              <w:t xml:space="preserve">00 </w:t>
            </w:r>
            <w:r w:rsidR="004252DB">
              <w:rPr>
                <w:rFonts w:ascii="Times New (W1)" w:eastAsia="MS Mincho" w:hAnsi="Times New (W1)"/>
                <w:color w:val="000000"/>
              </w:rPr>
              <w:t>Introduction to</w:t>
            </w:r>
            <w:r w:rsidR="004252DB" w:rsidRPr="00EC17E4">
              <w:rPr>
                <w:rFonts w:ascii="Times New (W1)" w:eastAsia="MS Mincho" w:hAnsi="Times New (W1)"/>
                <w:color w:val="000000"/>
              </w:rPr>
              <w:t xml:space="preserve"> </w:t>
            </w:r>
            <w:r w:rsidRPr="00EC17E4">
              <w:rPr>
                <w:rFonts w:ascii="Times New (W1)" w:eastAsia="MS Mincho" w:hAnsi="Times New (W1)"/>
                <w:color w:val="000000"/>
              </w:rPr>
              <w:t>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4252DB" w:rsidP="009D7AEC">
            <w:pPr>
              <w:ind w:left="677" w:hanging="677"/>
              <w:rPr>
                <w:rFonts w:eastAsia="MS Mincho"/>
              </w:rPr>
            </w:pPr>
            <w:r>
              <w:rPr>
                <w:rFonts w:ascii="Times New (W1)" w:eastAsia="MS Mincho" w:hAnsi="Times New (W1)"/>
              </w:rPr>
              <w:t xml:space="preserve">N-9056, Introduction to </w:t>
            </w:r>
            <w:r w:rsidR="005904E5" w:rsidRPr="007A6E48">
              <w:rPr>
                <w:rFonts w:ascii="Times New (W1)" w:eastAsia="MS Mincho" w:hAnsi="Times New (W1)"/>
              </w:rPr>
              <w:t xml:space="preserve">ESF4 </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5904E5" w:rsidRPr="007A6E48" w:rsidRDefault="005904E5" w:rsidP="009D7AEC">
            <w:pPr>
              <w:ind w:left="216" w:hanging="180"/>
              <w:rPr>
                <w:rFonts w:eastAsia="MS Mincho"/>
              </w:rPr>
            </w:pPr>
            <w:r w:rsidRPr="007A6E48">
              <w:rPr>
                <w:rFonts w:eastAsia="MS Mincho"/>
              </w:rPr>
              <w:t>Experience working with Incident Management Teams, interagency cooperators, and additional support organizations (local, county, State, Federal, National Guard, Military, Tribal Government, or FEMA)</w:t>
            </w:r>
          </w:p>
          <w:p w:rsidR="005904E5" w:rsidRPr="007A6E48" w:rsidRDefault="005904E5" w:rsidP="009D7AEC">
            <w:pPr>
              <w:ind w:left="216" w:hanging="180"/>
              <w:rPr>
                <w:rFonts w:eastAsia="MS Mincho"/>
              </w:rPr>
            </w:pPr>
            <w:r w:rsidRPr="007A6E48">
              <w:rPr>
                <w:rFonts w:eastAsia="MS Mincho"/>
              </w:rPr>
              <w:t xml:space="preserve">         AND</w:t>
            </w:r>
          </w:p>
          <w:p w:rsidR="005904E5" w:rsidRDefault="005904E5" w:rsidP="009D7AEC">
            <w:pPr>
              <w:ind w:left="216" w:hanging="180"/>
              <w:rPr>
                <w:rFonts w:eastAsia="MS Mincho"/>
              </w:rPr>
            </w:pPr>
            <w:r w:rsidRPr="007A6E48">
              <w:rPr>
                <w:rFonts w:eastAsia="MS Mincho"/>
              </w:rPr>
              <w:t>Skill in word processing and spreadsheet Applications</w:t>
            </w:r>
          </w:p>
          <w:p w:rsidR="005904E5" w:rsidRDefault="005904E5" w:rsidP="009D7AEC">
            <w:pPr>
              <w:ind w:left="216" w:hanging="180"/>
              <w:rPr>
                <w:rFonts w:eastAsia="MS Mincho"/>
              </w:rPr>
            </w:pPr>
            <w:r>
              <w:rPr>
                <w:rFonts w:eastAsia="MS Mincho"/>
              </w:rPr>
              <w:t xml:space="preserve">         AND</w:t>
            </w:r>
          </w:p>
          <w:p w:rsidR="005904E5" w:rsidRPr="007A6E48" w:rsidRDefault="005904E5" w:rsidP="009D7AEC">
            <w:pPr>
              <w:ind w:left="216" w:hanging="180"/>
              <w:rPr>
                <w:rFonts w:eastAsia="MS Mincho"/>
              </w:rPr>
            </w:pPr>
            <w:r>
              <w:rPr>
                <w:rFonts w:eastAsia="MS Mincho"/>
              </w:rPr>
              <w:t>Successful position performance as Administrative Support (ESFA)</w:t>
            </w: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None Required</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4252DB" w:rsidRDefault="004252DB" w:rsidP="004252DB">
            <w:pPr>
              <w:rPr>
                <w:rFonts w:eastAsia="MS Mincho"/>
              </w:rPr>
            </w:pPr>
            <w:r w:rsidRPr="007A6E48">
              <w:rPr>
                <w:rFonts w:eastAsia="MS Mincho"/>
              </w:rPr>
              <w:t>ESF4 Primary Leader (ESFL)</w:t>
            </w:r>
          </w:p>
          <w:p w:rsidR="004252DB" w:rsidRPr="007A6E48" w:rsidRDefault="004252DB" w:rsidP="004252DB">
            <w:pPr>
              <w:rPr>
                <w:rFonts w:eastAsia="MS Mincho"/>
              </w:rPr>
            </w:pPr>
            <w:r>
              <w:rPr>
                <w:rFonts w:eastAsia="MS Mincho"/>
              </w:rPr>
              <w:t>ESF4 Wildland Support (ESFW)</w:t>
            </w:r>
          </w:p>
          <w:p w:rsidR="005904E5" w:rsidRPr="007A6E48" w:rsidRDefault="004252DB" w:rsidP="009D7AEC">
            <w:pPr>
              <w:rPr>
                <w:rFonts w:eastAsia="MS Mincho"/>
              </w:rPr>
            </w:pPr>
            <w:r>
              <w:rPr>
                <w:rFonts w:eastAsia="MS Mincho"/>
              </w:rPr>
              <w:t>ESF4 Structure Support (ESFS)</w:t>
            </w: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4252DB" w:rsidP="009D7AEC">
            <w:pPr>
              <w:rPr>
                <w:rFonts w:eastAsia="MS Mincho"/>
                <w:b/>
              </w:rPr>
            </w:pPr>
            <w:r>
              <w:rPr>
                <w:rFonts w:ascii="Times New (W1)" w:eastAsia="MS Mincho" w:hAnsi="Times New (W1)"/>
              </w:rPr>
              <w:t>N-9033, Emergency Support Function 4 (ESF4)</w:t>
            </w:r>
          </w:p>
        </w:tc>
      </w:tr>
    </w:tbl>
    <w:p w:rsidR="005904E5" w:rsidRDefault="005904E5" w:rsidP="008562E2"/>
    <w:p w:rsidR="005904E5" w:rsidRDefault="005904E5" w:rsidP="002520FD">
      <w:pPr>
        <w:pStyle w:val="Exhibit"/>
        <w:jc w:val="left"/>
        <w:rPr>
          <w:rFonts w:eastAsia="MS Mincho"/>
          <w:u w:val="none"/>
        </w:rPr>
      </w:pPr>
      <w:r w:rsidRPr="002520FD">
        <w:rPr>
          <w:rFonts w:eastAsia="MS Mincho"/>
          <w:u w:val="none"/>
        </w:rPr>
        <w:t>Taskbook available at:</w:t>
      </w:r>
    </w:p>
    <w:p w:rsidR="005904E5" w:rsidRPr="002520FD" w:rsidRDefault="00DE2F02" w:rsidP="002520FD">
      <w:pPr>
        <w:rPr>
          <w:rFonts w:eastAsia="MS Mincho"/>
        </w:rPr>
      </w:pPr>
      <w:hyperlink r:id="rId35" w:history="1">
        <w:r w:rsidR="005904E5" w:rsidRPr="002520FD">
          <w:rPr>
            <w:rStyle w:val="Hyperlink"/>
            <w:rFonts w:eastAsia="MS Mincho"/>
          </w:rPr>
          <w:t>http://www.nwcg.gov/pms/taskbook-agency/index.htm</w:t>
        </w:r>
      </w:hyperlink>
    </w:p>
    <w:p w:rsidR="005904E5" w:rsidRDefault="005904E5" w:rsidP="00B855A2"/>
    <w:p w:rsidR="005904E5" w:rsidRPr="007A6E48" w:rsidRDefault="005904E5" w:rsidP="00053A7B">
      <w:pPr>
        <w:pStyle w:val="Exhibit"/>
        <w:rPr>
          <w:rFonts w:eastAsia="MS Mincho"/>
          <w:b/>
        </w:rPr>
      </w:pPr>
      <w:r>
        <w:rPr>
          <w:rFonts w:eastAsia="MS Mincho"/>
        </w:rP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4" w:name="_Toc135793654"/>
          </w:p>
          <w:p w:rsidR="005904E5" w:rsidRPr="00DE1E31" w:rsidRDefault="005904E5" w:rsidP="00DE1E31">
            <w:pPr>
              <w:jc w:val="center"/>
              <w:rPr>
                <w:rFonts w:eastAsia="MS Mincho"/>
                <w:b/>
                <w:color w:val="0000FF"/>
              </w:rPr>
            </w:pPr>
            <w:r w:rsidRPr="00DE1E31">
              <w:rPr>
                <w:rFonts w:eastAsia="MS Mincho"/>
                <w:b/>
                <w:color w:val="0000FF"/>
              </w:rPr>
              <w:t>FIRE CACHE MANAGER (FCMG)</w:t>
            </w:r>
            <w:bookmarkEnd w:id="34"/>
          </w:p>
          <w:p w:rsidR="005904E5" w:rsidRPr="00DE1E31" w:rsidRDefault="005904E5" w:rsidP="00DE1E31">
            <w:pPr>
              <w:jc w:val="center"/>
              <w:rPr>
                <w:rFonts w:eastAsia="MS Mincho"/>
                <w:b/>
                <w:color w:val="0000FF"/>
                <w:sz w:val="22"/>
                <w:szCs w:val="22"/>
              </w:rPr>
            </w:pPr>
          </w:p>
        </w:tc>
      </w:tr>
      <w:tr w:rsidR="005904E5">
        <w:tc>
          <w:tcPr>
            <w:tcW w:w="9288" w:type="dxa"/>
          </w:tcPr>
          <w:p w:rsidR="005904E5" w:rsidRPr="00DD52E3" w:rsidRDefault="005904E5" w:rsidP="00DD52E3">
            <w:pPr>
              <w:rPr>
                <w:rFonts w:eastAsia="MS Mincho"/>
                <w:b/>
              </w:rPr>
            </w:pPr>
            <w:r w:rsidRPr="00DD52E3">
              <w:rPr>
                <w:rFonts w:ascii="Times" w:eastAsia="MS Mincho" w:hAnsi="Times"/>
                <w:b/>
              </w:rPr>
              <w:t xml:space="preserve">REQUIRED </w:t>
            </w:r>
            <w:r w:rsidRPr="00DD52E3">
              <w:rPr>
                <w:rFonts w:eastAsia="MS Mincho"/>
                <w:b/>
              </w:rPr>
              <w:t>TRAINING</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DD52E3">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DD52E3">
            <w:pPr>
              <w:ind w:left="677" w:hanging="677"/>
              <w:rPr>
                <w:rFonts w:eastAsia="MS Mincho"/>
              </w:rPr>
            </w:pPr>
            <w:r>
              <w:rPr>
                <w:rFonts w:ascii="Times New (W1)" w:eastAsia="MS Mincho" w:hAnsi="Times New (W1)"/>
              </w:rPr>
              <w:t>32 Hours Supervisory training (USFS Corporate Training or L-380)</w:t>
            </w:r>
          </w:p>
          <w:p w:rsidR="005904E5" w:rsidRPr="00682D20" w:rsidRDefault="005904E5" w:rsidP="007A6E48">
            <w:pPr>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REQUIRED CERTIFICATION</w:t>
            </w:r>
          </w:p>
          <w:p w:rsidR="005904E5" w:rsidRDefault="005904E5" w:rsidP="00682D20">
            <w:pPr>
              <w:rPr>
                <w:rFonts w:eastAsia="MS Mincho"/>
              </w:rPr>
            </w:pPr>
            <w:r>
              <w:rPr>
                <w:rFonts w:eastAsia="MS Mincho"/>
              </w:rPr>
              <w:t>Hazmat Certification for 49 CFR</w:t>
            </w:r>
          </w:p>
          <w:p w:rsidR="005904E5" w:rsidRPr="00682D20" w:rsidRDefault="005904E5" w:rsidP="00682D20">
            <w:pPr>
              <w:rPr>
                <w:rFonts w:eastAsia="MS Mincho"/>
              </w:rPr>
            </w:pPr>
            <w:r>
              <w:tab/>
            </w:r>
            <w:r>
              <w:rPr>
                <w:rFonts w:eastAsia="MS Mincho"/>
                <w:b/>
                <w:bCs/>
              </w:rPr>
              <w:t>AND</w:t>
            </w:r>
          </w:p>
          <w:p w:rsidR="005904E5" w:rsidRDefault="005904E5" w:rsidP="0030589B">
            <w:pPr>
              <w:ind w:left="216" w:hanging="216"/>
              <w:rPr>
                <w:rFonts w:eastAsia="MS Mincho"/>
              </w:rPr>
            </w:pPr>
            <w:r>
              <w:rPr>
                <w:rFonts w:eastAsia="MS Mincho"/>
              </w:rPr>
              <w:t>Approved by Geographic Area Cache Manager</w:t>
            </w:r>
          </w:p>
          <w:p w:rsidR="005904E5" w:rsidRPr="00682D20" w:rsidRDefault="005904E5" w:rsidP="0030589B">
            <w:pPr>
              <w:ind w:left="216" w:hanging="216"/>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REQUIRED EXPERIENCE</w:t>
            </w:r>
          </w:p>
          <w:p w:rsidR="005904E5" w:rsidRDefault="005904E5" w:rsidP="0030589B">
            <w:pPr>
              <w:ind w:left="216" w:hanging="216"/>
              <w:rPr>
                <w:rFonts w:eastAsia="MS Mincho"/>
              </w:rPr>
            </w:pPr>
            <w:r w:rsidRPr="00070159">
              <w:rPr>
                <w:rFonts w:eastAsia="MS Mincho"/>
              </w:rPr>
              <w:t>Experience working within the National cache system</w:t>
            </w:r>
          </w:p>
          <w:p w:rsidR="005904E5" w:rsidRPr="00111FB1" w:rsidRDefault="005904E5" w:rsidP="00111FB1">
            <w:pPr>
              <w:rPr>
                <w:rFonts w:ascii="Times New (W1)" w:eastAsia="MS Mincho" w:hAnsi="Times New (W1)"/>
                <w:b/>
              </w:rPr>
            </w:pPr>
            <w:r>
              <w:tab/>
            </w:r>
            <w:r w:rsidRPr="00111FB1">
              <w:rPr>
                <w:rFonts w:ascii="Times New (W1)" w:eastAsia="MS Mincho" w:hAnsi="Times New (W1)"/>
                <w:b/>
              </w:rPr>
              <w:t>AND</w:t>
            </w:r>
          </w:p>
          <w:p w:rsidR="005904E5" w:rsidRPr="007A6E48" w:rsidRDefault="005904E5" w:rsidP="0030589B">
            <w:pPr>
              <w:ind w:left="216" w:hanging="216"/>
              <w:rPr>
                <w:rFonts w:ascii="Times New (W1)" w:eastAsia="MS Mincho" w:hAnsi="Times New (W1)"/>
              </w:rPr>
            </w:pPr>
            <w:r w:rsidRPr="007A6E48">
              <w:rPr>
                <w:rFonts w:ascii="Times New (W1)" w:eastAsia="MS Mincho" w:hAnsi="Times New (W1)"/>
              </w:rPr>
              <w:t>Experience with the National Interagency Cache Business System (ICBS)</w:t>
            </w:r>
          </w:p>
          <w:p w:rsidR="005904E5" w:rsidRPr="00111FB1" w:rsidRDefault="005904E5" w:rsidP="00111FB1">
            <w:pPr>
              <w:rPr>
                <w:rFonts w:ascii="Times New (W1)" w:eastAsia="MS Mincho" w:hAnsi="Times New (W1)"/>
                <w:b/>
              </w:rPr>
            </w:pPr>
            <w:r>
              <w:tab/>
            </w:r>
            <w:r w:rsidRPr="00111FB1">
              <w:rPr>
                <w:rFonts w:ascii="Times New (W1)" w:eastAsia="MS Mincho" w:hAnsi="Times New (W1)"/>
                <w:b/>
              </w:rPr>
              <w:t>AND</w:t>
            </w:r>
          </w:p>
          <w:p w:rsidR="005904E5" w:rsidRDefault="005904E5" w:rsidP="00111FB1">
            <w:pPr>
              <w:ind w:left="216" w:hanging="216"/>
              <w:rPr>
                <w:rFonts w:ascii="Times New (W1)" w:eastAsia="MS Mincho" w:hAnsi="Times New (W1)"/>
              </w:rPr>
            </w:pPr>
            <w:r w:rsidRPr="007A6E48">
              <w:rPr>
                <w:rFonts w:ascii="Times New (W1)" w:eastAsia="MS Mincho" w:hAnsi="Times New (W1)"/>
              </w:rPr>
              <w:t>Familiarity with the National Fire Equipment System (NFES)</w:t>
            </w:r>
          </w:p>
          <w:p w:rsidR="005904E5" w:rsidRPr="00111FB1" w:rsidRDefault="005904E5" w:rsidP="00111FB1">
            <w:pPr>
              <w:rPr>
                <w:rFonts w:ascii="Times New (W1)" w:eastAsia="MS Mincho" w:hAnsi="Times New (W1)"/>
              </w:rPr>
            </w:pPr>
            <w:r>
              <w:tab/>
            </w:r>
            <w:r w:rsidRPr="007A6E48">
              <w:rPr>
                <w:rFonts w:eastAsia="MS Mincho"/>
                <w:b/>
                <w:bCs/>
              </w:rPr>
              <w:t>AND</w:t>
            </w:r>
          </w:p>
          <w:p w:rsidR="005904E5" w:rsidRPr="00070159" w:rsidRDefault="005904E5" w:rsidP="0030589B">
            <w:pPr>
              <w:ind w:left="216" w:hanging="216"/>
              <w:rPr>
                <w:rFonts w:eastAsia="MS Mincho"/>
              </w:rPr>
            </w:pPr>
            <w:r w:rsidRPr="00070159">
              <w:rPr>
                <w:rFonts w:eastAsia="MS Mincho"/>
              </w:rPr>
              <w:t>Satisfactory performance as a Fire Cache Manager (FCMG)</w:t>
            </w:r>
          </w:p>
          <w:p w:rsidR="005904E5" w:rsidRPr="00682D20" w:rsidRDefault="005904E5" w:rsidP="0030589B">
            <w:pPr>
              <w:ind w:left="216" w:hanging="216"/>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PHYSICAL FITNESS</w:t>
            </w:r>
          </w:p>
          <w:p w:rsidR="005904E5" w:rsidRPr="00070159" w:rsidRDefault="005904E5" w:rsidP="0030589B">
            <w:pPr>
              <w:rPr>
                <w:rFonts w:eastAsia="MS Mincho"/>
              </w:rPr>
            </w:pPr>
            <w:r>
              <w:rPr>
                <w:rFonts w:eastAsia="MS Mincho"/>
              </w:rPr>
              <w:t>None Required</w:t>
            </w:r>
          </w:p>
          <w:p w:rsidR="005904E5" w:rsidRPr="00682D20" w:rsidRDefault="005904E5" w:rsidP="0030589B">
            <w:pPr>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OTHER POSITION ASSIGNMENTS THAT WILL MAINTAIN CURRENCY</w:t>
            </w:r>
          </w:p>
          <w:p w:rsidR="005904E5" w:rsidRDefault="005904E5" w:rsidP="0030589B">
            <w:pPr>
              <w:rPr>
                <w:rFonts w:eastAsia="MS Mincho"/>
              </w:rPr>
            </w:pPr>
            <w:r w:rsidRPr="00070159">
              <w:rPr>
                <w:rFonts w:eastAsia="MS Mincho"/>
              </w:rPr>
              <w:t>Assistant Fire Cache Manager (ACMR)</w:t>
            </w:r>
          </w:p>
          <w:p w:rsidR="005904E5" w:rsidRPr="00070159" w:rsidRDefault="005904E5" w:rsidP="0030589B">
            <w:pPr>
              <w:rPr>
                <w:rFonts w:eastAsia="MS Mincho"/>
              </w:rPr>
            </w:pPr>
          </w:p>
        </w:tc>
      </w:tr>
      <w:tr w:rsidR="005904E5" w:rsidRPr="006114D6">
        <w:tc>
          <w:tcPr>
            <w:tcW w:w="9288" w:type="dxa"/>
          </w:tcPr>
          <w:p w:rsidR="005904E5" w:rsidRPr="007A6E48" w:rsidRDefault="005904E5" w:rsidP="00F71CFD">
            <w:pPr>
              <w:rPr>
                <w:rFonts w:eastAsia="MS Mincho"/>
                <w:b/>
              </w:rPr>
            </w:pPr>
            <w:r w:rsidRPr="007A6E48">
              <w:rPr>
                <w:rFonts w:eastAsia="MS Mincho"/>
                <w:b/>
              </w:rPr>
              <w:t>OTHER TRAINING WHICH SUPPORTS DEVELOPMENT OF KNOWLEDGE AND SKILLS</w:t>
            </w:r>
          </w:p>
          <w:p w:rsidR="005904E5" w:rsidRPr="007A6E48" w:rsidRDefault="005904E5" w:rsidP="00F71CFD">
            <w:pPr>
              <w:rPr>
                <w:rFonts w:eastAsia="MS Mincho"/>
              </w:rPr>
            </w:pPr>
            <w:r w:rsidRPr="007A6E48">
              <w:rPr>
                <w:rFonts w:eastAsia="MS Mincho"/>
              </w:rPr>
              <w:t>None</w:t>
            </w:r>
          </w:p>
          <w:p w:rsidR="005904E5" w:rsidRPr="00D10A40" w:rsidRDefault="005904E5" w:rsidP="00F71CFD">
            <w:pPr>
              <w:rPr>
                <w:rFonts w:eastAsia="MS Mincho"/>
                <w:b/>
              </w:rPr>
            </w:pPr>
          </w:p>
        </w:tc>
      </w:tr>
      <w:tr w:rsidR="005904E5">
        <w:tc>
          <w:tcPr>
            <w:tcW w:w="9288" w:type="dxa"/>
          </w:tcPr>
          <w:p w:rsidR="005904E5" w:rsidRPr="00DA14BD" w:rsidRDefault="005904E5" w:rsidP="00A07466">
            <w:pPr>
              <w:rPr>
                <w:rFonts w:eastAsia="MS Mincho"/>
              </w:rPr>
            </w:pPr>
            <w:r>
              <w:rPr>
                <w:rFonts w:eastAsia="MS Mincho"/>
              </w:rPr>
              <w:t>Task Book</w:t>
            </w:r>
            <w:r w:rsidRPr="00C93479">
              <w:rPr>
                <w:rFonts w:eastAsia="MS Mincho"/>
              </w:rPr>
              <w:t xml:space="preserve"> </w:t>
            </w:r>
            <w:r>
              <w:rPr>
                <w:rFonts w:eastAsia="MS Mincho"/>
              </w:rPr>
              <w:t xml:space="preserve">available </w:t>
            </w:r>
            <w:r w:rsidRPr="00DA14BD">
              <w:rPr>
                <w:rFonts w:eastAsia="MS Mincho"/>
              </w:rPr>
              <w:t>at:</w:t>
            </w:r>
          </w:p>
          <w:p w:rsidR="005904E5" w:rsidRPr="00125ADD" w:rsidRDefault="00DE2F02" w:rsidP="00C32E11">
            <w:pPr>
              <w:rPr>
                <w:rFonts w:eastAsia="MS Mincho"/>
                <w:i/>
                <w:color w:val="FF0000"/>
              </w:rPr>
            </w:pPr>
            <w:hyperlink r:id="rId36" w:history="1">
              <w:r w:rsidR="005904E5" w:rsidRPr="00DA14BD">
                <w:rPr>
                  <w:rStyle w:val="Hyperlink"/>
                  <w:rFonts w:eastAsia="MS Mincho"/>
                  <w:i/>
                </w:rPr>
                <w:t>http://www.nwcg.gov/pms/taskbook/taskbook.htm</w:t>
              </w:r>
            </w:hyperlink>
          </w:p>
          <w:p w:rsidR="005904E5" w:rsidRPr="00316D78" w:rsidRDefault="005904E5" w:rsidP="00A07466">
            <w:pPr>
              <w:rPr>
                <w:rFonts w:eastAsia="MS Mincho"/>
                <w:i/>
                <w:color w:val="FF0000"/>
              </w:rPr>
            </w:pPr>
            <w:r w:rsidRPr="00DA14BD">
              <w:rPr>
                <w:rFonts w:eastAsia="MS Mincho"/>
              </w:rPr>
              <w:t>* Online training at</w:t>
            </w:r>
            <w:r w:rsidRPr="00DF7EBF">
              <w:rPr>
                <w:rFonts w:eastAsia="MS Mincho"/>
                <w:color w:val="0000FF"/>
              </w:rPr>
              <w:t>:</w:t>
            </w:r>
            <w:r w:rsidRPr="00DF7EBF">
              <w:rPr>
                <w:rFonts w:eastAsia="MS Mincho"/>
                <w:i/>
                <w:color w:val="0000FF"/>
              </w:rPr>
              <w:t xml:space="preserve"> </w:t>
            </w:r>
            <w:hyperlink r:id="rId37" w:history="1">
              <w:r w:rsidRPr="00DF7EBF">
                <w:rPr>
                  <w:rStyle w:val="Hyperlink"/>
                  <w:rFonts w:eastAsia="MS Mincho"/>
                  <w:i/>
                </w:rPr>
                <w:t>http://training.nwcg.gov/classes/i100.htm</w:t>
              </w:r>
            </w:hyperlink>
          </w:p>
          <w:p w:rsidR="005904E5" w:rsidRPr="00A2300D" w:rsidRDefault="005904E5" w:rsidP="0030589B">
            <w:pPr>
              <w:jc w:val="center"/>
              <w:rPr>
                <w:rFonts w:eastAsia="MS Mincho"/>
                <w:i/>
                <w:u w:val="single"/>
              </w:rPr>
            </w:pPr>
          </w:p>
        </w:tc>
      </w:tr>
    </w:tbl>
    <w:p w:rsidR="005904E5" w:rsidRPr="007A6E4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tc>
          <w:tcPr>
            <w:tcW w:w="9288" w:type="dxa"/>
          </w:tcPr>
          <w:p w:rsidR="005904E5" w:rsidRPr="00DE1E31" w:rsidRDefault="005904E5" w:rsidP="00DE1E31">
            <w:pPr>
              <w:jc w:val="center"/>
              <w:rPr>
                <w:rFonts w:eastAsia="MS Mincho"/>
                <w:b/>
                <w:color w:val="0000FF"/>
                <w:sz w:val="20"/>
                <w:szCs w:val="20"/>
              </w:rPr>
            </w:pPr>
            <w:bookmarkStart w:id="35" w:name="_Toc135793655"/>
          </w:p>
          <w:p w:rsidR="005904E5" w:rsidRPr="00DE1E31" w:rsidRDefault="005904E5" w:rsidP="00DE1E31">
            <w:pPr>
              <w:jc w:val="center"/>
              <w:rPr>
                <w:rFonts w:eastAsia="MS Mincho"/>
                <w:b/>
                <w:color w:val="0000FF"/>
              </w:rPr>
            </w:pPr>
            <w:r w:rsidRPr="00DE1E31">
              <w:rPr>
                <w:rFonts w:eastAsia="MS Mincho"/>
                <w:b/>
                <w:color w:val="0000FF"/>
              </w:rPr>
              <w:t>FIRELINE EXPLOSIVES ADVISOR (FLEA)</w:t>
            </w:r>
            <w:bookmarkEnd w:id="35"/>
          </w:p>
          <w:p w:rsidR="005904E5" w:rsidRPr="00DE1E31" w:rsidRDefault="005904E5" w:rsidP="0030589B">
            <w:pPr>
              <w:jc w:val="center"/>
              <w:rPr>
                <w:rFonts w:ascii="Times" w:eastAsia="MS Mincho" w:hAnsi="Times" w:cs="Times"/>
                <w:sz w:val="20"/>
                <w:szCs w:val="20"/>
              </w:rPr>
            </w:pPr>
          </w:p>
        </w:tc>
      </w:tr>
      <w:tr w:rsidR="005904E5">
        <w:tc>
          <w:tcPr>
            <w:tcW w:w="9288" w:type="dxa"/>
          </w:tcPr>
          <w:p w:rsidR="005904E5" w:rsidRPr="002E3BB4" w:rsidRDefault="005904E5" w:rsidP="0030589B">
            <w:pPr>
              <w:rPr>
                <w:rFonts w:eastAsia="MS Mincho"/>
                <w:b/>
              </w:rPr>
            </w:pPr>
            <w:r w:rsidRPr="002E3BB4">
              <w:rPr>
                <w:rFonts w:ascii="Times New (W1)" w:eastAsia="MS Mincho" w:hAnsi="Times New (W1)"/>
                <w:b/>
              </w:rPr>
              <w:t xml:space="preserve">REQUIRED </w:t>
            </w:r>
            <w:r w:rsidRPr="002E3BB4">
              <w:rPr>
                <w:rFonts w:eastAsia="MS Mincho"/>
                <w:b/>
              </w:rPr>
              <w:t>TRAINING</w:t>
            </w:r>
          </w:p>
          <w:p w:rsidR="005904E5" w:rsidRPr="007A6E48" w:rsidRDefault="005904E5" w:rsidP="00E72D98">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E72D98">
            <w:pPr>
              <w:ind w:left="677" w:hanging="677"/>
              <w:rPr>
                <w:rFonts w:eastAsia="MS Mincho"/>
              </w:rPr>
            </w:pPr>
            <w:r w:rsidRPr="007A6E48">
              <w:rPr>
                <w:rFonts w:ascii="Times New (W1)" w:eastAsia="MS Mincho" w:hAnsi="Times New (W1)"/>
              </w:rPr>
              <w:t>RT-130 Annual Fireline Safety Refresher</w:t>
            </w:r>
          </w:p>
          <w:p w:rsidR="005904E5" w:rsidRPr="007A6E48" w:rsidRDefault="005904E5" w:rsidP="0030589B">
            <w:pPr>
              <w:ind w:left="216" w:hanging="216"/>
              <w:rPr>
                <w:rFonts w:eastAsia="MS Mincho"/>
              </w:rPr>
            </w:pPr>
            <w:r w:rsidRPr="007A6E48">
              <w:rPr>
                <w:rFonts w:eastAsia="MS Mincho"/>
              </w:rPr>
              <w:t>Fireline Explosives and General Blaster Certification</w:t>
            </w:r>
          </w:p>
          <w:p w:rsidR="005904E5" w:rsidRPr="00D10A40" w:rsidRDefault="005904E5" w:rsidP="0030589B">
            <w:pPr>
              <w:ind w:left="216" w:hanging="216"/>
              <w:rPr>
                <w:rFonts w:eastAsia="MS Mincho"/>
              </w:rPr>
            </w:pPr>
          </w:p>
        </w:tc>
      </w:tr>
      <w:tr w:rsidR="005904E5">
        <w:tc>
          <w:tcPr>
            <w:tcW w:w="9288" w:type="dxa"/>
          </w:tcPr>
          <w:p w:rsidR="005904E5" w:rsidRPr="002E3BB4" w:rsidRDefault="005904E5" w:rsidP="0030589B">
            <w:pPr>
              <w:rPr>
                <w:rFonts w:eastAsia="MS Mincho"/>
                <w:b/>
              </w:rPr>
            </w:pPr>
            <w:r w:rsidRPr="002E3BB4">
              <w:rPr>
                <w:rFonts w:eastAsia="MS Mincho"/>
                <w:b/>
              </w:rPr>
              <w:t>REQUIRED CERTIFICATION</w:t>
            </w:r>
          </w:p>
          <w:p w:rsidR="005904E5" w:rsidRPr="00070159" w:rsidRDefault="005904E5" w:rsidP="0030589B">
            <w:pPr>
              <w:ind w:left="216" w:hanging="216"/>
              <w:rPr>
                <w:rFonts w:eastAsia="MS Mincho"/>
              </w:rPr>
            </w:pPr>
            <w:r w:rsidRPr="00070159">
              <w:rPr>
                <w:rFonts w:eastAsia="MS Mincho"/>
              </w:rPr>
              <w:t xml:space="preserve">General Blaster qualified with </w:t>
            </w:r>
            <w:r>
              <w:rPr>
                <w:rFonts w:eastAsia="MS Mincho"/>
              </w:rPr>
              <w:t>Fireline Explosives Endorsement</w:t>
            </w:r>
          </w:p>
          <w:p w:rsidR="005904E5" w:rsidRPr="00070159" w:rsidRDefault="005904E5" w:rsidP="006F0DDC">
            <w:pPr>
              <w:rPr>
                <w:rFonts w:eastAsia="MS Mincho"/>
                <w:b/>
                <w:bCs/>
              </w:rPr>
            </w:pPr>
            <w:r>
              <w:tab/>
            </w:r>
            <w:r w:rsidRPr="00070159">
              <w:rPr>
                <w:rFonts w:eastAsia="MS Mincho"/>
                <w:b/>
                <w:bCs/>
              </w:rPr>
              <w:t>AND</w:t>
            </w:r>
          </w:p>
          <w:p w:rsidR="005904E5" w:rsidRPr="00070159" w:rsidRDefault="005904E5" w:rsidP="0030589B">
            <w:pPr>
              <w:ind w:left="216" w:hanging="216"/>
              <w:rPr>
                <w:rFonts w:eastAsia="MS Mincho"/>
                <w:bCs/>
              </w:rPr>
            </w:pPr>
            <w:r w:rsidRPr="00EC17E4">
              <w:rPr>
                <w:rFonts w:eastAsia="MS Mincho"/>
                <w:bCs/>
                <w:color w:val="000000"/>
              </w:rPr>
              <w:t>Triennial</w:t>
            </w:r>
            <w:r>
              <w:rPr>
                <w:rFonts w:eastAsia="MS Mincho"/>
                <w:bCs/>
              </w:rPr>
              <w:t xml:space="preserve"> </w:t>
            </w:r>
            <w:r w:rsidRPr="00070159">
              <w:rPr>
                <w:rFonts w:eastAsia="MS Mincho"/>
                <w:bCs/>
              </w:rPr>
              <w:t xml:space="preserve">re-certification </w:t>
            </w:r>
          </w:p>
          <w:p w:rsidR="005904E5" w:rsidRPr="00070159" w:rsidRDefault="005904E5" w:rsidP="006F0DDC">
            <w:pPr>
              <w:rPr>
                <w:rFonts w:eastAsia="MS Mincho"/>
                <w:b/>
                <w:bCs/>
              </w:rPr>
            </w:pPr>
            <w:r>
              <w:tab/>
            </w:r>
            <w:r w:rsidRPr="00070159">
              <w:rPr>
                <w:rFonts w:eastAsia="MS Mincho"/>
                <w:b/>
                <w:bCs/>
              </w:rPr>
              <w:t>AND</w:t>
            </w:r>
          </w:p>
          <w:p w:rsidR="005904E5" w:rsidRDefault="005904E5" w:rsidP="0030589B">
            <w:pPr>
              <w:ind w:left="216" w:hanging="216"/>
              <w:rPr>
                <w:rFonts w:eastAsia="MS Mincho"/>
                <w:bCs/>
              </w:rPr>
            </w:pPr>
            <w:r w:rsidRPr="00070159">
              <w:rPr>
                <w:rFonts w:eastAsia="MS Mincho"/>
                <w:bCs/>
              </w:rPr>
              <w:t xml:space="preserve">Commercial </w:t>
            </w:r>
            <w:proofErr w:type="spellStart"/>
            <w:r w:rsidRPr="00070159">
              <w:rPr>
                <w:rFonts w:eastAsia="MS Mincho"/>
                <w:bCs/>
              </w:rPr>
              <w:t>Drivers</w:t>
            </w:r>
            <w:proofErr w:type="spellEnd"/>
            <w:r w:rsidRPr="00070159">
              <w:rPr>
                <w:rFonts w:eastAsia="MS Mincho"/>
                <w:bCs/>
              </w:rPr>
              <w:t xml:space="preserve"> License</w:t>
            </w:r>
          </w:p>
          <w:p w:rsidR="005904E5" w:rsidRPr="00070159" w:rsidRDefault="005904E5" w:rsidP="0030589B">
            <w:pPr>
              <w:ind w:left="216" w:hanging="216"/>
              <w:rPr>
                <w:rFonts w:eastAsia="MS Mincho"/>
              </w:rPr>
            </w:pPr>
          </w:p>
        </w:tc>
      </w:tr>
      <w:tr w:rsidR="005904E5">
        <w:tc>
          <w:tcPr>
            <w:tcW w:w="9288" w:type="dxa"/>
          </w:tcPr>
          <w:p w:rsidR="005904E5" w:rsidRPr="002E3BB4" w:rsidRDefault="005904E5" w:rsidP="0030589B">
            <w:pPr>
              <w:rPr>
                <w:rFonts w:eastAsia="MS Mincho"/>
                <w:b/>
              </w:rPr>
            </w:pPr>
            <w:r w:rsidRPr="002E3BB4">
              <w:rPr>
                <w:rFonts w:eastAsia="MS Mincho"/>
                <w:b/>
              </w:rPr>
              <w:t>REQUIRED EXPERIENCE</w:t>
            </w:r>
          </w:p>
          <w:p w:rsidR="005904E5" w:rsidRDefault="005904E5" w:rsidP="006F0DDC">
            <w:pPr>
              <w:ind w:left="216" w:hanging="216"/>
              <w:rPr>
                <w:rFonts w:eastAsia="MS Mincho"/>
              </w:rPr>
            </w:pPr>
            <w:r w:rsidRPr="00070159">
              <w:rPr>
                <w:rFonts w:eastAsia="MS Mincho"/>
              </w:rPr>
              <w:t>Fireline Blaster (minimum of 2 complex and 3 total assignments as a Fireline Blaster)</w:t>
            </w:r>
          </w:p>
          <w:p w:rsidR="005904E5" w:rsidRPr="006F0DDC" w:rsidRDefault="005904E5" w:rsidP="006F0DDC">
            <w:pPr>
              <w:rPr>
                <w:rFonts w:eastAsia="MS Mincho"/>
              </w:rPr>
            </w:pPr>
            <w:r>
              <w:tab/>
            </w:r>
            <w:r w:rsidRPr="00070159">
              <w:rPr>
                <w:rFonts w:eastAsia="MS Mincho"/>
                <w:b/>
                <w:bCs/>
              </w:rPr>
              <w:t>AND</w:t>
            </w:r>
          </w:p>
          <w:p w:rsidR="005904E5" w:rsidRPr="00070159" w:rsidRDefault="005904E5" w:rsidP="0030589B">
            <w:pPr>
              <w:ind w:left="216" w:hanging="216"/>
              <w:rPr>
                <w:rFonts w:eastAsia="MS Mincho"/>
              </w:rPr>
            </w:pPr>
            <w:r w:rsidRPr="00070159">
              <w:rPr>
                <w:rFonts w:eastAsia="MS Mincho"/>
              </w:rPr>
              <w:t>Satisfactory performance as a Fireline Explosives Advisor (FLEA)</w:t>
            </w:r>
          </w:p>
          <w:p w:rsidR="005904E5" w:rsidRPr="00A07466" w:rsidRDefault="005904E5" w:rsidP="0030589B">
            <w:pPr>
              <w:rPr>
                <w:rFonts w:eastAsia="MS Mincho"/>
              </w:rPr>
            </w:pPr>
          </w:p>
        </w:tc>
      </w:tr>
      <w:tr w:rsidR="005904E5">
        <w:tc>
          <w:tcPr>
            <w:tcW w:w="9288" w:type="dxa"/>
          </w:tcPr>
          <w:p w:rsidR="005904E5" w:rsidRPr="002E3BB4" w:rsidRDefault="005904E5" w:rsidP="0030589B">
            <w:pPr>
              <w:rPr>
                <w:rFonts w:eastAsia="MS Mincho"/>
                <w:b/>
              </w:rPr>
            </w:pPr>
            <w:r w:rsidRPr="002E3BB4">
              <w:rPr>
                <w:rFonts w:eastAsia="MS Mincho"/>
                <w:b/>
              </w:rPr>
              <w:t>PHYSICAL FITNESS</w:t>
            </w:r>
            <w:r>
              <w:rPr>
                <w:rFonts w:eastAsia="MS Mincho"/>
                <w:b/>
              </w:rPr>
              <w:t xml:space="preserve"> LEVEL</w:t>
            </w:r>
          </w:p>
          <w:p w:rsidR="005904E5" w:rsidRPr="007A6E48" w:rsidRDefault="005904E5" w:rsidP="0030589B">
            <w:pPr>
              <w:rPr>
                <w:rFonts w:ascii="Times New (W1)" w:eastAsia="MS Mincho" w:hAnsi="Times New (W1)"/>
              </w:rPr>
            </w:pPr>
            <w:r w:rsidRPr="007A6E48">
              <w:rPr>
                <w:rFonts w:ascii="Times New (W1)" w:eastAsia="MS Mincho" w:hAnsi="Times New (W1)"/>
              </w:rPr>
              <w:t>Light</w:t>
            </w:r>
          </w:p>
          <w:p w:rsidR="005904E5" w:rsidRPr="00A07466" w:rsidRDefault="005904E5" w:rsidP="0030589B">
            <w:pPr>
              <w:rPr>
                <w:rFonts w:eastAsia="MS Mincho"/>
              </w:rPr>
            </w:pPr>
          </w:p>
        </w:tc>
      </w:tr>
      <w:tr w:rsidR="005904E5">
        <w:tc>
          <w:tcPr>
            <w:tcW w:w="9288" w:type="dxa"/>
          </w:tcPr>
          <w:p w:rsidR="005904E5" w:rsidRPr="00AB4280" w:rsidRDefault="005904E5" w:rsidP="0030589B">
            <w:pPr>
              <w:rPr>
                <w:rFonts w:eastAsia="MS Mincho"/>
                <w:b/>
              </w:rPr>
            </w:pPr>
            <w:r w:rsidRPr="00AB4280">
              <w:rPr>
                <w:rFonts w:eastAsia="MS Mincho"/>
                <w:b/>
              </w:rPr>
              <w:t>OTHER POSITION ASSIGNMENTS THAT WILL MAINTAIN CURRENCY</w:t>
            </w:r>
          </w:p>
          <w:p w:rsidR="005904E5" w:rsidRDefault="005904E5" w:rsidP="00AB4280">
            <w:pPr>
              <w:tabs>
                <w:tab w:val="left" w:pos="933"/>
              </w:tabs>
              <w:rPr>
                <w:rFonts w:eastAsia="MS Mincho"/>
              </w:rPr>
            </w:pPr>
            <w:r w:rsidRPr="00AB4280">
              <w:rPr>
                <w:rFonts w:eastAsia="MS Mincho"/>
              </w:rPr>
              <w:t>None</w:t>
            </w:r>
          </w:p>
          <w:p w:rsidR="005904E5" w:rsidRPr="00AB4280" w:rsidRDefault="005904E5" w:rsidP="00AB4280">
            <w:pPr>
              <w:tabs>
                <w:tab w:val="left" w:pos="933"/>
              </w:tabs>
              <w:rPr>
                <w:rFonts w:eastAsia="MS Mincho"/>
              </w:rPr>
            </w:pPr>
          </w:p>
        </w:tc>
      </w:tr>
      <w:tr w:rsidR="005904E5" w:rsidRPr="006114D6">
        <w:tc>
          <w:tcPr>
            <w:tcW w:w="9288" w:type="dxa"/>
          </w:tcPr>
          <w:p w:rsidR="005904E5" w:rsidRPr="00AB4280" w:rsidRDefault="005904E5" w:rsidP="00F71CFD">
            <w:pPr>
              <w:rPr>
                <w:rFonts w:eastAsia="MS Mincho"/>
                <w:b/>
              </w:rPr>
            </w:pPr>
            <w:r w:rsidRPr="00AB4280">
              <w:rPr>
                <w:rFonts w:eastAsia="MS Mincho"/>
                <w:b/>
              </w:rPr>
              <w:t>OTHER TRAINING WHICH SUPPORTS DEVELOPMENT OF KNOWLEDGE AND SKILLS</w:t>
            </w:r>
          </w:p>
          <w:p w:rsidR="005904E5" w:rsidRPr="00AB4280" w:rsidRDefault="005904E5" w:rsidP="00F71CFD">
            <w:pPr>
              <w:rPr>
                <w:rFonts w:eastAsia="MS Mincho"/>
              </w:rPr>
            </w:pPr>
            <w:r w:rsidRPr="00AB4280">
              <w:rPr>
                <w:rFonts w:eastAsia="MS Mincho"/>
              </w:rPr>
              <w:t>None</w:t>
            </w:r>
          </w:p>
          <w:p w:rsidR="005904E5" w:rsidRPr="00AB4280" w:rsidRDefault="005904E5" w:rsidP="00F71CFD">
            <w:pPr>
              <w:rPr>
                <w:rFonts w:eastAsia="MS Mincho"/>
                <w:b/>
              </w:rPr>
            </w:pPr>
          </w:p>
        </w:tc>
      </w:tr>
    </w:tbl>
    <w:p w:rsidR="005904E5" w:rsidRPr="007A6E48" w:rsidRDefault="005904E5" w:rsidP="00053A7B">
      <w:pPr>
        <w:pStyle w:val="Exhibit"/>
        <w:rPr>
          <w:rFonts w:eastAsia="MS Mincho"/>
          <w:b/>
        </w:rPr>
      </w:pPr>
      <w:r>
        <w:rPr>
          <w:bCs/>
          <w:iCs/>
        </w:rP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6" w:name="_Toc135793656"/>
          </w:p>
          <w:p w:rsidR="005904E5" w:rsidRPr="00DE1E31" w:rsidRDefault="005904E5" w:rsidP="00DE1E31">
            <w:pPr>
              <w:jc w:val="center"/>
              <w:rPr>
                <w:rFonts w:eastAsia="MS Mincho"/>
                <w:b/>
                <w:color w:val="0000FF"/>
              </w:rPr>
            </w:pPr>
            <w:r w:rsidRPr="00DE1E31">
              <w:rPr>
                <w:rFonts w:eastAsia="MS Mincho"/>
                <w:b/>
                <w:color w:val="0000FF"/>
              </w:rPr>
              <w:t>FIRELINE EXPLOSIVES BLASTER (FLEB)</w:t>
            </w:r>
            <w:bookmarkEnd w:id="36"/>
          </w:p>
          <w:p w:rsidR="005904E5" w:rsidRPr="00DE1E31" w:rsidRDefault="005904E5" w:rsidP="00DE1E31">
            <w:pPr>
              <w:jc w:val="center"/>
              <w:rPr>
                <w:rFonts w:eastAsia="MS Mincho"/>
                <w:b/>
                <w:color w:val="0000FF"/>
                <w:sz w:val="20"/>
                <w:szCs w:val="20"/>
              </w:rPr>
            </w:pPr>
          </w:p>
        </w:tc>
      </w:tr>
      <w:tr w:rsidR="005904E5">
        <w:tc>
          <w:tcPr>
            <w:tcW w:w="9288" w:type="dxa"/>
          </w:tcPr>
          <w:p w:rsidR="005904E5" w:rsidRPr="0078458D" w:rsidRDefault="005904E5" w:rsidP="0030589B">
            <w:pPr>
              <w:rPr>
                <w:rFonts w:eastAsia="MS Mincho"/>
                <w:b/>
              </w:rPr>
            </w:pPr>
            <w:r w:rsidRPr="0078458D">
              <w:rPr>
                <w:rFonts w:ascii="Times New (W1)" w:eastAsia="MS Mincho" w:hAnsi="Times New (W1)"/>
                <w:b/>
              </w:rPr>
              <w:t xml:space="preserve">REQUIRED </w:t>
            </w:r>
            <w:r w:rsidRPr="0078458D">
              <w:rPr>
                <w:rFonts w:eastAsia="MS Mincho"/>
                <w:b/>
              </w:rPr>
              <w:t>TRAINING</w:t>
            </w:r>
          </w:p>
          <w:p w:rsidR="005904E5" w:rsidRPr="007A6E48" w:rsidRDefault="005904E5" w:rsidP="00D75D6B">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D75D6B">
            <w:pPr>
              <w:ind w:left="677" w:hanging="677"/>
              <w:rPr>
                <w:rFonts w:eastAsia="MS Mincho"/>
              </w:rPr>
            </w:pPr>
            <w:r w:rsidRPr="007A6E48">
              <w:rPr>
                <w:rFonts w:ascii="Times New (W1)" w:eastAsia="MS Mincho" w:hAnsi="Times New (W1)"/>
              </w:rPr>
              <w:t>RT-130 Annual Fireline Safety Refresher</w:t>
            </w:r>
          </w:p>
          <w:p w:rsidR="005904E5" w:rsidRPr="007A6E48" w:rsidRDefault="005904E5" w:rsidP="0030589B">
            <w:pPr>
              <w:ind w:left="216" w:hanging="216"/>
              <w:rPr>
                <w:rFonts w:eastAsia="MS Mincho"/>
              </w:rPr>
            </w:pPr>
            <w:r w:rsidRPr="007A6E48">
              <w:rPr>
                <w:rFonts w:eastAsia="MS Mincho"/>
              </w:rPr>
              <w:t>Fireline Explosives and General Blaster Certification</w:t>
            </w:r>
          </w:p>
          <w:p w:rsidR="005904E5" w:rsidRPr="00070159" w:rsidRDefault="005904E5" w:rsidP="0030589B">
            <w:pPr>
              <w:ind w:left="216" w:hanging="216"/>
              <w:rPr>
                <w:rFonts w:eastAsia="MS Mincho"/>
              </w:rPr>
            </w:pPr>
          </w:p>
        </w:tc>
      </w:tr>
      <w:tr w:rsidR="005904E5">
        <w:tc>
          <w:tcPr>
            <w:tcW w:w="9288" w:type="dxa"/>
          </w:tcPr>
          <w:p w:rsidR="005904E5" w:rsidRPr="0078458D" w:rsidRDefault="005904E5" w:rsidP="0030589B">
            <w:pPr>
              <w:rPr>
                <w:rFonts w:eastAsia="MS Mincho"/>
                <w:b/>
              </w:rPr>
            </w:pPr>
            <w:r>
              <w:rPr>
                <w:rFonts w:eastAsia="MS Mincho"/>
                <w:b/>
              </w:rPr>
              <w:t xml:space="preserve">REQUIRED </w:t>
            </w:r>
            <w:r w:rsidRPr="0078458D">
              <w:rPr>
                <w:rFonts w:eastAsia="MS Mincho"/>
                <w:b/>
              </w:rPr>
              <w:t>CERTIFICATION</w:t>
            </w:r>
            <w:r>
              <w:rPr>
                <w:rFonts w:eastAsia="MS Mincho"/>
                <w:b/>
              </w:rPr>
              <w:t xml:space="preserve"> AND LICENSE</w:t>
            </w:r>
          </w:p>
          <w:p w:rsidR="005904E5" w:rsidRDefault="005904E5" w:rsidP="00817A7E">
            <w:pPr>
              <w:ind w:left="216" w:hanging="180"/>
              <w:rPr>
                <w:rFonts w:eastAsia="MS Mincho"/>
              </w:rPr>
            </w:pPr>
            <w:r w:rsidRPr="00070159">
              <w:rPr>
                <w:rFonts w:eastAsia="MS Mincho"/>
              </w:rPr>
              <w:t>General Blaster qualified with Fireline Explosives endorsement</w:t>
            </w:r>
          </w:p>
          <w:p w:rsidR="005904E5" w:rsidRPr="00817A7E" w:rsidRDefault="005904E5" w:rsidP="00817A7E">
            <w:pPr>
              <w:rPr>
                <w:rFonts w:eastAsia="MS Mincho"/>
              </w:rPr>
            </w:pPr>
            <w:r>
              <w:tab/>
            </w:r>
            <w:r w:rsidRPr="00070159">
              <w:rPr>
                <w:rFonts w:eastAsia="MS Mincho"/>
                <w:b/>
                <w:bCs/>
              </w:rPr>
              <w:t>AND</w:t>
            </w:r>
          </w:p>
          <w:p w:rsidR="005904E5" w:rsidRDefault="005904E5" w:rsidP="00817A7E">
            <w:pPr>
              <w:rPr>
                <w:rFonts w:eastAsia="MS Mincho"/>
                <w:bCs/>
              </w:rPr>
            </w:pPr>
            <w:r w:rsidRPr="00EC17E4">
              <w:rPr>
                <w:rFonts w:eastAsia="MS Mincho"/>
                <w:bCs/>
                <w:color w:val="000000"/>
              </w:rPr>
              <w:t>Triennial</w:t>
            </w:r>
            <w:r>
              <w:rPr>
                <w:rFonts w:eastAsia="MS Mincho"/>
                <w:bCs/>
              </w:rPr>
              <w:t xml:space="preserve"> </w:t>
            </w:r>
            <w:r w:rsidRPr="00070159">
              <w:rPr>
                <w:rFonts w:eastAsia="MS Mincho"/>
                <w:bCs/>
              </w:rPr>
              <w:t xml:space="preserve">re-certification </w:t>
            </w:r>
          </w:p>
          <w:p w:rsidR="005904E5" w:rsidRPr="00817A7E" w:rsidRDefault="005904E5" w:rsidP="00817A7E">
            <w:pPr>
              <w:rPr>
                <w:rFonts w:eastAsia="MS Mincho"/>
                <w:bCs/>
              </w:rPr>
            </w:pPr>
            <w:r>
              <w:tab/>
            </w:r>
            <w:r w:rsidRPr="00070159">
              <w:rPr>
                <w:rFonts w:eastAsia="MS Mincho"/>
                <w:b/>
                <w:bCs/>
              </w:rPr>
              <w:t>AND</w:t>
            </w:r>
          </w:p>
          <w:p w:rsidR="005904E5" w:rsidRDefault="005904E5" w:rsidP="00817A7E">
            <w:pPr>
              <w:rPr>
                <w:rFonts w:eastAsia="MS Mincho"/>
                <w:bCs/>
              </w:rPr>
            </w:pPr>
            <w:r w:rsidRPr="00070159">
              <w:rPr>
                <w:rFonts w:eastAsia="MS Mincho"/>
                <w:bCs/>
              </w:rPr>
              <w:t>Three active or dry firings per year</w:t>
            </w:r>
          </w:p>
          <w:p w:rsidR="005904E5" w:rsidRPr="00817A7E" w:rsidRDefault="005904E5" w:rsidP="00817A7E">
            <w:pPr>
              <w:rPr>
                <w:rFonts w:eastAsia="MS Mincho"/>
                <w:bCs/>
              </w:rPr>
            </w:pPr>
            <w:r>
              <w:tab/>
            </w:r>
            <w:r w:rsidRPr="00070159">
              <w:rPr>
                <w:rFonts w:eastAsia="MS Mincho"/>
                <w:b/>
                <w:bCs/>
              </w:rPr>
              <w:t>AND</w:t>
            </w:r>
          </w:p>
          <w:p w:rsidR="005904E5" w:rsidRDefault="005904E5" w:rsidP="0030589B">
            <w:pPr>
              <w:rPr>
                <w:rFonts w:eastAsia="MS Mincho"/>
                <w:bCs/>
              </w:rPr>
            </w:pPr>
            <w:r w:rsidRPr="00070159">
              <w:rPr>
                <w:rFonts w:eastAsia="MS Mincho"/>
                <w:bCs/>
              </w:rPr>
              <w:t xml:space="preserve">Commercial </w:t>
            </w:r>
            <w:proofErr w:type="spellStart"/>
            <w:r w:rsidRPr="00070159">
              <w:rPr>
                <w:rFonts w:eastAsia="MS Mincho"/>
                <w:bCs/>
              </w:rPr>
              <w:t>Drivers</w:t>
            </w:r>
            <w:proofErr w:type="spellEnd"/>
            <w:r w:rsidRPr="00070159">
              <w:rPr>
                <w:rFonts w:eastAsia="MS Mincho"/>
                <w:bCs/>
              </w:rPr>
              <w:t xml:space="preserve"> License</w:t>
            </w:r>
          </w:p>
          <w:p w:rsidR="005904E5" w:rsidRPr="00070159" w:rsidRDefault="005904E5" w:rsidP="0030589B">
            <w:pPr>
              <w:rPr>
                <w:rFonts w:eastAsia="MS Mincho"/>
                <w:bCs/>
              </w:rPr>
            </w:pPr>
          </w:p>
        </w:tc>
      </w:tr>
      <w:tr w:rsidR="005904E5">
        <w:tc>
          <w:tcPr>
            <w:tcW w:w="9288" w:type="dxa"/>
          </w:tcPr>
          <w:p w:rsidR="005904E5" w:rsidRPr="0078458D" w:rsidRDefault="005904E5" w:rsidP="0030589B">
            <w:pPr>
              <w:rPr>
                <w:rFonts w:eastAsia="MS Mincho"/>
                <w:b/>
              </w:rPr>
            </w:pPr>
            <w:r w:rsidRPr="0078458D">
              <w:rPr>
                <w:rFonts w:eastAsia="MS Mincho"/>
                <w:b/>
              </w:rPr>
              <w:t>REQUIRED EXPERIENCE</w:t>
            </w:r>
          </w:p>
          <w:p w:rsidR="005904E5" w:rsidRDefault="005904E5" w:rsidP="00817A7E">
            <w:pPr>
              <w:rPr>
                <w:rFonts w:eastAsia="MS Mincho"/>
              </w:rPr>
            </w:pPr>
            <w:r w:rsidRPr="00070159">
              <w:rPr>
                <w:rFonts w:eastAsia="MS Mincho"/>
              </w:rPr>
              <w:t>Fireline Explosives Crewmember</w:t>
            </w:r>
          </w:p>
          <w:p w:rsidR="005904E5" w:rsidRPr="00817A7E" w:rsidRDefault="005904E5" w:rsidP="00817A7E">
            <w:pPr>
              <w:rPr>
                <w:rFonts w:eastAsia="MS Mincho"/>
              </w:rPr>
            </w:pPr>
            <w:r>
              <w:tab/>
            </w:r>
            <w:r w:rsidRPr="00070159">
              <w:rPr>
                <w:rFonts w:eastAsia="MS Mincho"/>
                <w:b/>
                <w:bCs/>
              </w:rPr>
              <w:t>AND</w:t>
            </w:r>
          </w:p>
          <w:p w:rsidR="005904E5" w:rsidRPr="00070159" w:rsidRDefault="005904E5" w:rsidP="0030589B">
            <w:pPr>
              <w:ind w:left="216" w:hanging="216"/>
              <w:rPr>
                <w:rFonts w:eastAsia="MS Mincho"/>
              </w:rPr>
            </w:pPr>
            <w:r w:rsidRPr="00070159">
              <w:rPr>
                <w:rFonts w:eastAsia="MS Mincho"/>
              </w:rPr>
              <w:t xml:space="preserve">Satisfactory performance as a Fireline </w:t>
            </w:r>
            <w:r w:rsidRPr="00070159">
              <w:rPr>
                <w:rFonts w:ascii="Times" w:eastAsia="MS Mincho" w:hAnsi="Times"/>
              </w:rPr>
              <w:t xml:space="preserve">Explosives </w:t>
            </w:r>
            <w:r>
              <w:rPr>
                <w:rFonts w:eastAsia="MS Mincho"/>
              </w:rPr>
              <w:t>Blaster (FLEB)</w:t>
            </w:r>
          </w:p>
          <w:p w:rsidR="005904E5" w:rsidRPr="00817A7E" w:rsidRDefault="005904E5" w:rsidP="0030589B">
            <w:pPr>
              <w:rPr>
                <w:rFonts w:eastAsia="MS Mincho"/>
              </w:rPr>
            </w:pPr>
          </w:p>
        </w:tc>
      </w:tr>
      <w:tr w:rsidR="005904E5">
        <w:tc>
          <w:tcPr>
            <w:tcW w:w="9288" w:type="dxa"/>
          </w:tcPr>
          <w:p w:rsidR="005904E5" w:rsidRPr="0078458D" w:rsidRDefault="005904E5" w:rsidP="0030589B">
            <w:pPr>
              <w:rPr>
                <w:rFonts w:eastAsia="MS Mincho"/>
                <w:b/>
              </w:rPr>
            </w:pPr>
            <w:r w:rsidRPr="0078458D">
              <w:rPr>
                <w:rFonts w:eastAsia="MS Mincho"/>
                <w:b/>
              </w:rPr>
              <w:t>PHYSICAL FITNESS</w:t>
            </w:r>
            <w:r>
              <w:rPr>
                <w:rFonts w:eastAsia="MS Mincho"/>
                <w:b/>
              </w:rPr>
              <w:t xml:space="preserve"> LEVEL</w:t>
            </w:r>
          </w:p>
          <w:p w:rsidR="005904E5" w:rsidRPr="00F44AB7" w:rsidRDefault="005904E5" w:rsidP="0030589B">
            <w:pPr>
              <w:rPr>
                <w:rFonts w:ascii="Times New (W1)" w:eastAsia="MS Mincho" w:hAnsi="Times New (W1)"/>
                <w:strike/>
                <w:color w:val="FF0000"/>
              </w:rPr>
            </w:pPr>
            <w:r w:rsidRPr="00EC17E4">
              <w:rPr>
                <w:rFonts w:ascii="Times New (W1)" w:eastAsia="MS Mincho" w:hAnsi="Times New (W1)"/>
                <w:color w:val="000000"/>
              </w:rPr>
              <w:t>Arduous</w:t>
            </w:r>
          </w:p>
          <w:p w:rsidR="005904E5" w:rsidRPr="00817A7E" w:rsidRDefault="005904E5" w:rsidP="0030589B">
            <w:pPr>
              <w:rPr>
                <w:rFonts w:eastAsia="MS Mincho"/>
              </w:rPr>
            </w:pPr>
          </w:p>
        </w:tc>
      </w:tr>
      <w:tr w:rsidR="005904E5">
        <w:tc>
          <w:tcPr>
            <w:tcW w:w="9288" w:type="dxa"/>
          </w:tcPr>
          <w:p w:rsidR="005904E5" w:rsidRPr="0078458D" w:rsidRDefault="005904E5" w:rsidP="0030589B">
            <w:pPr>
              <w:rPr>
                <w:rFonts w:eastAsia="MS Mincho"/>
                <w:b/>
              </w:rPr>
            </w:pPr>
            <w:r w:rsidRPr="0078458D">
              <w:rPr>
                <w:rFonts w:eastAsia="MS Mincho"/>
                <w:b/>
              </w:rPr>
              <w:t>OTHER POSITION ASSIGNMENTS THAT WILL MAINTAIN CURRENCY</w:t>
            </w:r>
          </w:p>
          <w:p w:rsidR="005904E5" w:rsidRPr="00070159" w:rsidRDefault="005904E5" w:rsidP="0030589B">
            <w:pPr>
              <w:rPr>
                <w:rFonts w:eastAsia="MS Mincho"/>
              </w:rPr>
            </w:pPr>
            <w:r w:rsidRPr="00070159">
              <w:rPr>
                <w:rFonts w:eastAsia="MS Mincho"/>
              </w:rPr>
              <w:t>Fireline Explosives Advisor (FLEA)</w:t>
            </w:r>
          </w:p>
          <w:p w:rsidR="005904E5" w:rsidRPr="00817A7E" w:rsidRDefault="005904E5" w:rsidP="0030589B">
            <w:pPr>
              <w:rPr>
                <w:rFonts w:eastAsia="MS Mincho"/>
              </w:rPr>
            </w:pPr>
          </w:p>
        </w:tc>
      </w:tr>
      <w:tr w:rsidR="005904E5" w:rsidRPr="006114D6">
        <w:tc>
          <w:tcPr>
            <w:tcW w:w="9288" w:type="dxa"/>
          </w:tcPr>
          <w:p w:rsidR="005904E5" w:rsidRPr="00AB4280" w:rsidRDefault="005904E5" w:rsidP="00F71CFD">
            <w:pPr>
              <w:rPr>
                <w:rFonts w:eastAsia="MS Mincho"/>
                <w:b/>
              </w:rPr>
            </w:pPr>
            <w:r w:rsidRPr="00AB4280">
              <w:rPr>
                <w:rFonts w:eastAsia="MS Mincho"/>
                <w:b/>
              </w:rPr>
              <w:t>OTHER TRAINING WHICH SUPPORTS DEVELOPMENT OF KNOWLEDGE AND SKILLS</w:t>
            </w:r>
          </w:p>
          <w:p w:rsidR="005904E5" w:rsidRPr="0078458D" w:rsidRDefault="005904E5" w:rsidP="00F71CFD">
            <w:pPr>
              <w:rPr>
                <w:rFonts w:eastAsia="MS Mincho"/>
              </w:rPr>
            </w:pPr>
            <w:r w:rsidRPr="0078458D">
              <w:rPr>
                <w:rFonts w:eastAsia="MS Mincho"/>
              </w:rPr>
              <w:t>None</w:t>
            </w:r>
          </w:p>
          <w:p w:rsidR="005904E5" w:rsidRPr="00AB4280" w:rsidRDefault="005904E5" w:rsidP="00F71CFD">
            <w:pPr>
              <w:rPr>
                <w:rFonts w:eastAsia="MS Mincho"/>
                <w:b/>
              </w:rPr>
            </w:pPr>
          </w:p>
        </w:tc>
      </w:tr>
    </w:tbl>
    <w:p w:rsidR="005904E5" w:rsidRPr="007A6E4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2"/>
                <w:szCs w:val="22"/>
              </w:rPr>
            </w:pPr>
            <w:bookmarkStart w:id="37" w:name="_Toc135793657"/>
          </w:p>
          <w:p w:rsidR="005904E5" w:rsidRPr="00DE1E31" w:rsidRDefault="005904E5" w:rsidP="00DE1E31">
            <w:pPr>
              <w:jc w:val="center"/>
              <w:rPr>
                <w:rFonts w:eastAsia="MS Mincho"/>
                <w:b/>
                <w:color w:val="0000FF"/>
              </w:rPr>
            </w:pPr>
            <w:r w:rsidRPr="00DE1E31">
              <w:rPr>
                <w:rFonts w:eastAsia="MS Mincho"/>
                <w:b/>
                <w:color w:val="0000FF"/>
              </w:rPr>
              <w:t>FIRELINE EXPLOSIVES CREWMEMBER (FLEC)</w:t>
            </w:r>
            <w:bookmarkEnd w:id="37"/>
          </w:p>
          <w:p w:rsidR="005904E5" w:rsidRPr="00DE1E31" w:rsidRDefault="005904E5" w:rsidP="00DE1E31">
            <w:pPr>
              <w:jc w:val="center"/>
              <w:rPr>
                <w:rFonts w:eastAsia="MS Mincho"/>
                <w:b/>
                <w:color w:val="0000FF"/>
                <w:sz w:val="20"/>
                <w:szCs w:val="20"/>
              </w:rPr>
            </w:pPr>
          </w:p>
        </w:tc>
      </w:tr>
      <w:tr w:rsidR="005904E5">
        <w:tc>
          <w:tcPr>
            <w:tcW w:w="9288" w:type="dxa"/>
          </w:tcPr>
          <w:p w:rsidR="005904E5" w:rsidRPr="00334E37" w:rsidRDefault="005904E5" w:rsidP="0030589B">
            <w:pPr>
              <w:rPr>
                <w:rFonts w:eastAsia="MS Mincho"/>
                <w:b/>
              </w:rPr>
            </w:pPr>
            <w:r w:rsidRPr="00334E37">
              <w:rPr>
                <w:rFonts w:ascii="Times New (W1)" w:eastAsia="MS Mincho" w:hAnsi="Times New (W1)"/>
                <w:b/>
              </w:rPr>
              <w:t xml:space="preserve">REQUIRED </w:t>
            </w:r>
            <w:r w:rsidRPr="00334E37">
              <w:rPr>
                <w:rFonts w:eastAsia="MS Mincho"/>
                <w:b/>
              </w:rPr>
              <w:t>TRAINING</w:t>
            </w:r>
          </w:p>
          <w:p w:rsidR="005904E5" w:rsidRPr="007A6E48" w:rsidRDefault="005904E5" w:rsidP="00226CC7">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226CC7">
            <w:pPr>
              <w:ind w:left="677" w:hanging="677"/>
              <w:rPr>
                <w:rFonts w:eastAsia="MS Mincho"/>
              </w:rPr>
            </w:pPr>
            <w:r w:rsidRPr="007A6E48">
              <w:rPr>
                <w:rFonts w:ascii="Times New (W1)" w:eastAsia="MS Mincho" w:hAnsi="Times New (W1)"/>
              </w:rPr>
              <w:t>RT-130 Annual Fireline Safety Refresher</w:t>
            </w:r>
          </w:p>
          <w:p w:rsidR="005904E5" w:rsidRDefault="005904E5" w:rsidP="0030589B">
            <w:pPr>
              <w:ind w:left="216" w:hanging="216"/>
              <w:rPr>
                <w:rFonts w:eastAsia="MS Mincho"/>
              </w:rPr>
            </w:pPr>
            <w:r>
              <w:rPr>
                <w:rFonts w:eastAsia="MS Mincho"/>
              </w:rPr>
              <w:t>Fireline Explosives Training</w:t>
            </w:r>
          </w:p>
          <w:p w:rsidR="005904E5" w:rsidRPr="005848CF" w:rsidRDefault="005904E5" w:rsidP="0030589B">
            <w:pPr>
              <w:ind w:left="216" w:hanging="216"/>
              <w:rPr>
                <w:rFonts w:eastAsia="MS Mincho"/>
              </w:rPr>
            </w:pPr>
          </w:p>
        </w:tc>
      </w:tr>
      <w:tr w:rsidR="005904E5">
        <w:tc>
          <w:tcPr>
            <w:tcW w:w="9288" w:type="dxa"/>
          </w:tcPr>
          <w:p w:rsidR="005904E5" w:rsidRPr="00860559" w:rsidRDefault="005904E5" w:rsidP="0030589B">
            <w:pPr>
              <w:rPr>
                <w:rFonts w:eastAsia="MS Mincho"/>
                <w:b/>
              </w:rPr>
            </w:pPr>
            <w:r w:rsidRPr="00860559">
              <w:rPr>
                <w:rFonts w:eastAsia="MS Mincho"/>
                <w:b/>
              </w:rPr>
              <w:t>REQUIRED CERTIFICATION</w:t>
            </w:r>
          </w:p>
          <w:p w:rsidR="005904E5" w:rsidRPr="00F85865" w:rsidRDefault="005904E5" w:rsidP="00F85865">
            <w:pPr>
              <w:rPr>
                <w:rFonts w:eastAsia="MS Mincho"/>
              </w:rPr>
            </w:pPr>
            <w:r w:rsidRPr="00EC17E4">
              <w:rPr>
                <w:rFonts w:eastAsia="MS Mincho"/>
                <w:bCs/>
                <w:color w:val="000000"/>
              </w:rPr>
              <w:t>Triennial</w:t>
            </w:r>
            <w:r>
              <w:rPr>
                <w:rFonts w:eastAsia="MS Mincho"/>
                <w:bCs/>
              </w:rPr>
              <w:t xml:space="preserve"> </w:t>
            </w:r>
            <w:r w:rsidRPr="00070159">
              <w:rPr>
                <w:rFonts w:eastAsia="MS Mincho"/>
                <w:bCs/>
              </w:rPr>
              <w:t>re-certification</w:t>
            </w:r>
            <w:r>
              <w:tab/>
            </w:r>
            <w:r w:rsidRPr="00874E53">
              <w:rPr>
                <w:rFonts w:eastAsia="MS Mincho"/>
                <w:b/>
                <w:bCs/>
              </w:rPr>
              <w:t>AND</w:t>
            </w:r>
          </w:p>
          <w:p w:rsidR="005904E5" w:rsidRPr="00874E53" w:rsidRDefault="005904E5" w:rsidP="00F85865">
            <w:pPr>
              <w:rPr>
                <w:rFonts w:eastAsia="MS Mincho"/>
              </w:rPr>
            </w:pPr>
            <w:r w:rsidRPr="00874E53">
              <w:rPr>
                <w:rFonts w:eastAsia="MS Mincho"/>
              </w:rPr>
              <w:t>Three active or dry firings per year</w:t>
            </w:r>
          </w:p>
          <w:p w:rsidR="005904E5" w:rsidRPr="00D10A40" w:rsidRDefault="005904E5" w:rsidP="0030589B">
            <w:pPr>
              <w:ind w:left="216" w:hanging="180"/>
              <w:rPr>
                <w:rFonts w:eastAsia="MS Mincho"/>
              </w:rPr>
            </w:pPr>
          </w:p>
        </w:tc>
      </w:tr>
      <w:tr w:rsidR="005904E5">
        <w:tc>
          <w:tcPr>
            <w:tcW w:w="9288" w:type="dxa"/>
          </w:tcPr>
          <w:p w:rsidR="005904E5" w:rsidRPr="00382A37" w:rsidRDefault="005904E5" w:rsidP="0030589B">
            <w:pPr>
              <w:rPr>
                <w:rFonts w:eastAsia="MS Mincho"/>
                <w:b/>
              </w:rPr>
            </w:pPr>
            <w:r w:rsidRPr="00382A37">
              <w:rPr>
                <w:rFonts w:eastAsia="MS Mincho"/>
                <w:b/>
              </w:rPr>
              <w:t>REQUIRED EXPERIENCE</w:t>
            </w:r>
          </w:p>
          <w:p w:rsidR="005904E5" w:rsidRPr="00070159" w:rsidRDefault="005904E5" w:rsidP="0030589B">
            <w:pPr>
              <w:ind w:left="216" w:hanging="216"/>
              <w:rPr>
                <w:rFonts w:eastAsia="MS Mincho"/>
              </w:rPr>
            </w:pPr>
            <w:r w:rsidRPr="00070159">
              <w:rPr>
                <w:rFonts w:eastAsia="MS Mincho"/>
              </w:rPr>
              <w:t>Satisfactory performance as a Fireli</w:t>
            </w:r>
            <w:r>
              <w:rPr>
                <w:rFonts w:eastAsia="MS Mincho"/>
              </w:rPr>
              <w:t>ne Explosives Crewmember (FLEC)</w:t>
            </w:r>
          </w:p>
          <w:p w:rsidR="005904E5" w:rsidRPr="005848CF" w:rsidRDefault="005904E5" w:rsidP="0030589B">
            <w:pPr>
              <w:rPr>
                <w:rFonts w:eastAsia="MS Mincho"/>
              </w:rPr>
            </w:pPr>
          </w:p>
        </w:tc>
      </w:tr>
      <w:tr w:rsidR="005904E5">
        <w:tc>
          <w:tcPr>
            <w:tcW w:w="9288" w:type="dxa"/>
          </w:tcPr>
          <w:p w:rsidR="005904E5" w:rsidRPr="00382A37" w:rsidRDefault="005904E5" w:rsidP="0030589B">
            <w:pPr>
              <w:rPr>
                <w:rFonts w:eastAsia="MS Mincho"/>
                <w:b/>
              </w:rPr>
            </w:pPr>
            <w:r w:rsidRPr="00382A37">
              <w:rPr>
                <w:rFonts w:eastAsia="MS Mincho"/>
                <w:b/>
              </w:rPr>
              <w:t>PHYSICAL FITNESS</w:t>
            </w:r>
            <w:r>
              <w:rPr>
                <w:rFonts w:eastAsia="MS Mincho"/>
                <w:b/>
              </w:rPr>
              <w:t xml:space="preserve"> LEVEL</w:t>
            </w:r>
          </w:p>
          <w:p w:rsidR="005904E5" w:rsidRPr="00F44AB7" w:rsidRDefault="005904E5" w:rsidP="0030589B">
            <w:pPr>
              <w:rPr>
                <w:rFonts w:ascii="Times New (W1)" w:eastAsia="MS Mincho" w:hAnsi="Times New (W1)"/>
                <w:color w:val="FF0000"/>
              </w:rPr>
            </w:pPr>
            <w:r w:rsidRPr="00EC17E4">
              <w:rPr>
                <w:rFonts w:ascii="Times New (W1)" w:eastAsia="MS Mincho" w:hAnsi="Times New (W1)"/>
                <w:color w:val="000000"/>
              </w:rPr>
              <w:t>Arduous</w:t>
            </w:r>
          </w:p>
          <w:p w:rsidR="005904E5" w:rsidRPr="005848CF" w:rsidRDefault="005904E5" w:rsidP="0030589B">
            <w:pPr>
              <w:rPr>
                <w:rFonts w:eastAsia="MS Mincho"/>
                <w:b/>
                <w:bCs/>
              </w:rPr>
            </w:pPr>
          </w:p>
        </w:tc>
      </w:tr>
      <w:tr w:rsidR="005904E5">
        <w:tc>
          <w:tcPr>
            <w:tcW w:w="9288" w:type="dxa"/>
          </w:tcPr>
          <w:p w:rsidR="005904E5" w:rsidRPr="001F3EFF" w:rsidRDefault="005904E5" w:rsidP="0030589B">
            <w:pPr>
              <w:rPr>
                <w:rFonts w:eastAsia="MS Mincho"/>
                <w:b/>
              </w:rPr>
            </w:pPr>
            <w:r w:rsidRPr="001F3EFF">
              <w:rPr>
                <w:rFonts w:eastAsia="MS Mincho"/>
                <w:b/>
              </w:rPr>
              <w:t>OTHER POSITION ASSIGNMENTS THAT WILL MAINTAIN CURRENCY</w:t>
            </w:r>
          </w:p>
          <w:p w:rsidR="005904E5" w:rsidRPr="00070159" w:rsidRDefault="005904E5" w:rsidP="0030589B">
            <w:pPr>
              <w:ind w:left="216" w:hanging="216"/>
              <w:rPr>
                <w:rFonts w:eastAsia="MS Mincho"/>
              </w:rPr>
            </w:pPr>
            <w:r w:rsidRPr="00070159">
              <w:rPr>
                <w:rFonts w:eastAsia="MS Mincho"/>
              </w:rPr>
              <w:t>Fir</w:t>
            </w:r>
            <w:r>
              <w:rPr>
                <w:rFonts w:eastAsia="MS Mincho"/>
              </w:rPr>
              <w:t>eline Explosives Advisor (FLEA)</w:t>
            </w:r>
          </w:p>
          <w:p w:rsidR="005904E5" w:rsidRDefault="005904E5" w:rsidP="0030589B">
            <w:pPr>
              <w:rPr>
                <w:rFonts w:eastAsia="MS Mincho"/>
              </w:rPr>
            </w:pPr>
            <w:r w:rsidRPr="00070159">
              <w:rPr>
                <w:rFonts w:eastAsia="MS Mincho"/>
              </w:rPr>
              <w:t xml:space="preserve">Fireline </w:t>
            </w:r>
            <w:r w:rsidRPr="00070159">
              <w:rPr>
                <w:rFonts w:ascii="Times" w:eastAsia="MS Mincho" w:hAnsi="Times"/>
              </w:rPr>
              <w:t xml:space="preserve">Explosives </w:t>
            </w:r>
            <w:r>
              <w:rPr>
                <w:rFonts w:eastAsia="MS Mincho"/>
              </w:rPr>
              <w:t>Blaster (FLEB)</w:t>
            </w:r>
          </w:p>
          <w:p w:rsidR="005904E5" w:rsidRPr="00070159" w:rsidRDefault="005904E5" w:rsidP="0030589B">
            <w:pPr>
              <w:rPr>
                <w:rFonts w:eastAsia="MS Mincho"/>
              </w:rPr>
            </w:pPr>
          </w:p>
        </w:tc>
      </w:tr>
      <w:tr w:rsidR="005904E5" w:rsidRPr="006114D6">
        <w:tc>
          <w:tcPr>
            <w:tcW w:w="9288" w:type="dxa"/>
          </w:tcPr>
          <w:p w:rsidR="005904E5" w:rsidRPr="00AB4280" w:rsidRDefault="005904E5" w:rsidP="00F71CFD">
            <w:pPr>
              <w:rPr>
                <w:rFonts w:eastAsia="MS Mincho"/>
                <w:b/>
              </w:rPr>
            </w:pPr>
            <w:r w:rsidRPr="00AB4280">
              <w:rPr>
                <w:rFonts w:eastAsia="MS Mincho"/>
                <w:b/>
              </w:rPr>
              <w:t>OTHER TRAINING WHICH SUPPORTS DEVELOPMENT OF KNOWLEDGE AND SKILLS</w:t>
            </w:r>
          </w:p>
          <w:p w:rsidR="005904E5" w:rsidRPr="00A07466" w:rsidRDefault="005904E5" w:rsidP="00F71CFD">
            <w:pPr>
              <w:rPr>
                <w:rFonts w:eastAsia="MS Mincho"/>
              </w:rPr>
            </w:pPr>
            <w:r w:rsidRPr="00A07466">
              <w:rPr>
                <w:rFonts w:eastAsia="MS Mincho"/>
              </w:rPr>
              <w:t>None</w:t>
            </w:r>
          </w:p>
          <w:p w:rsidR="005904E5" w:rsidRPr="00AB4280" w:rsidRDefault="005904E5" w:rsidP="00F71CFD">
            <w:pPr>
              <w:rPr>
                <w:rFonts w:eastAsia="MS Mincho"/>
                <w:b/>
              </w:rPr>
            </w:pPr>
          </w:p>
        </w:tc>
      </w:tr>
    </w:tbl>
    <w:p w:rsidR="005904E5" w:rsidRPr="007A6E48" w:rsidRDefault="005904E5" w:rsidP="00053A7B">
      <w:pPr>
        <w:pStyle w:val="Exhibit"/>
        <w:rPr>
          <w:rFonts w:eastAsia="MS Mincho"/>
          <w:b/>
        </w:rPr>
      </w:pPr>
      <w:r>
        <w:rPr>
          <w:bCs/>
          <w:iCs/>
        </w:rPr>
        <w:br w:type="page"/>
      </w:r>
    </w:p>
    <w:p w:rsidR="005904E5" w:rsidRPr="00184AB1" w:rsidRDefault="005904E5" w:rsidP="00142C7E">
      <w:pPr>
        <w:jc w:val="center"/>
        <w:rPr>
          <w:rFonts w:eastAsia="MS Mincho"/>
          <w:color w:val="000000"/>
          <w:sz w:val="16"/>
          <w:szCs w:val="16"/>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7015BC" w:rsidRDefault="005904E5" w:rsidP="00DE1E31">
            <w:pPr>
              <w:jc w:val="center"/>
              <w:rPr>
                <w:rFonts w:eastAsia="MS Mincho"/>
                <w:b/>
                <w:color w:val="0000FF"/>
                <w:sz w:val="16"/>
                <w:szCs w:val="16"/>
              </w:rPr>
            </w:pPr>
            <w:bookmarkStart w:id="38" w:name="_Toc135793658"/>
          </w:p>
          <w:p w:rsidR="005904E5" w:rsidRPr="00DE1E31" w:rsidRDefault="005904E5" w:rsidP="00DE1E31">
            <w:pPr>
              <w:jc w:val="center"/>
              <w:rPr>
                <w:rFonts w:eastAsia="MS Mincho"/>
                <w:b/>
                <w:color w:val="0000FF"/>
              </w:rPr>
            </w:pPr>
            <w:r w:rsidRPr="00DE1E31">
              <w:rPr>
                <w:rFonts w:eastAsia="MS Mincho"/>
                <w:b/>
                <w:color w:val="0000FF"/>
              </w:rPr>
              <w:t>FIXED WING BASE MANAGER (FWBM)</w:t>
            </w:r>
            <w:bookmarkEnd w:id="38"/>
          </w:p>
          <w:p w:rsidR="005904E5" w:rsidRPr="007015BC" w:rsidRDefault="005904E5" w:rsidP="00DE1E31">
            <w:pPr>
              <w:jc w:val="center"/>
              <w:rPr>
                <w:rFonts w:eastAsia="MS Mincho"/>
                <w:b/>
                <w:color w:val="0000FF"/>
                <w:sz w:val="16"/>
                <w:szCs w:val="16"/>
              </w:rPr>
            </w:pPr>
          </w:p>
        </w:tc>
      </w:tr>
      <w:tr w:rsidR="005904E5">
        <w:trPr>
          <w:cantSplit/>
          <w:trHeight w:val="504"/>
        </w:trPr>
        <w:tc>
          <w:tcPr>
            <w:tcW w:w="9288" w:type="dxa"/>
            <w:tcBorders>
              <w:bottom w:val="nil"/>
            </w:tcBorders>
          </w:tcPr>
          <w:p w:rsidR="005904E5" w:rsidRPr="007C1C46" w:rsidRDefault="005904E5" w:rsidP="0030589B">
            <w:pPr>
              <w:rPr>
                <w:rFonts w:eastAsia="MS Mincho"/>
                <w:b/>
              </w:rPr>
            </w:pPr>
            <w:r w:rsidRPr="007C1C46">
              <w:rPr>
                <w:rFonts w:ascii="Times New (W1)" w:eastAsia="MS Mincho" w:hAnsi="Times New (W1)"/>
                <w:b/>
              </w:rPr>
              <w:t xml:space="preserve">REQUIRED </w:t>
            </w:r>
            <w:r w:rsidRPr="007C1C46">
              <w:rPr>
                <w:rFonts w:eastAsia="MS Mincho"/>
                <w:b/>
              </w:rPr>
              <w:t>TRAINING</w:t>
            </w:r>
          </w:p>
          <w:p w:rsidR="005904E5" w:rsidRPr="00070159" w:rsidRDefault="005904E5" w:rsidP="0030589B">
            <w:pPr>
              <w:ind w:left="677" w:hanging="677"/>
              <w:rPr>
                <w:rFonts w:ascii="Times" w:eastAsia="MS Mincho" w:hAnsi="Times"/>
              </w:rPr>
            </w:pPr>
            <w:r w:rsidRPr="00070159">
              <w:rPr>
                <w:rFonts w:ascii="Times" w:eastAsia="MS Mincho" w:hAnsi="Times"/>
              </w:rPr>
              <w:t>A-108 Preflight Checklist Briefing</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A-110 Aviation Transport of Hazardous Materials</w:t>
            </w:r>
            <w:r>
              <w:rPr>
                <w:rFonts w:ascii="Times" w:eastAsia="MS Mincho" w:hAnsi="Times"/>
              </w:rPr>
              <w:t xml:space="preserve"> </w:t>
            </w:r>
            <w:r w:rsidRPr="005B0C28">
              <w:rPr>
                <w:rFonts w:ascii="Times" w:eastAsia="MS Mincho" w:hAnsi="Times"/>
              </w:rPr>
              <w:t>(Every three years)</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A-112 Mission Planning and Flight Request Process</w:t>
            </w:r>
            <w:r>
              <w:rPr>
                <w:rFonts w:ascii="Times" w:eastAsia="MS Mincho" w:hAnsi="Times"/>
              </w:rPr>
              <w:t>*</w:t>
            </w:r>
          </w:p>
          <w:p w:rsidR="005904E5" w:rsidRDefault="005904E5" w:rsidP="0030589B">
            <w:pPr>
              <w:ind w:left="677" w:hanging="677"/>
              <w:rPr>
                <w:rFonts w:ascii="Times" w:eastAsia="MS Mincho" w:hAnsi="Times"/>
              </w:rPr>
            </w:pPr>
            <w:r w:rsidRPr="00070159">
              <w:rPr>
                <w:rFonts w:ascii="Times" w:eastAsia="MS Mincho" w:hAnsi="Times"/>
              </w:rPr>
              <w:t>A-115 Automated Flight Following</w:t>
            </w:r>
            <w:r>
              <w:rPr>
                <w:rFonts w:ascii="Times" w:eastAsia="MS Mincho" w:hAnsi="Times"/>
              </w:rPr>
              <w:t>*</w:t>
            </w:r>
          </w:p>
          <w:p w:rsidR="005904E5" w:rsidRDefault="005904E5" w:rsidP="0030589B">
            <w:pPr>
              <w:ind w:left="677" w:hanging="677"/>
              <w:rPr>
                <w:rFonts w:ascii="Times" w:eastAsia="MS Mincho" w:hAnsi="Times"/>
              </w:rPr>
            </w:pPr>
            <w:r w:rsidRPr="00771A78">
              <w:rPr>
                <w:rFonts w:ascii="Times" w:eastAsia="MS Mincho" w:hAnsi="Times"/>
              </w:rPr>
              <w:t>A-116 General Security Awareness</w:t>
            </w:r>
            <w:r>
              <w:rPr>
                <w:rFonts w:ascii="Times" w:eastAsia="MS Mincho" w:hAnsi="Times"/>
              </w:rPr>
              <w:t>*</w:t>
            </w:r>
          </w:p>
          <w:p w:rsidR="005904E5" w:rsidRPr="00EC17E4" w:rsidRDefault="005904E5" w:rsidP="0030589B">
            <w:pPr>
              <w:ind w:left="677" w:hanging="677"/>
              <w:rPr>
                <w:rFonts w:ascii="Times" w:eastAsia="MS Mincho" w:hAnsi="Times"/>
                <w:color w:val="000000"/>
              </w:rPr>
            </w:pPr>
            <w:r w:rsidRPr="00EC17E4">
              <w:rPr>
                <w:rFonts w:eastAsia="MS Mincho"/>
                <w:color w:val="000000"/>
              </w:rPr>
              <w:t>A-200 Mishap Review</w:t>
            </w:r>
            <w:r>
              <w:rPr>
                <w:rFonts w:eastAsia="MS Mincho"/>
                <w:color w:val="000000"/>
              </w:rPr>
              <w:t>*</w:t>
            </w:r>
          </w:p>
          <w:p w:rsidR="005904E5" w:rsidRPr="00070159" w:rsidRDefault="005904E5" w:rsidP="0030589B">
            <w:pPr>
              <w:ind w:left="677" w:hanging="677"/>
              <w:rPr>
                <w:rFonts w:ascii="Times" w:eastAsia="MS Mincho" w:hAnsi="Times"/>
              </w:rPr>
            </w:pPr>
            <w:r w:rsidRPr="00070159">
              <w:rPr>
                <w:rFonts w:ascii="Times" w:eastAsia="MS Mincho" w:hAnsi="Times"/>
              </w:rPr>
              <w:t>A-202 Interagency Aviation Organizations</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A-203 Basic Airspace</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A-204 Aircraft Capabilities and Limitations</w:t>
            </w:r>
            <w:r>
              <w:rPr>
                <w:rFonts w:ascii="Times" w:eastAsia="MS Mincho" w:hAnsi="Times"/>
              </w:rPr>
              <w:t>*</w:t>
            </w:r>
          </w:p>
          <w:p w:rsidR="005904E5" w:rsidRPr="00EC17E4" w:rsidRDefault="005904E5" w:rsidP="00B8568B">
            <w:pPr>
              <w:ind w:left="396" w:hanging="396"/>
              <w:rPr>
                <w:rFonts w:eastAsia="MS Mincho"/>
                <w:color w:val="000000"/>
              </w:rPr>
            </w:pPr>
            <w:r w:rsidRPr="00EC17E4">
              <w:rPr>
                <w:rFonts w:eastAsia="MS Mincho"/>
                <w:color w:val="000000"/>
              </w:rPr>
              <w:t>Aviation Business System Training*</w:t>
            </w:r>
            <w:r>
              <w:rPr>
                <w:rFonts w:eastAsia="MS Mincho"/>
                <w:color w:val="000000"/>
              </w:rPr>
              <w:t>*</w:t>
            </w:r>
          </w:p>
          <w:p w:rsidR="005904E5" w:rsidRDefault="005904E5" w:rsidP="0030589B">
            <w:pPr>
              <w:ind w:left="677" w:hanging="677"/>
              <w:rPr>
                <w:rFonts w:ascii="Times" w:eastAsia="MS Mincho" w:hAnsi="Times"/>
              </w:rPr>
            </w:pPr>
            <w:r w:rsidRPr="00070159">
              <w:rPr>
                <w:rFonts w:ascii="Times" w:eastAsia="MS Mincho" w:hAnsi="Times"/>
              </w:rPr>
              <w:t>I-20</w:t>
            </w:r>
            <w:r>
              <w:rPr>
                <w:rFonts w:ascii="Times" w:eastAsia="MS Mincho" w:hAnsi="Times"/>
              </w:rPr>
              <w:t>0 Basic Incident Command System</w:t>
            </w:r>
          </w:p>
          <w:p w:rsidR="005904E5" w:rsidRPr="00771A78" w:rsidRDefault="005904E5" w:rsidP="00160F72">
            <w:pPr>
              <w:ind w:left="677" w:hanging="677"/>
              <w:rPr>
                <w:rFonts w:eastAsia="MS Mincho"/>
              </w:rPr>
            </w:pPr>
            <w:r w:rsidRPr="00771A78">
              <w:rPr>
                <w:rFonts w:ascii="Times New (W1)" w:eastAsia="MS Mincho" w:hAnsi="Times New (W1)"/>
              </w:rPr>
              <w:t>IS-700 National Incident Management System (NIMS), An Introduction</w:t>
            </w:r>
          </w:p>
          <w:p w:rsidR="005904E5" w:rsidRPr="00070159" w:rsidRDefault="005904E5" w:rsidP="0030589B">
            <w:pPr>
              <w:ind w:left="677" w:hanging="677"/>
              <w:rPr>
                <w:rFonts w:ascii="Times" w:eastAsia="MS Mincho" w:hAnsi="Times"/>
              </w:rPr>
            </w:pPr>
            <w:r w:rsidRPr="00070159">
              <w:rPr>
                <w:rFonts w:ascii="Times" w:eastAsia="MS Mincho" w:hAnsi="Times"/>
              </w:rPr>
              <w:t>S-260 Interagency Incident Business Management</w:t>
            </w:r>
          </w:p>
          <w:p w:rsidR="005904E5" w:rsidRPr="005848CF" w:rsidRDefault="005904E5" w:rsidP="0030589B">
            <w:pPr>
              <w:ind w:left="677" w:hanging="677"/>
              <w:rPr>
                <w:rFonts w:eastAsia="MS Mincho"/>
              </w:rPr>
            </w:pPr>
          </w:p>
        </w:tc>
      </w:tr>
      <w:tr w:rsidR="005904E5" w:rsidRPr="00070159">
        <w:tc>
          <w:tcPr>
            <w:tcW w:w="9288" w:type="dxa"/>
          </w:tcPr>
          <w:p w:rsidR="005904E5" w:rsidRPr="005016C2" w:rsidRDefault="005904E5" w:rsidP="00F71CFD">
            <w:pPr>
              <w:rPr>
                <w:rFonts w:eastAsia="MS Mincho"/>
                <w:b/>
              </w:rPr>
            </w:pPr>
            <w:r w:rsidRPr="005016C2">
              <w:rPr>
                <w:rFonts w:eastAsia="MS Mincho"/>
                <w:b/>
              </w:rPr>
              <w:t>REQUIRED EXPERIENCE</w:t>
            </w:r>
          </w:p>
          <w:p w:rsidR="005904E5" w:rsidRPr="00070159" w:rsidRDefault="005904E5" w:rsidP="00F71CFD">
            <w:pPr>
              <w:rPr>
                <w:rFonts w:eastAsia="MS Mincho"/>
              </w:rPr>
            </w:pPr>
            <w:r>
              <w:rPr>
                <w:rFonts w:ascii="Times" w:eastAsia="MS Mincho" w:hAnsi="Times"/>
              </w:rPr>
              <w:t>Satisfactory</w:t>
            </w:r>
            <w:r w:rsidRPr="00070159">
              <w:rPr>
                <w:rFonts w:ascii="Times" w:eastAsia="MS Mincho" w:hAnsi="Times"/>
              </w:rPr>
              <w:t xml:space="preserve"> performance as a Ramp Manager</w:t>
            </w:r>
            <w:r>
              <w:rPr>
                <w:rFonts w:eastAsia="MS Mincho"/>
              </w:rPr>
              <w:t xml:space="preserve"> (RAMP)</w:t>
            </w:r>
          </w:p>
          <w:p w:rsidR="005904E5" w:rsidRPr="00070159" w:rsidRDefault="005904E5" w:rsidP="00F71CFD">
            <w:pPr>
              <w:rPr>
                <w:rFonts w:eastAsia="MS Mincho"/>
                <w:b/>
                <w:bCs/>
              </w:rPr>
            </w:pPr>
            <w:r>
              <w:tab/>
            </w:r>
            <w:r w:rsidRPr="00070159">
              <w:rPr>
                <w:rFonts w:eastAsia="MS Mincho"/>
                <w:b/>
                <w:bCs/>
              </w:rPr>
              <w:t>AND</w:t>
            </w:r>
          </w:p>
          <w:p w:rsidR="005904E5" w:rsidRDefault="005904E5" w:rsidP="00F71CFD">
            <w:pPr>
              <w:ind w:left="216" w:hanging="216"/>
              <w:rPr>
                <w:rFonts w:eastAsia="MS Mincho"/>
              </w:rPr>
            </w:pPr>
            <w:r>
              <w:rPr>
                <w:rFonts w:eastAsia="MS Mincho"/>
              </w:rPr>
              <w:t>Successful</w:t>
            </w:r>
            <w:r w:rsidRPr="00070159">
              <w:rPr>
                <w:rFonts w:eastAsia="MS Mincho"/>
              </w:rPr>
              <w:t xml:space="preserve"> performance as a</w:t>
            </w:r>
            <w:r>
              <w:rPr>
                <w:rFonts w:eastAsia="MS Mincho"/>
              </w:rPr>
              <w:t xml:space="preserve"> Fixed Wing Base Manager (FWBM)</w:t>
            </w:r>
          </w:p>
          <w:p w:rsidR="005904E5" w:rsidRPr="00070159" w:rsidRDefault="005904E5" w:rsidP="00F71CFD">
            <w:pPr>
              <w:ind w:left="216" w:hanging="216"/>
              <w:rPr>
                <w:rFonts w:eastAsia="MS Mincho"/>
              </w:rPr>
            </w:pPr>
          </w:p>
        </w:tc>
      </w:tr>
      <w:tr w:rsidR="005904E5" w:rsidRPr="00070159">
        <w:tc>
          <w:tcPr>
            <w:tcW w:w="9288" w:type="dxa"/>
          </w:tcPr>
          <w:p w:rsidR="005904E5" w:rsidRPr="005016C2" w:rsidRDefault="005904E5" w:rsidP="00F71CFD">
            <w:pPr>
              <w:rPr>
                <w:rFonts w:eastAsia="MS Mincho"/>
                <w:b/>
              </w:rPr>
            </w:pPr>
            <w:r w:rsidRPr="005016C2">
              <w:rPr>
                <w:rFonts w:eastAsia="MS Mincho"/>
                <w:b/>
              </w:rPr>
              <w:t>PHYSICAL FITNESS</w:t>
            </w:r>
            <w:r>
              <w:rPr>
                <w:rFonts w:eastAsia="MS Mincho"/>
                <w:b/>
              </w:rPr>
              <w:t xml:space="preserve"> LEVEL</w:t>
            </w:r>
          </w:p>
          <w:p w:rsidR="005904E5" w:rsidRPr="00070159" w:rsidRDefault="005904E5" w:rsidP="00F71CFD">
            <w:pPr>
              <w:rPr>
                <w:rFonts w:eastAsia="MS Mincho"/>
              </w:rPr>
            </w:pPr>
            <w:r>
              <w:rPr>
                <w:rFonts w:eastAsia="MS Mincho"/>
              </w:rPr>
              <w:t>None Required</w:t>
            </w:r>
          </w:p>
          <w:p w:rsidR="005904E5" w:rsidRPr="005848CF" w:rsidRDefault="005904E5" w:rsidP="00F71CFD">
            <w:pPr>
              <w:rPr>
                <w:rFonts w:eastAsia="MS Mincho"/>
              </w:rPr>
            </w:pPr>
          </w:p>
        </w:tc>
      </w:tr>
      <w:tr w:rsidR="005904E5" w:rsidRPr="00070159">
        <w:tc>
          <w:tcPr>
            <w:tcW w:w="9288" w:type="dxa"/>
          </w:tcPr>
          <w:p w:rsidR="005904E5" w:rsidRPr="005016C2" w:rsidRDefault="005904E5" w:rsidP="00F71CFD">
            <w:pPr>
              <w:rPr>
                <w:rFonts w:eastAsia="MS Mincho"/>
                <w:b/>
              </w:rPr>
            </w:pPr>
            <w:r w:rsidRPr="005016C2">
              <w:rPr>
                <w:rFonts w:eastAsia="MS Mincho"/>
                <w:b/>
              </w:rPr>
              <w:t>OTHER POSITION ASSIGNMENTS THAT WILL MAINTAIN CURRENCY</w:t>
            </w:r>
          </w:p>
          <w:p w:rsidR="005904E5" w:rsidRDefault="005904E5" w:rsidP="00F71CFD">
            <w:pPr>
              <w:rPr>
                <w:rFonts w:eastAsia="MS Mincho"/>
              </w:rPr>
            </w:pPr>
            <w:r>
              <w:rPr>
                <w:rFonts w:eastAsia="MS Mincho"/>
              </w:rPr>
              <w:t>Airtanker Base Manager (ATBM)</w:t>
            </w:r>
          </w:p>
          <w:p w:rsidR="005904E5" w:rsidRPr="00EC17E4" w:rsidRDefault="005904E5" w:rsidP="00526464">
            <w:pPr>
              <w:rPr>
                <w:rFonts w:ascii="Times New (W1)" w:eastAsia="MS Mincho" w:hAnsi="Times New (W1)"/>
                <w:color w:val="000000"/>
              </w:rPr>
            </w:pPr>
            <w:r w:rsidRPr="00EC17E4">
              <w:rPr>
                <w:rFonts w:ascii="Times New (W1)" w:eastAsia="MS Mincho" w:hAnsi="Times New (W1)"/>
                <w:color w:val="000000"/>
              </w:rPr>
              <w:t>MAFFS Airtanker Base Manager (MABM)</w:t>
            </w:r>
          </w:p>
          <w:p w:rsidR="005904E5" w:rsidRPr="00EC17E4" w:rsidRDefault="005904E5" w:rsidP="00F71CFD">
            <w:pPr>
              <w:rPr>
                <w:rFonts w:ascii="Times" w:eastAsia="MS Mincho" w:hAnsi="Times"/>
                <w:color w:val="000000"/>
              </w:rPr>
            </w:pPr>
            <w:r w:rsidRPr="00EC17E4">
              <w:rPr>
                <w:rFonts w:ascii="Times" w:eastAsia="MS Mincho" w:hAnsi="Times"/>
                <w:color w:val="000000"/>
              </w:rPr>
              <w:t>Ramp Manager (RAMP)</w:t>
            </w:r>
          </w:p>
          <w:p w:rsidR="005904E5" w:rsidRPr="00070159" w:rsidRDefault="005904E5" w:rsidP="00526464">
            <w:pPr>
              <w:rPr>
                <w:rFonts w:eastAsia="MS Mincho"/>
              </w:rPr>
            </w:pPr>
          </w:p>
        </w:tc>
      </w:tr>
      <w:tr w:rsidR="005904E5">
        <w:trPr>
          <w:cantSplit/>
        </w:trPr>
        <w:tc>
          <w:tcPr>
            <w:tcW w:w="9288" w:type="dxa"/>
          </w:tcPr>
          <w:p w:rsidR="005904E5" w:rsidRPr="005016C2" w:rsidRDefault="005904E5" w:rsidP="003159B8">
            <w:pPr>
              <w:rPr>
                <w:rFonts w:eastAsia="MS Mincho"/>
                <w:b/>
              </w:rPr>
            </w:pPr>
            <w:r w:rsidRPr="005016C2">
              <w:rPr>
                <w:rFonts w:eastAsia="MS Mincho"/>
                <w:b/>
              </w:rPr>
              <w:t>OTHER TRAINING WHICH SUPPORTS DEVELOPMENT OF KNOWLEDGE AND SKILLS</w:t>
            </w:r>
          </w:p>
          <w:p w:rsidR="005904E5" w:rsidRPr="00070159" w:rsidRDefault="005904E5" w:rsidP="0030589B">
            <w:pPr>
              <w:pStyle w:val="BodyTextIndent3"/>
              <w:ind w:left="216" w:hanging="216"/>
            </w:pPr>
            <w:r w:rsidRPr="00070159">
              <w:t>Geographic Area Fixed Wing Base Manager training</w:t>
            </w:r>
          </w:p>
          <w:p w:rsidR="005904E5" w:rsidRPr="00070159" w:rsidRDefault="005904E5" w:rsidP="0030589B">
            <w:pPr>
              <w:pStyle w:val="BodyTextIndent3"/>
              <w:ind w:left="216" w:hanging="216"/>
              <w:rPr>
                <w:rFonts w:ascii="Times New (W1)" w:hAnsi="Times New (W1)"/>
              </w:rPr>
            </w:pPr>
            <w:r w:rsidRPr="00070159">
              <w:rPr>
                <w:rFonts w:ascii="Times New (W1)" w:hAnsi="Times New (W1)"/>
              </w:rPr>
              <w:t>Geographic Ar</w:t>
            </w:r>
            <w:r>
              <w:rPr>
                <w:rFonts w:ascii="Times New (W1)" w:hAnsi="Times New (W1)"/>
              </w:rPr>
              <w:t>ea Intermediate Air Operations</w:t>
            </w:r>
          </w:p>
          <w:p w:rsidR="005904E5" w:rsidRPr="005848CF" w:rsidRDefault="005904E5" w:rsidP="0030589B">
            <w:pPr>
              <w:ind w:left="677" w:hanging="677"/>
              <w:rPr>
                <w:rFonts w:eastAsia="MS Mincho"/>
                <w:b/>
                <w:bCs/>
                <w:smallCaps/>
              </w:rPr>
            </w:pPr>
          </w:p>
        </w:tc>
      </w:tr>
      <w:tr w:rsidR="005904E5">
        <w:trPr>
          <w:cantSplit/>
        </w:trPr>
        <w:tc>
          <w:tcPr>
            <w:tcW w:w="9288" w:type="dxa"/>
          </w:tcPr>
          <w:p w:rsidR="005904E5" w:rsidRDefault="005904E5" w:rsidP="00B8568B">
            <w:pPr>
              <w:ind w:left="396" w:hanging="396"/>
              <w:rPr>
                <w:rFonts w:eastAsia="MS Mincho"/>
                <w:color w:val="000000"/>
              </w:rPr>
            </w:pPr>
            <w:r w:rsidRPr="00EC17E4">
              <w:rPr>
                <w:rFonts w:eastAsia="MS Mincho"/>
                <w:color w:val="000000"/>
              </w:rPr>
              <w:t>*</w:t>
            </w:r>
            <w:r>
              <w:rPr>
                <w:rFonts w:eastAsia="MS Mincho"/>
                <w:color w:val="000000"/>
              </w:rPr>
              <w:t>Online training at:  http://www.iat.gov</w:t>
            </w:r>
          </w:p>
          <w:p w:rsidR="005904E5" w:rsidRDefault="005904E5" w:rsidP="00B8568B">
            <w:pPr>
              <w:ind w:left="396" w:hanging="396"/>
            </w:pPr>
            <w:r>
              <w:rPr>
                <w:rFonts w:eastAsia="MS Mincho"/>
                <w:color w:val="000000"/>
              </w:rPr>
              <w:t>**</w:t>
            </w:r>
            <w:r w:rsidRPr="00EC17E4">
              <w:rPr>
                <w:rFonts w:eastAsia="MS Mincho"/>
                <w:color w:val="000000"/>
              </w:rPr>
              <w:t xml:space="preserve">Online training at: </w:t>
            </w:r>
            <w:hyperlink r:id="rId38" w:history="1">
              <w:r w:rsidRPr="00EC17E4">
                <w:rPr>
                  <w:rStyle w:val="Hyperlink"/>
                  <w:rFonts w:eastAsia="MS Mincho"/>
                  <w:color w:val="000000"/>
                </w:rPr>
                <w:t>http://www.fs.fed.us/business/abs/training.php</w:t>
              </w:r>
            </w:hyperlink>
          </w:p>
          <w:p w:rsidR="005904E5" w:rsidRDefault="005904E5" w:rsidP="00B8568B">
            <w:pPr>
              <w:ind w:left="396" w:hanging="396"/>
            </w:pPr>
          </w:p>
          <w:p w:rsidR="005904E5" w:rsidRDefault="005904E5" w:rsidP="005B0C28">
            <w:pPr>
              <w:ind w:left="396" w:hanging="396"/>
              <w:jc w:val="center"/>
            </w:pPr>
            <w:r>
              <w:t>Task book for this position is located at:</w:t>
            </w:r>
          </w:p>
          <w:p w:rsidR="005904E5" w:rsidRPr="00EC17E4" w:rsidRDefault="005904E5" w:rsidP="005B0C28">
            <w:pPr>
              <w:ind w:left="396" w:hanging="396"/>
              <w:jc w:val="center"/>
              <w:rPr>
                <w:rFonts w:eastAsia="MS Mincho"/>
                <w:color w:val="000000"/>
                <w:sz w:val="22"/>
                <w:szCs w:val="22"/>
              </w:rPr>
            </w:pPr>
            <w:r>
              <w:t xml:space="preserve">http://www.nwcg.gov/pms/taskbook-agency/index.htm </w:t>
            </w:r>
          </w:p>
        </w:tc>
      </w:tr>
    </w:tbl>
    <w:p w:rsidR="005904E5" w:rsidRPr="00771A7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9" w:name="_Toc135793659"/>
          </w:p>
          <w:p w:rsidR="005904E5" w:rsidRPr="00DE1E31" w:rsidRDefault="005904E5" w:rsidP="00DE1E31">
            <w:pPr>
              <w:jc w:val="center"/>
              <w:rPr>
                <w:rFonts w:eastAsia="MS Mincho"/>
                <w:b/>
                <w:color w:val="0000FF"/>
              </w:rPr>
            </w:pPr>
            <w:r w:rsidRPr="00DE1E31">
              <w:rPr>
                <w:rFonts w:eastAsia="MS Mincho"/>
                <w:b/>
                <w:color w:val="0000FF"/>
              </w:rPr>
              <w:t>FIXED WING PARKING TENDER (FWPT)</w:t>
            </w:r>
            <w:bookmarkEnd w:id="39"/>
          </w:p>
          <w:p w:rsidR="005904E5" w:rsidRPr="00DE1E31" w:rsidRDefault="005904E5" w:rsidP="00DE1E31">
            <w:pPr>
              <w:jc w:val="center"/>
              <w:rPr>
                <w:rFonts w:eastAsia="MS Mincho"/>
                <w:b/>
                <w:color w:val="0000FF"/>
                <w:sz w:val="20"/>
                <w:szCs w:val="20"/>
              </w:rPr>
            </w:pPr>
          </w:p>
        </w:tc>
      </w:tr>
      <w:tr w:rsidR="005904E5">
        <w:tc>
          <w:tcPr>
            <w:tcW w:w="9288" w:type="dxa"/>
          </w:tcPr>
          <w:p w:rsidR="005904E5" w:rsidRPr="00E03863" w:rsidRDefault="005904E5" w:rsidP="0030589B">
            <w:pPr>
              <w:rPr>
                <w:rFonts w:eastAsia="MS Mincho"/>
                <w:b/>
              </w:rPr>
            </w:pPr>
            <w:r w:rsidRPr="00E03863">
              <w:rPr>
                <w:rFonts w:ascii="Times New (W1)" w:eastAsia="MS Mincho" w:hAnsi="Times New (W1)"/>
                <w:b/>
              </w:rPr>
              <w:t xml:space="preserve">REQUIRED </w:t>
            </w:r>
            <w:r w:rsidRPr="00E03863">
              <w:rPr>
                <w:rFonts w:eastAsia="MS Mincho"/>
                <w:b/>
              </w:rPr>
              <w:t>TRAINING</w:t>
            </w:r>
          </w:p>
          <w:p w:rsidR="005904E5" w:rsidRPr="00070159" w:rsidRDefault="005904E5" w:rsidP="0030589B">
            <w:pPr>
              <w:ind w:left="677" w:hanging="677"/>
              <w:rPr>
                <w:rFonts w:ascii="Times" w:eastAsia="MS Mincho" w:hAnsi="Times"/>
              </w:rPr>
            </w:pPr>
            <w:r w:rsidRPr="00070159">
              <w:rPr>
                <w:rFonts w:ascii="Times" w:eastAsia="MS Mincho" w:hAnsi="Times"/>
              </w:rPr>
              <w:t>A-101 Aviation Safety</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A-104 Overview of Aircraft Capabilities and Limitations</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w:t>
            </w:r>
            <w:r>
              <w:rPr>
                <w:rFonts w:ascii="Times" w:eastAsia="MS Mincho" w:hAnsi="Times"/>
              </w:rPr>
              <w:t>-109 Aviation Radio Use*</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382D1E">
            <w:pPr>
              <w:ind w:left="677" w:hanging="677"/>
              <w:rPr>
                <w:rFonts w:eastAsia="MS Mincho"/>
              </w:rPr>
            </w:pPr>
            <w:r w:rsidRPr="00771A78">
              <w:rPr>
                <w:rFonts w:ascii="Times New (W1)" w:eastAsia="MS Mincho" w:hAnsi="Times New (W1)"/>
              </w:rPr>
              <w:t>IS-700 National Incident Management System (NIMS), An Introduction</w:t>
            </w:r>
          </w:p>
          <w:p w:rsidR="005904E5" w:rsidRPr="005848CF" w:rsidRDefault="005904E5" w:rsidP="00771A78">
            <w:pPr>
              <w:ind w:left="677" w:hanging="677"/>
            </w:pPr>
          </w:p>
        </w:tc>
      </w:tr>
      <w:tr w:rsidR="005904E5">
        <w:tc>
          <w:tcPr>
            <w:tcW w:w="9288" w:type="dxa"/>
          </w:tcPr>
          <w:p w:rsidR="005904E5" w:rsidRPr="00E03863" w:rsidRDefault="005904E5" w:rsidP="00984C7B">
            <w:pPr>
              <w:tabs>
                <w:tab w:val="left" w:pos="3427"/>
              </w:tabs>
              <w:rPr>
                <w:rFonts w:eastAsia="MS Mincho"/>
              </w:rPr>
            </w:pPr>
            <w:r w:rsidRPr="00E03863">
              <w:rPr>
                <w:rFonts w:eastAsia="MS Mincho"/>
                <w:b/>
              </w:rPr>
              <w:t>REQUIRED EXPERIENCE</w:t>
            </w:r>
          </w:p>
          <w:p w:rsidR="005904E5" w:rsidRPr="00070159" w:rsidRDefault="005904E5" w:rsidP="0030589B">
            <w:pPr>
              <w:ind w:left="216" w:hanging="216"/>
              <w:rPr>
                <w:rFonts w:eastAsia="MS Mincho"/>
              </w:rPr>
            </w:pPr>
            <w:r w:rsidRPr="00070159">
              <w:rPr>
                <w:rFonts w:eastAsia="MS Mincho"/>
              </w:rPr>
              <w:t>Satisfactory performance as a F</w:t>
            </w:r>
            <w:r>
              <w:rPr>
                <w:rFonts w:eastAsia="MS Mincho"/>
              </w:rPr>
              <w:t>ixed Wing Parking Tender (FWPT)</w:t>
            </w:r>
          </w:p>
          <w:p w:rsidR="005904E5" w:rsidRPr="005848CF" w:rsidRDefault="005904E5" w:rsidP="0030589B">
            <w:pPr>
              <w:rPr>
                <w:rFonts w:eastAsia="MS Mincho"/>
              </w:rPr>
            </w:pPr>
          </w:p>
        </w:tc>
      </w:tr>
      <w:tr w:rsidR="005904E5">
        <w:tc>
          <w:tcPr>
            <w:tcW w:w="9288" w:type="dxa"/>
          </w:tcPr>
          <w:p w:rsidR="005904E5" w:rsidRPr="00E03863" w:rsidRDefault="005904E5" w:rsidP="0030589B">
            <w:pPr>
              <w:rPr>
                <w:rFonts w:eastAsia="MS Mincho"/>
                <w:b/>
              </w:rPr>
            </w:pPr>
            <w:r w:rsidRPr="00E03863">
              <w:rPr>
                <w:rFonts w:eastAsia="MS Mincho"/>
                <w:b/>
              </w:rPr>
              <w:t>PHYSICAL FITNESS</w:t>
            </w:r>
            <w:r>
              <w:rPr>
                <w:rFonts w:eastAsia="MS Mincho"/>
                <w:b/>
              </w:rPr>
              <w:t xml:space="preserve"> LEVEL</w:t>
            </w:r>
          </w:p>
          <w:p w:rsidR="005904E5" w:rsidRPr="00070159" w:rsidRDefault="005904E5" w:rsidP="0030589B">
            <w:pPr>
              <w:rPr>
                <w:rFonts w:eastAsia="MS Mincho"/>
              </w:rPr>
            </w:pPr>
            <w:r>
              <w:rPr>
                <w:rFonts w:eastAsia="MS Mincho"/>
              </w:rPr>
              <w:t>None Required</w:t>
            </w:r>
          </w:p>
          <w:p w:rsidR="005904E5" w:rsidRPr="005848CF" w:rsidRDefault="005904E5" w:rsidP="0030589B">
            <w:pPr>
              <w:rPr>
                <w:rFonts w:eastAsia="MS Mincho"/>
              </w:rPr>
            </w:pPr>
          </w:p>
        </w:tc>
      </w:tr>
      <w:tr w:rsidR="005904E5">
        <w:tc>
          <w:tcPr>
            <w:tcW w:w="9288" w:type="dxa"/>
          </w:tcPr>
          <w:p w:rsidR="005904E5" w:rsidRPr="00E03863" w:rsidRDefault="005904E5" w:rsidP="0030589B">
            <w:pPr>
              <w:rPr>
                <w:rFonts w:eastAsia="MS Mincho"/>
                <w:b/>
              </w:rPr>
            </w:pPr>
            <w:r w:rsidRPr="00E03863">
              <w:rPr>
                <w:rFonts w:eastAsia="MS Mincho"/>
                <w:b/>
              </w:rPr>
              <w:t>OTHER POSITION ASSIGNMENTS THAT WILL MAINTAIN CURRENCY</w:t>
            </w:r>
          </w:p>
          <w:p w:rsidR="005904E5" w:rsidRPr="00EC17E4" w:rsidRDefault="005904E5" w:rsidP="0030589B">
            <w:pPr>
              <w:rPr>
                <w:rFonts w:ascii="Times New (W1)" w:eastAsia="MS Mincho" w:hAnsi="Times New (W1)"/>
                <w:color w:val="000000"/>
              </w:rPr>
            </w:pPr>
            <w:r w:rsidRPr="00EC17E4">
              <w:rPr>
                <w:rFonts w:ascii="Times New (W1)" w:eastAsia="MS Mincho" w:hAnsi="Times New (W1)"/>
                <w:color w:val="000000"/>
              </w:rPr>
              <w:t>Airtanker Base Manager (ATBM)</w:t>
            </w:r>
          </w:p>
          <w:p w:rsidR="005904E5" w:rsidRPr="00EC17E4" w:rsidRDefault="005904E5" w:rsidP="0030589B">
            <w:pPr>
              <w:rPr>
                <w:rFonts w:ascii="Times New (W1)" w:eastAsia="MS Mincho" w:hAnsi="Times New (W1)"/>
                <w:color w:val="000000"/>
              </w:rPr>
            </w:pPr>
            <w:r w:rsidRPr="00EC17E4">
              <w:rPr>
                <w:rFonts w:ascii="Times New (W1)" w:eastAsia="MS Mincho" w:hAnsi="Times New (W1)"/>
                <w:color w:val="000000"/>
              </w:rPr>
              <w:t>Fixed Wing Base Manager (FWBM)</w:t>
            </w:r>
          </w:p>
          <w:p w:rsidR="005904E5" w:rsidRPr="00EC17E4" w:rsidRDefault="005904E5" w:rsidP="00526464">
            <w:pPr>
              <w:rPr>
                <w:rFonts w:ascii="Times New (W1)" w:eastAsia="MS Mincho" w:hAnsi="Times New (W1)"/>
                <w:color w:val="000000"/>
              </w:rPr>
            </w:pPr>
            <w:r w:rsidRPr="00EC17E4">
              <w:rPr>
                <w:rFonts w:ascii="Times New (W1)" w:eastAsia="MS Mincho" w:hAnsi="Times New (W1)"/>
                <w:color w:val="000000"/>
              </w:rPr>
              <w:t>MAFFS Airtanker Base Manager (MABM)</w:t>
            </w:r>
          </w:p>
          <w:p w:rsidR="005904E5" w:rsidRDefault="005904E5" w:rsidP="0030589B">
            <w:pPr>
              <w:rPr>
                <w:rFonts w:ascii="Times New (W1)" w:eastAsia="MS Mincho" w:hAnsi="Times New (W1)"/>
              </w:rPr>
            </w:pPr>
            <w:r>
              <w:rPr>
                <w:rFonts w:ascii="Times New (W1)" w:eastAsia="MS Mincho" w:hAnsi="Times New (W1)"/>
              </w:rPr>
              <w:t>Ramp Manager (RAMP)</w:t>
            </w:r>
          </w:p>
          <w:p w:rsidR="005904E5" w:rsidRPr="00070159" w:rsidRDefault="005904E5" w:rsidP="0030589B">
            <w:pPr>
              <w:rPr>
                <w:rFonts w:ascii="Times New (W1)" w:eastAsia="MS Mincho" w:hAnsi="Times New (W1)"/>
              </w:rPr>
            </w:pPr>
          </w:p>
        </w:tc>
      </w:tr>
      <w:tr w:rsidR="005904E5">
        <w:tc>
          <w:tcPr>
            <w:tcW w:w="9288" w:type="dxa"/>
          </w:tcPr>
          <w:p w:rsidR="005904E5" w:rsidRPr="00E03863" w:rsidRDefault="005904E5" w:rsidP="00E03863">
            <w:pPr>
              <w:rPr>
                <w:rFonts w:eastAsia="MS Mincho"/>
                <w:b/>
              </w:rPr>
            </w:pPr>
            <w:r w:rsidRPr="00E03863">
              <w:rPr>
                <w:rFonts w:eastAsia="MS Mincho"/>
                <w:b/>
              </w:rPr>
              <w:t>OTHER TRAINING WHICH SUPPORTS DEVELOPMENT OF KNOWLEDGE AND SKILLS</w:t>
            </w:r>
          </w:p>
          <w:p w:rsidR="005904E5" w:rsidRPr="00070159" w:rsidRDefault="005904E5" w:rsidP="00E03863">
            <w:pPr>
              <w:pStyle w:val="BodyTextIndent3"/>
              <w:ind w:left="216" w:hanging="216"/>
              <w:rPr>
                <w:rFonts w:ascii="Times New (W1)" w:hAnsi="Times New (W1)"/>
              </w:rPr>
            </w:pPr>
            <w:r w:rsidRPr="00070159">
              <w:t xml:space="preserve">Local </w:t>
            </w:r>
            <w:r>
              <w:rPr>
                <w:rFonts w:ascii="Times New (W1)" w:hAnsi="Times New (W1)"/>
              </w:rPr>
              <w:t>Ramp Orientation</w:t>
            </w:r>
          </w:p>
          <w:p w:rsidR="005904E5" w:rsidRPr="00E03863" w:rsidRDefault="005904E5" w:rsidP="00E03863">
            <w:pPr>
              <w:rPr>
                <w:rFonts w:eastAsia="MS Mincho"/>
                <w:u w:val="single"/>
              </w:rPr>
            </w:pPr>
          </w:p>
        </w:tc>
      </w:tr>
      <w:tr w:rsidR="005904E5">
        <w:tc>
          <w:tcPr>
            <w:tcW w:w="9288" w:type="dxa"/>
          </w:tcPr>
          <w:p w:rsidR="005904E5" w:rsidRDefault="005904E5" w:rsidP="00185801">
            <w:pPr>
              <w:rPr>
                <w:rFonts w:eastAsia="MS Mincho"/>
                <w:color w:val="000000"/>
              </w:rPr>
            </w:pPr>
            <w:r>
              <w:rPr>
                <w:rFonts w:eastAsia="MS Mincho"/>
                <w:color w:val="000000"/>
              </w:rPr>
              <w:t>*Online training at:  http://www.iat.gov</w:t>
            </w:r>
          </w:p>
          <w:p w:rsidR="005904E5" w:rsidRPr="00EC17E4" w:rsidRDefault="005904E5" w:rsidP="00185801">
            <w:pPr>
              <w:rPr>
                <w:rFonts w:eastAsia="MS Mincho"/>
                <w:i/>
                <w:color w:val="000000"/>
              </w:rPr>
            </w:pPr>
            <w:r>
              <w:rPr>
                <w:rFonts w:eastAsia="MS Mincho"/>
                <w:color w:val="000000"/>
              </w:rPr>
              <w:t>*</w:t>
            </w:r>
            <w:r w:rsidRPr="00EC17E4">
              <w:rPr>
                <w:rFonts w:eastAsia="MS Mincho"/>
                <w:color w:val="000000"/>
              </w:rPr>
              <w:t>* Online training at:</w:t>
            </w:r>
            <w:r w:rsidRPr="00EC17E4">
              <w:rPr>
                <w:rFonts w:eastAsia="MS Mincho"/>
                <w:i/>
                <w:color w:val="000000"/>
              </w:rPr>
              <w:t xml:space="preserve"> </w:t>
            </w:r>
            <w:hyperlink r:id="rId39" w:history="1">
              <w:r w:rsidRPr="00EC17E4">
                <w:rPr>
                  <w:rStyle w:val="Hyperlink"/>
                  <w:rFonts w:eastAsia="MS Mincho"/>
                  <w:i/>
                  <w:color w:val="000000"/>
                </w:rPr>
                <w:t>http://training.nwcg.gov/classes/i100.htm</w:t>
              </w:r>
            </w:hyperlink>
          </w:p>
          <w:p w:rsidR="005904E5" w:rsidRPr="00E03863" w:rsidRDefault="005904E5" w:rsidP="00E03863">
            <w:pPr>
              <w:rPr>
                <w:rFonts w:eastAsia="MS Mincho"/>
                <w:b/>
              </w:rPr>
            </w:pPr>
          </w:p>
        </w:tc>
      </w:tr>
    </w:tbl>
    <w:p w:rsidR="005904E5" w:rsidRPr="00771A7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0" w:name="_Toc135793660"/>
          </w:p>
          <w:p w:rsidR="005904E5" w:rsidRPr="00DE1E31" w:rsidRDefault="005904E5" w:rsidP="00DE1E31">
            <w:pPr>
              <w:jc w:val="center"/>
              <w:rPr>
                <w:rFonts w:eastAsia="MS Mincho"/>
                <w:b/>
                <w:color w:val="0000FF"/>
              </w:rPr>
            </w:pPr>
            <w:r w:rsidRPr="00DE1E31">
              <w:rPr>
                <w:rFonts w:eastAsia="MS Mincho"/>
                <w:b/>
                <w:color w:val="0000FF"/>
              </w:rPr>
              <w:t>FORWARD LOOKING INFRARED OPERATOR (FLIR)</w:t>
            </w:r>
            <w:bookmarkEnd w:id="40"/>
          </w:p>
          <w:p w:rsidR="005904E5" w:rsidRPr="00DE1E31" w:rsidRDefault="005904E5" w:rsidP="00DE1E31">
            <w:pPr>
              <w:jc w:val="center"/>
              <w:rPr>
                <w:rFonts w:eastAsia="MS Mincho"/>
                <w:b/>
                <w:color w:val="0000FF"/>
                <w:sz w:val="20"/>
                <w:szCs w:val="20"/>
              </w:rPr>
            </w:pPr>
          </w:p>
        </w:tc>
      </w:tr>
      <w:tr w:rsidR="005904E5">
        <w:tc>
          <w:tcPr>
            <w:tcW w:w="9288" w:type="dxa"/>
          </w:tcPr>
          <w:p w:rsidR="005904E5" w:rsidRPr="005642CD" w:rsidRDefault="005904E5" w:rsidP="0030589B">
            <w:pPr>
              <w:rPr>
                <w:rFonts w:eastAsia="MS Mincho"/>
                <w:b/>
              </w:rPr>
            </w:pPr>
            <w:r w:rsidRPr="005642CD">
              <w:rPr>
                <w:rFonts w:ascii="Times New (W1)" w:eastAsia="MS Mincho" w:hAnsi="Times New (W1)"/>
                <w:b/>
              </w:rPr>
              <w:t xml:space="preserve">REQUIRED </w:t>
            </w:r>
            <w:r w:rsidRPr="005642CD">
              <w:rPr>
                <w:rFonts w:eastAsia="MS Mincho"/>
                <w:b/>
              </w:rPr>
              <w:t>TRAINING</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4D4D62">
            <w:pPr>
              <w:ind w:left="677" w:hanging="677"/>
              <w:rPr>
                <w:rFonts w:eastAsia="MS Mincho"/>
              </w:rPr>
            </w:pPr>
            <w:r w:rsidRPr="00771A78">
              <w:rPr>
                <w:rFonts w:ascii="Times New (W1)" w:eastAsia="MS Mincho" w:hAnsi="Times New (W1)"/>
              </w:rPr>
              <w:t>IS-700 National Incident Management System (NIMS), An Introduction</w:t>
            </w:r>
          </w:p>
          <w:p w:rsidR="005904E5" w:rsidRPr="00540821" w:rsidRDefault="005904E5" w:rsidP="0030589B">
            <w:pPr>
              <w:ind w:left="677" w:hanging="677"/>
              <w:rPr>
                <w:rFonts w:eastAsia="MS Mincho"/>
              </w:rPr>
            </w:pPr>
            <w:r w:rsidRPr="00540821">
              <w:rPr>
                <w:rFonts w:eastAsia="MS Mincho"/>
              </w:rPr>
              <w:t>A-101 Aviation Safety (All Aircraft)</w:t>
            </w:r>
          </w:p>
          <w:p w:rsidR="005904E5" w:rsidRDefault="005904E5" w:rsidP="0030589B">
            <w:pPr>
              <w:ind w:left="677" w:hanging="677"/>
              <w:rPr>
                <w:rFonts w:eastAsia="MS Mincho"/>
              </w:rPr>
            </w:pPr>
            <w:r>
              <w:rPr>
                <w:rFonts w:eastAsia="MS Mincho"/>
              </w:rPr>
              <w:t>A-113 Crash Survival</w:t>
            </w:r>
          </w:p>
          <w:p w:rsidR="005904E5" w:rsidRDefault="005904E5" w:rsidP="0030589B">
            <w:pPr>
              <w:ind w:left="677" w:hanging="677"/>
              <w:rPr>
                <w:rFonts w:eastAsia="MS Mincho"/>
              </w:rPr>
            </w:pPr>
            <w:r>
              <w:rPr>
                <w:rFonts w:eastAsia="MS Mincho"/>
              </w:rPr>
              <w:t>A-204 Aircraft Capabilities &amp; Limitations</w:t>
            </w:r>
          </w:p>
          <w:p w:rsidR="005904E5" w:rsidRPr="00196F10" w:rsidRDefault="005904E5" w:rsidP="0030589B">
            <w:pPr>
              <w:ind w:left="677" w:hanging="677"/>
              <w:rPr>
                <w:rFonts w:eastAsia="MS Mincho"/>
              </w:rPr>
            </w:pPr>
          </w:p>
        </w:tc>
      </w:tr>
      <w:tr w:rsidR="005904E5">
        <w:tc>
          <w:tcPr>
            <w:tcW w:w="9288" w:type="dxa"/>
          </w:tcPr>
          <w:p w:rsidR="005904E5" w:rsidRPr="005642CD" w:rsidRDefault="005904E5" w:rsidP="0030589B">
            <w:pPr>
              <w:rPr>
                <w:rFonts w:eastAsia="MS Mincho"/>
                <w:b/>
              </w:rPr>
            </w:pPr>
            <w:r w:rsidRPr="005642CD">
              <w:rPr>
                <w:rFonts w:eastAsia="MS Mincho"/>
                <w:b/>
              </w:rPr>
              <w:t>REQUIRED EXPERIENCE</w:t>
            </w:r>
          </w:p>
          <w:p w:rsidR="005904E5" w:rsidRPr="004353FF" w:rsidRDefault="005904E5" w:rsidP="00196F10">
            <w:pPr>
              <w:rPr>
                <w:rFonts w:eastAsia="MS Mincho"/>
              </w:rPr>
            </w:pPr>
            <w:r w:rsidRPr="004353FF">
              <w:rPr>
                <w:rFonts w:eastAsia="MS Mincho"/>
              </w:rPr>
              <w:t>Satisfactory performance as a Forward Looking Infrared Operator (FLIR)</w:t>
            </w:r>
          </w:p>
          <w:p w:rsidR="005904E5" w:rsidRPr="00196F10" w:rsidRDefault="005904E5" w:rsidP="00196F10">
            <w:pPr>
              <w:rPr>
                <w:rFonts w:eastAsia="MS Mincho"/>
              </w:rPr>
            </w:pPr>
          </w:p>
        </w:tc>
      </w:tr>
      <w:tr w:rsidR="005904E5">
        <w:tc>
          <w:tcPr>
            <w:tcW w:w="9288" w:type="dxa"/>
          </w:tcPr>
          <w:p w:rsidR="005904E5" w:rsidRPr="005642CD" w:rsidRDefault="005904E5" w:rsidP="00196F10">
            <w:pPr>
              <w:tabs>
                <w:tab w:val="left" w:pos="133"/>
              </w:tabs>
              <w:rPr>
                <w:rFonts w:eastAsia="MS Mincho"/>
                <w:b/>
              </w:rPr>
            </w:pPr>
            <w:r w:rsidRPr="005642CD">
              <w:rPr>
                <w:rFonts w:eastAsia="MS Mincho"/>
                <w:b/>
              </w:rPr>
              <w:t>PHYSICAL FITNESS</w:t>
            </w:r>
            <w:r>
              <w:rPr>
                <w:rFonts w:eastAsia="MS Mincho"/>
                <w:b/>
              </w:rPr>
              <w:t xml:space="preserve"> LEVEL</w:t>
            </w:r>
          </w:p>
          <w:p w:rsidR="005904E5" w:rsidRPr="004353FF" w:rsidRDefault="005904E5" w:rsidP="00196F10">
            <w:pPr>
              <w:tabs>
                <w:tab w:val="left" w:pos="133"/>
              </w:tabs>
              <w:rPr>
                <w:rFonts w:eastAsia="MS Mincho"/>
              </w:rPr>
            </w:pPr>
            <w:r>
              <w:rPr>
                <w:rFonts w:eastAsia="MS Mincho"/>
              </w:rPr>
              <w:t>None Required</w:t>
            </w:r>
          </w:p>
          <w:p w:rsidR="005904E5" w:rsidRPr="00196F10" w:rsidRDefault="005904E5" w:rsidP="0030589B">
            <w:pPr>
              <w:ind w:left="36"/>
              <w:rPr>
                <w:rFonts w:eastAsia="MS Mincho"/>
              </w:rPr>
            </w:pPr>
          </w:p>
        </w:tc>
      </w:tr>
      <w:tr w:rsidR="005904E5">
        <w:tc>
          <w:tcPr>
            <w:tcW w:w="9288" w:type="dxa"/>
          </w:tcPr>
          <w:p w:rsidR="005904E5" w:rsidRPr="005642CD" w:rsidRDefault="005904E5" w:rsidP="0030589B">
            <w:pPr>
              <w:rPr>
                <w:rFonts w:eastAsia="MS Mincho"/>
                <w:b/>
              </w:rPr>
            </w:pPr>
            <w:r w:rsidRPr="005642CD">
              <w:rPr>
                <w:rFonts w:eastAsia="MS Mincho"/>
                <w:b/>
              </w:rPr>
              <w:t>OTHER POSITION ASSIGNMENTS THAT WILL MAINTAIN CURRENCY</w:t>
            </w:r>
          </w:p>
          <w:p w:rsidR="005904E5" w:rsidRDefault="005904E5" w:rsidP="00196F10">
            <w:pPr>
              <w:rPr>
                <w:rFonts w:eastAsia="MS Mincho"/>
              </w:rPr>
            </w:pPr>
            <w:r w:rsidRPr="004353FF">
              <w:rPr>
                <w:rFonts w:eastAsia="MS Mincho"/>
              </w:rPr>
              <w:t>Infrared Interpreter (IRIN)</w:t>
            </w:r>
          </w:p>
          <w:p w:rsidR="005904E5" w:rsidRPr="004353FF" w:rsidRDefault="005904E5" w:rsidP="0030589B">
            <w:pPr>
              <w:ind w:left="36"/>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5642CD">
            <w:pPr>
              <w:rPr>
                <w:rFonts w:eastAsia="MS Mincho"/>
              </w:rPr>
            </w:pPr>
            <w:r>
              <w:rPr>
                <w:rFonts w:eastAsia="MS Mincho"/>
              </w:rPr>
              <w:t>None</w:t>
            </w:r>
          </w:p>
          <w:p w:rsidR="005904E5" w:rsidRPr="005642CD" w:rsidRDefault="005904E5" w:rsidP="005642CD">
            <w:pPr>
              <w:rPr>
                <w:rFonts w:eastAsia="MS Mincho"/>
              </w:rPr>
            </w:pPr>
          </w:p>
        </w:tc>
      </w:tr>
      <w:tr w:rsidR="005904E5">
        <w:tc>
          <w:tcPr>
            <w:tcW w:w="9288" w:type="dxa"/>
          </w:tcPr>
          <w:p w:rsidR="005904E5" w:rsidRPr="00EC17E4" w:rsidRDefault="005904E5" w:rsidP="00185801">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0" w:history="1">
              <w:r w:rsidRPr="00EC17E4">
                <w:rPr>
                  <w:rStyle w:val="Hyperlink"/>
                  <w:rFonts w:eastAsia="MS Mincho"/>
                  <w:i/>
                  <w:color w:val="000000"/>
                </w:rPr>
                <w:t>http://training.nwcg.gov/classes/i100.htm</w:t>
              </w:r>
            </w:hyperlink>
          </w:p>
          <w:p w:rsidR="005904E5" w:rsidRPr="00E03863" w:rsidRDefault="005904E5" w:rsidP="00F71CFD">
            <w:pPr>
              <w:rPr>
                <w:rFonts w:eastAsia="MS Mincho"/>
                <w:b/>
              </w:rPr>
            </w:pPr>
          </w:p>
        </w:tc>
      </w:tr>
    </w:tbl>
    <w:p w:rsidR="005904E5" w:rsidRPr="00771A78" w:rsidRDefault="005904E5" w:rsidP="00053A7B">
      <w:pPr>
        <w:pStyle w:val="Exhibit"/>
        <w:rPr>
          <w:rFonts w:eastAsia="MS Mincho"/>
          <w:b/>
        </w:rPr>
      </w:pPr>
      <w:r>
        <w:rPr>
          <w:rFonts w:eastAsia="MS Mincho"/>
        </w:rP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1" w:name="_Toc135793661"/>
          </w:p>
          <w:p w:rsidR="005904E5" w:rsidRPr="00DE1E31" w:rsidRDefault="005904E5" w:rsidP="00DE1E31">
            <w:pPr>
              <w:jc w:val="center"/>
              <w:rPr>
                <w:rFonts w:eastAsia="MS Mincho"/>
                <w:b/>
                <w:color w:val="0000FF"/>
              </w:rPr>
            </w:pPr>
            <w:r w:rsidRPr="00DE1E31">
              <w:rPr>
                <w:rFonts w:eastAsia="MS Mincho"/>
                <w:b/>
                <w:color w:val="0000FF"/>
              </w:rPr>
              <w:t>HELICOPTER LONG LINE/REMOTE HOOK SPECIALIST (HELR)</w:t>
            </w:r>
            <w:bookmarkEnd w:id="41"/>
          </w:p>
          <w:p w:rsidR="005904E5" w:rsidRPr="00DE1E31" w:rsidRDefault="005904E5" w:rsidP="00DE1E31">
            <w:pPr>
              <w:jc w:val="center"/>
              <w:rPr>
                <w:rFonts w:eastAsia="MS Mincho"/>
                <w:b/>
                <w:color w:val="0000FF"/>
                <w:sz w:val="20"/>
                <w:szCs w:val="20"/>
              </w:rPr>
            </w:pPr>
          </w:p>
        </w:tc>
      </w:tr>
      <w:tr w:rsidR="005904E5">
        <w:tc>
          <w:tcPr>
            <w:tcW w:w="9288" w:type="dxa"/>
          </w:tcPr>
          <w:p w:rsidR="005904E5" w:rsidRPr="00771A78" w:rsidRDefault="005904E5" w:rsidP="0030589B">
            <w:pPr>
              <w:rPr>
                <w:rFonts w:eastAsia="MS Mincho"/>
                <w:b/>
              </w:rPr>
            </w:pPr>
            <w:r w:rsidRPr="00771A78">
              <w:rPr>
                <w:rFonts w:ascii="Times New (W1)" w:eastAsia="MS Mincho" w:hAnsi="Times New (W1)"/>
                <w:b/>
              </w:rPr>
              <w:t xml:space="preserve">REQUIRED </w:t>
            </w:r>
            <w:r w:rsidRPr="00771A78">
              <w:rPr>
                <w:rFonts w:eastAsia="MS Mincho"/>
                <w:b/>
              </w:rPr>
              <w:t>TRAINING</w:t>
            </w:r>
          </w:p>
          <w:p w:rsidR="005904E5" w:rsidRDefault="005904E5" w:rsidP="004D4D62">
            <w:pPr>
              <w:ind w:left="677" w:hanging="677"/>
              <w:rPr>
                <w:color w:val="000000"/>
              </w:rPr>
            </w:pPr>
            <w:r w:rsidRPr="00EC17E4">
              <w:rPr>
                <w:rFonts w:ascii="Times New (W1)" w:eastAsia="MS Mincho" w:hAnsi="Times New (W1)"/>
                <w:color w:val="000000"/>
              </w:rPr>
              <w:t xml:space="preserve">A-110 Aviation Transport of Hazardous Materials </w:t>
            </w:r>
            <w:r>
              <w:rPr>
                <w:rFonts w:ascii="Times New (W1)" w:eastAsia="MS Mincho" w:hAnsi="Times New (W1)"/>
                <w:color w:val="000000"/>
              </w:rPr>
              <w:t>(Must attend every three years)</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4D4D62">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4D4D62">
            <w:pPr>
              <w:ind w:left="677" w:hanging="677"/>
              <w:rPr>
                <w:rFonts w:eastAsia="MS Mincho"/>
              </w:rPr>
            </w:pPr>
            <w:r w:rsidRPr="00771A78">
              <w:rPr>
                <w:rFonts w:ascii="Times New (W1)" w:eastAsia="MS Mincho" w:hAnsi="Times New (W1)"/>
              </w:rPr>
              <w:t>RT-130 Annual Fireline Safety Refresher</w:t>
            </w:r>
          </w:p>
          <w:p w:rsidR="005904E5" w:rsidRPr="00771A78" w:rsidRDefault="005904E5" w:rsidP="0030589B">
            <w:pPr>
              <w:ind w:left="677" w:hanging="677"/>
              <w:rPr>
                <w:rFonts w:eastAsia="MS Mincho"/>
              </w:rPr>
            </w:pPr>
            <w:r w:rsidRPr="00771A78">
              <w:rPr>
                <w:rFonts w:eastAsia="MS Mincho"/>
              </w:rPr>
              <w:t>S-270 Basic Air Operations</w:t>
            </w:r>
          </w:p>
          <w:p w:rsidR="005904E5" w:rsidRPr="00055D25" w:rsidRDefault="005904E5" w:rsidP="0030589B">
            <w:pPr>
              <w:ind w:left="677" w:hanging="677"/>
              <w:rPr>
                <w:rFonts w:ascii="Times" w:eastAsia="MS Mincho" w:hAnsi="Times"/>
                <w:b/>
                <w:color w:val="000000"/>
              </w:rPr>
            </w:pPr>
            <w:r w:rsidRPr="00055D25">
              <w:rPr>
                <w:b/>
              </w:rPr>
              <w:tab/>
            </w:r>
            <w:r w:rsidRPr="00055D25">
              <w:rPr>
                <w:rFonts w:ascii="Times" w:eastAsia="MS Mincho" w:hAnsi="Times"/>
                <w:b/>
                <w:color w:val="000000"/>
              </w:rPr>
              <w:t>AND</w:t>
            </w:r>
          </w:p>
          <w:p w:rsidR="005904E5" w:rsidRPr="00EC17E4" w:rsidRDefault="005904E5" w:rsidP="00382069">
            <w:pPr>
              <w:rPr>
                <w:rFonts w:ascii="Times" w:eastAsia="MS Mincho" w:hAnsi="Times"/>
                <w:color w:val="000000"/>
              </w:rPr>
            </w:pPr>
            <w:r w:rsidRPr="00EC17E4">
              <w:rPr>
                <w:rFonts w:ascii="Times" w:hAnsi="Times"/>
                <w:color w:val="000000"/>
              </w:rPr>
              <w:t>A-219 Interagency Helicopter Transport of External Loads</w:t>
            </w:r>
            <w:r>
              <w:rPr>
                <w:rFonts w:ascii="Times" w:hAnsi="Times"/>
                <w:color w:val="000000"/>
              </w:rPr>
              <w:t xml:space="preserve"> (Every three years)</w:t>
            </w:r>
          </w:p>
          <w:p w:rsidR="005904E5" w:rsidRPr="00055D25" w:rsidRDefault="005904E5" w:rsidP="00196F10">
            <w:pPr>
              <w:rPr>
                <w:rFonts w:ascii="Times" w:eastAsia="MS Mincho" w:hAnsi="Times"/>
                <w:b/>
              </w:rPr>
            </w:pPr>
            <w:r w:rsidRPr="00055D25">
              <w:rPr>
                <w:b/>
              </w:rPr>
              <w:tab/>
            </w:r>
            <w:r w:rsidRPr="00055D25">
              <w:rPr>
                <w:rFonts w:ascii="Times" w:eastAsia="MS Mincho" w:hAnsi="Times"/>
                <w:b/>
              </w:rPr>
              <w:t>OR</w:t>
            </w:r>
          </w:p>
          <w:p w:rsidR="005904E5" w:rsidRPr="00771A78" w:rsidRDefault="005904E5" w:rsidP="0030589B">
            <w:pPr>
              <w:ind w:left="677" w:hanging="677"/>
              <w:rPr>
                <w:rFonts w:ascii="Times" w:eastAsia="MS Mincho" w:hAnsi="Times"/>
              </w:rPr>
            </w:pPr>
            <w:r w:rsidRPr="00771A78">
              <w:rPr>
                <w:rFonts w:ascii="Times" w:eastAsia="MS Mincho" w:hAnsi="Times"/>
              </w:rPr>
              <w:t>S-271 Interagency Helicopter Crewmember</w:t>
            </w:r>
          </w:p>
          <w:p w:rsidR="005904E5" w:rsidRPr="00196F10" w:rsidRDefault="005904E5" w:rsidP="00196F10">
            <w:pPr>
              <w:rPr>
                <w:rFonts w:eastAsia="MS Mincho"/>
              </w:rPr>
            </w:pPr>
          </w:p>
        </w:tc>
      </w:tr>
      <w:tr w:rsidR="005904E5">
        <w:tc>
          <w:tcPr>
            <w:tcW w:w="9288" w:type="dxa"/>
          </w:tcPr>
          <w:p w:rsidR="005904E5" w:rsidRPr="00771A78" w:rsidRDefault="005904E5" w:rsidP="00EC17E4">
            <w:pPr>
              <w:ind w:left="216" w:hanging="216"/>
              <w:rPr>
                <w:rFonts w:eastAsia="MS Mincho"/>
              </w:rPr>
            </w:pPr>
          </w:p>
        </w:tc>
      </w:tr>
      <w:tr w:rsidR="005904E5">
        <w:tc>
          <w:tcPr>
            <w:tcW w:w="9288" w:type="dxa"/>
          </w:tcPr>
          <w:p w:rsidR="005904E5" w:rsidRPr="002D6707" w:rsidRDefault="005904E5" w:rsidP="0030589B">
            <w:pPr>
              <w:rPr>
                <w:rFonts w:eastAsia="MS Mincho"/>
                <w:b/>
              </w:rPr>
            </w:pPr>
            <w:r w:rsidRPr="002D6707">
              <w:rPr>
                <w:rFonts w:ascii="Times New (W1)" w:eastAsia="MS Mincho" w:hAnsi="Times New (W1)"/>
                <w:b/>
              </w:rPr>
              <w:t xml:space="preserve">REQUIRED </w:t>
            </w:r>
            <w:r w:rsidRPr="002D6707">
              <w:rPr>
                <w:rFonts w:eastAsia="MS Mincho"/>
                <w:b/>
              </w:rPr>
              <w:t>EXPERIENCE</w:t>
            </w:r>
          </w:p>
          <w:p w:rsidR="005904E5" w:rsidRDefault="005904E5" w:rsidP="00196F10">
            <w:pPr>
              <w:ind w:left="216" w:hanging="216"/>
              <w:rPr>
                <w:rFonts w:eastAsia="MS Mincho"/>
              </w:rPr>
            </w:pPr>
            <w:r w:rsidRPr="004353FF">
              <w:rPr>
                <w:rFonts w:eastAsia="MS Mincho"/>
              </w:rPr>
              <w:t>Desirable skills are having worked around rotor wing aircraft (i.e., Helicopter Crewmember)</w:t>
            </w:r>
          </w:p>
          <w:p w:rsidR="005904E5" w:rsidRPr="00196F10" w:rsidRDefault="005904E5" w:rsidP="00196F10">
            <w:pPr>
              <w:rPr>
                <w:rFonts w:eastAsia="MS Mincho"/>
              </w:rPr>
            </w:pPr>
            <w:r>
              <w:tab/>
            </w:r>
            <w:r w:rsidRPr="004353FF">
              <w:rPr>
                <w:rFonts w:eastAsia="MS Mincho"/>
                <w:b/>
                <w:bCs/>
              </w:rPr>
              <w:t>AND</w:t>
            </w:r>
          </w:p>
          <w:p w:rsidR="005904E5" w:rsidRPr="004353FF" w:rsidRDefault="005904E5" w:rsidP="0030589B">
            <w:pPr>
              <w:ind w:left="216" w:hanging="216"/>
              <w:rPr>
                <w:rFonts w:eastAsia="MS Mincho"/>
              </w:rPr>
            </w:pPr>
            <w:r w:rsidRPr="004353FF">
              <w:rPr>
                <w:rFonts w:eastAsia="MS Mincho"/>
              </w:rPr>
              <w:t>Satisfactory performance as a Helicopter Long Lin</w:t>
            </w:r>
            <w:r>
              <w:rPr>
                <w:rFonts w:eastAsia="MS Mincho"/>
              </w:rPr>
              <w:t>e/Remote Hook Specialist (HELR)</w:t>
            </w:r>
          </w:p>
          <w:p w:rsidR="005904E5" w:rsidRPr="00196F10" w:rsidRDefault="005904E5" w:rsidP="0030589B">
            <w:pPr>
              <w:rPr>
                <w:rFonts w:eastAsia="MS Mincho"/>
              </w:rPr>
            </w:pPr>
          </w:p>
        </w:tc>
      </w:tr>
      <w:tr w:rsidR="005904E5">
        <w:tc>
          <w:tcPr>
            <w:tcW w:w="9288" w:type="dxa"/>
          </w:tcPr>
          <w:p w:rsidR="005904E5" w:rsidRPr="002D6707" w:rsidRDefault="005904E5" w:rsidP="0030589B">
            <w:pPr>
              <w:rPr>
                <w:rFonts w:eastAsia="MS Mincho"/>
                <w:b/>
              </w:rPr>
            </w:pPr>
            <w:r w:rsidRPr="002D6707">
              <w:rPr>
                <w:rFonts w:eastAsia="MS Mincho"/>
                <w:b/>
              </w:rPr>
              <w:t>PHYSICAL FITNESS</w:t>
            </w:r>
            <w:r>
              <w:rPr>
                <w:rFonts w:eastAsia="MS Mincho"/>
                <w:b/>
              </w:rPr>
              <w:t xml:space="preserve"> LEVEL</w:t>
            </w:r>
          </w:p>
          <w:p w:rsidR="005904E5" w:rsidRPr="004353FF" w:rsidRDefault="005904E5" w:rsidP="0030589B">
            <w:pPr>
              <w:rPr>
                <w:rFonts w:eastAsia="MS Mincho"/>
                <w:bCs/>
                <w:u w:val="single"/>
              </w:rPr>
            </w:pPr>
            <w:r w:rsidRPr="004353FF">
              <w:rPr>
                <w:rFonts w:eastAsia="MS Mincho"/>
                <w:bCs/>
              </w:rPr>
              <w:t>Arduous</w:t>
            </w:r>
          </w:p>
          <w:p w:rsidR="005904E5" w:rsidRPr="00196F10" w:rsidRDefault="005904E5" w:rsidP="0030589B">
            <w:pPr>
              <w:rPr>
                <w:rFonts w:eastAsia="MS Mincho"/>
              </w:rPr>
            </w:pPr>
          </w:p>
        </w:tc>
      </w:tr>
      <w:tr w:rsidR="005904E5">
        <w:tc>
          <w:tcPr>
            <w:tcW w:w="9288" w:type="dxa"/>
          </w:tcPr>
          <w:p w:rsidR="005904E5" w:rsidRPr="002D6707" w:rsidRDefault="005904E5" w:rsidP="0030589B">
            <w:pPr>
              <w:rPr>
                <w:rFonts w:eastAsia="MS Mincho"/>
                <w:b/>
              </w:rPr>
            </w:pPr>
            <w:r w:rsidRPr="002D6707">
              <w:rPr>
                <w:rFonts w:eastAsia="MS Mincho"/>
                <w:b/>
              </w:rPr>
              <w:t>OTHER POSITION ASSIGNMENTS THAT WILL MAINTAIN CURRENCY</w:t>
            </w:r>
          </w:p>
          <w:p w:rsidR="005904E5" w:rsidRDefault="005904E5" w:rsidP="0030589B">
            <w:pPr>
              <w:rPr>
                <w:rFonts w:eastAsia="MS Mincho"/>
              </w:rPr>
            </w:pPr>
            <w:r w:rsidRPr="004353FF">
              <w:rPr>
                <w:rFonts w:eastAsia="MS Mincho"/>
              </w:rPr>
              <w:t>Helicopter Crewmember (HECM)</w:t>
            </w:r>
          </w:p>
          <w:p w:rsidR="005904E5" w:rsidRPr="004353FF"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F71CFD">
            <w:pPr>
              <w:rPr>
                <w:rFonts w:eastAsia="MS Mincho"/>
              </w:rPr>
            </w:pPr>
            <w:r w:rsidRPr="002D6707">
              <w:rPr>
                <w:rFonts w:eastAsia="MS Mincho"/>
              </w:rPr>
              <w:t>None</w:t>
            </w:r>
          </w:p>
          <w:p w:rsidR="005904E5" w:rsidRPr="002D6707" w:rsidRDefault="005904E5" w:rsidP="00F71CFD">
            <w:pPr>
              <w:rPr>
                <w:rFonts w:eastAsia="MS Mincho"/>
              </w:rPr>
            </w:pPr>
          </w:p>
        </w:tc>
      </w:tr>
      <w:tr w:rsidR="005904E5">
        <w:tc>
          <w:tcPr>
            <w:tcW w:w="9288" w:type="dxa"/>
          </w:tcPr>
          <w:p w:rsidR="005904E5" w:rsidRPr="0031234F" w:rsidRDefault="005904E5" w:rsidP="00185801">
            <w:pPr>
              <w:rPr>
                <w:rFonts w:eastAsia="MS Mincho"/>
                <w:i/>
                <w:color w:val="0000FF"/>
              </w:rPr>
            </w:pPr>
            <w:r w:rsidRPr="00EC17E4">
              <w:rPr>
                <w:rFonts w:eastAsia="MS Mincho"/>
                <w:color w:val="000000"/>
              </w:rPr>
              <w:t>* Online training at:</w:t>
            </w:r>
            <w:r w:rsidRPr="00EC17E4">
              <w:rPr>
                <w:rFonts w:eastAsia="MS Mincho"/>
                <w:i/>
                <w:color w:val="000000"/>
              </w:rPr>
              <w:t xml:space="preserve"> </w:t>
            </w:r>
            <w:hyperlink r:id="rId41" w:history="1">
              <w:r w:rsidRPr="0031234F">
                <w:rPr>
                  <w:rStyle w:val="Hyperlink"/>
                  <w:rFonts w:eastAsia="MS Mincho"/>
                  <w:i/>
                </w:rPr>
                <w:t>http://training.nwcg.gov/classes/i100.htm</w:t>
              </w:r>
            </w:hyperlink>
          </w:p>
          <w:p w:rsidR="005904E5" w:rsidRPr="00E03863" w:rsidRDefault="005904E5" w:rsidP="00F71CFD">
            <w:pPr>
              <w:rPr>
                <w:rFonts w:eastAsia="MS Mincho"/>
                <w:b/>
              </w:rPr>
            </w:pPr>
          </w:p>
        </w:tc>
      </w:tr>
    </w:tbl>
    <w:p w:rsidR="005904E5" w:rsidRPr="00771A7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2" w:name="_Toc135793662"/>
          </w:p>
          <w:p w:rsidR="005904E5" w:rsidRPr="00DE1E31" w:rsidRDefault="005904E5" w:rsidP="00DE1E31">
            <w:pPr>
              <w:jc w:val="center"/>
              <w:rPr>
                <w:rFonts w:eastAsia="MS Mincho"/>
                <w:b/>
                <w:color w:val="0000FF"/>
              </w:rPr>
            </w:pPr>
            <w:r w:rsidRPr="00DE1E31">
              <w:rPr>
                <w:rFonts w:eastAsia="MS Mincho"/>
                <w:b/>
                <w:color w:val="0000FF"/>
              </w:rPr>
              <w:t>HELICOPTER RAPPEL SPOTTER (HERS)</w:t>
            </w:r>
            <w:bookmarkEnd w:id="42"/>
          </w:p>
          <w:p w:rsidR="005904E5" w:rsidRPr="00DE1E31" w:rsidRDefault="005904E5" w:rsidP="00DE1E31">
            <w:pPr>
              <w:jc w:val="center"/>
              <w:rPr>
                <w:rFonts w:eastAsia="MS Mincho"/>
                <w:b/>
                <w:color w:val="0000FF"/>
                <w:sz w:val="20"/>
                <w:szCs w:val="20"/>
              </w:rPr>
            </w:pPr>
          </w:p>
        </w:tc>
      </w:tr>
      <w:tr w:rsidR="005904E5">
        <w:tc>
          <w:tcPr>
            <w:tcW w:w="9288" w:type="dxa"/>
          </w:tcPr>
          <w:p w:rsidR="005904E5" w:rsidRPr="00E5795A" w:rsidRDefault="005904E5" w:rsidP="0030589B">
            <w:pPr>
              <w:rPr>
                <w:rFonts w:eastAsia="MS Mincho"/>
                <w:b/>
              </w:rPr>
            </w:pPr>
            <w:r w:rsidRPr="00E5795A">
              <w:rPr>
                <w:rFonts w:ascii="Times New (W1)" w:eastAsia="MS Mincho" w:hAnsi="Times New (W1)"/>
                <w:b/>
              </w:rPr>
              <w:t xml:space="preserve">REQUIRED </w:t>
            </w:r>
            <w:r w:rsidRPr="00E5795A">
              <w:rPr>
                <w:rFonts w:eastAsia="MS Mincho"/>
                <w:b/>
              </w:rPr>
              <w:t>TRAINING</w:t>
            </w:r>
          </w:p>
          <w:p w:rsidR="005904E5" w:rsidRPr="00771A78" w:rsidRDefault="005904E5" w:rsidP="00030018">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030018">
            <w:pPr>
              <w:ind w:left="677" w:hanging="677"/>
              <w:rPr>
                <w:rFonts w:eastAsia="MS Mincho"/>
              </w:rPr>
            </w:pPr>
            <w:r w:rsidRPr="00771A78">
              <w:rPr>
                <w:rFonts w:ascii="Times New (W1)" w:eastAsia="MS Mincho" w:hAnsi="Times New (W1)"/>
              </w:rPr>
              <w:t>RT-130 Annual Fireline Safety Refresher</w:t>
            </w:r>
          </w:p>
          <w:p w:rsidR="005904E5" w:rsidRDefault="005904E5" w:rsidP="0030589B">
            <w:pPr>
              <w:ind w:left="216" w:hanging="216"/>
              <w:rPr>
                <w:rFonts w:ascii="Times" w:eastAsia="MS Mincho" w:hAnsi="Times"/>
                <w:color w:val="000000"/>
              </w:rPr>
            </w:pPr>
            <w:r>
              <w:rPr>
                <w:rFonts w:ascii="Times" w:eastAsia="MS Mincho" w:hAnsi="Times"/>
                <w:color w:val="000000"/>
              </w:rPr>
              <w:t xml:space="preserve">FS-506 </w:t>
            </w:r>
            <w:r w:rsidRPr="00157D1A">
              <w:rPr>
                <w:rFonts w:ascii="Times" w:eastAsia="MS Mincho" w:hAnsi="Times"/>
                <w:color w:val="000000"/>
              </w:rPr>
              <w:t>Helicopter Rappel Spotter</w:t>
            </w:r>
          </w:p>
          <w:p w:rsidR="005904E5" w:rsidRPr="00EC17E4" w:rsidRDefault="005904E5" w:rsidP="002A082C">
            <w:pPr>
              <w:ind w:left="216" w:hanging="216"/>
              <w:rPr>
                <w:rFonts w:ascii="Times" w:eastAsia="MS Mincho" w:hAnsi="Times"/>
                <w:color w:val="000000"/>
              </w:rPr>
            </w:pPr>
            <w:r>
              <w:rPr>
                <w:rFonts w:ascii="Times" w:eastAsia="MS Mincho" w:hAnsi="Times"/>
                <w:color w:val="000000"/>
              </w:rPr>
              <w:t xml:space="preserve">RT-506FS </w:t>
            </w:r>
            <w:r w:rsidRPr="00EC17E4">
              <w:rPr>
                <w:rFonts w:ascii="Times" w:eastAsia="MS Mincho" w:hAnsi="Times"/>
                <w:color w:val="000000"/>
              </w:rPr>
              <w:t>Annual Helicopter Rappel Spotter Refresher, required annually after initial training</w:t>
            </w:r>
          </w:p>
          <w:p w:rsidR="005904E5" w:rsidRPr="004353FF" w:rsidRDefault="005904E5" w:rsidP="0030589B">
            <w:pPr>
              <w:ind w:left="216" w:hanging="216"/>
              <w:rPr>
                <w:rFonts w:eastAsia="MS Mincho"/>
              </w:rPr>
            </w:pPr>
          </w:p>
        </w:tc>
      </w:tr>
      <w:tr w:rsidR="005904E5">
        <w:tc>
          <w:tcPr>
            <w:tcW w:w="9288" w:type="dxa"/>
          </w:tcPr>
          <w:p w:rsidR="005904E5" w:rsidRPr="00E5795A" w:rsidRDefault="005904E5" w:rsidP="0030589B">
            <w:pPr>
              <w:rPr>
                <w:rFonts w:eastAsia="MS Mincho"/>
                <w:b/>
              </w:rPr>
            </w:pPr>
            <w:r w:rsidRPr="00E5795A">
              <w:rPr>
                <w:rFonts w:eastAsia="MS Mincho"/>
                <w:b/>
              </w:rPr>
              <w:t>REQUIRED EXPERIENCE</w:t>
            </w:r>
          </w:p>
          <w:p w:rsidR="005904E5" w:rsidRPr="00200536" w:rsidRDefault="005904E5" w:rsidP="0030589B">
            <w:pPr>
              <w:ind w:left="216" w:hanging="216"/>
              <w:rPr>
                <w:rFonts w:eastAsia="MS Mincho"/>
              </w:rPr>
            </w:pPr>
            <w:r>
              <w:rPr>
                <w:rFonts w:eastAsia="MS Mincho"/>
              </w:rPr>
              <w:t xml:space="preserve">Satisfactory position performance as a Helicopter Manager </w:t>
            </w:r>
            <w:r w:rsidRPr="00EC17E4">
              <w:rPr>
                <w:rFonts w:ascii="Times" w:eastAsia="MS Mincho" w:hAnsi="Times"/>
                <w:color w:val="000000"/>
              </w:rPr>
              <w:t>(HMGB)</w:t>
            </w:r>
          </w:p>
          <w:p w:rsidR="005904E5" w:rsidRPr="004B1B07" w:rsidRDefault="005904E5" w:rsidP="00196F10">
            <w:pPr>
              <w:rPr>
                <w:rFonts w:eastAsia="MS Mincho"/>
                <w:b/>
              </w:rPr>
            </w:pPr>
            <w:r>
              <w:tab/>
            </w:r>
            <w:r w:rsidRPr="004B1B07">
              <w:rPr>
                <w:rFonts w:eastAsia="MS Mincho"/>
                <w:b/>
              </w:rPr>
              <w:t>AND</w:t>
            </w:r>
          </w:p>
          <w:p w:rsidR="005904E5" w:rsidRPr="004353FF" w:rsidRDefault="005904E5" w:rsidP="0030589B">
            <w:pPr>
              <w:ind w:left="216" w:hanging="216"/>
              <w:rPr>
                <w:rFonts w:eastAsia="MS Mincho"/>
              </w:rPr>
            </w:pPr>
            <w:r w:rsidRPr="004353FF">
              <w:rPr>
                <w:rFonts w:eastAsia="MS Mincho"/>
              </w:rPr>
              <w:t>Satisfactory position performance as a H</w:t>
            </w:r>
            <w:r>
              <w:rPr>
                <w:rFonts w:eastAsia="MS Mincho"/>
              </w:rPr>
              <w:t>elicopter Rappel Spotter (HERS)</w:t>
            </w:r>
          </w:p>
          <w:p w:rsidR="005904E5" w:rsidRPr="00196F10" w:rsidRDefault="005904E5" w:rsidP="0030589B">
            <w:pPr>
              <w:rPr>
                <w:rFonts w:eastAsia="MS Mincho"/>
              </w:rPr>
            </w:pPr>
          </w:p>
        </w:tc>
      </w:tr>
      <w:tr w:rsidR="005904E5">
        <w:tc>
          <w:tcPr>
            <w:tcW w:w="9288" w:type="dxa"/>
          </w:tcPr>
          <w:p w:rsidR="005904E5" w:rsidRPr="00F17D27" w:rsidRDefault="005904E5" w:rsidP="0030589B">
            <w:pPr>
              <w:rPr>
                <w:rFonts w:eastAsia="MS Mincho"/>
                <w:b/>
              </w:rPr>
            </w:pPr>
            <w:r w:rsidRPr="00F17D27">
              <w:rPr>
                <w:rFonts w:eastAsia="MS Mincho"/>
                <w:b/>
              </w:rPr>
              <w:t>PHYSICAL FITNESS</w:t>
            </w:r>
          </w:p>
          <w:p w:rsidR="005904E5" w:rsidRPr="004A6FB4" w:rsidRDefault="005904E5" w:rsidP="0030589B">
            <w:pPr>
              <w:rPr>
                <w:rFonts w:ascii="Times" w:eastAsia="MS Mincho" w:hAnsi="Times"/>
                <w:color w:val="FF0000"/>
              </w:rPr>
            </w:pPr>
            <w:r w:rsidRPr="00EC17E4">
              <w:rPr>
                <w:rFonts w:ascii="Times" w:eastAsia="MS Mincho" w:hAnsi="Times"/>
                <w:color w:val="000000"/>
              </w:rPr>
              <w:t>Arduous</w:t>
            </w:r>
          </w:p>
          <w:p w:rsidR="005904E5" w:rsidRPr="00196F10" w:rsidRDefault="005904E5" w:rsidP="0030589B">
            <w:pPr>
              <w:rPr>
                <w:rFonts w:eastAsia="MS Mincho"/>
              </w:rPr>
            </w:pPr>
          </w:p>
        </w:tc>
      </w:tr>
      <w:tr w:rsidR="005904E5">
        <w:tc>
          <w:tcPr>
            <w:tcW w:w="9288" w:type="dxa"/>
          </w:tcPr>
          <w:p w:rsidR="005904E5" w:rsidRPr="00F17D27" w:rsidRDefault="005904E5" w:rsidP="0030589B">
            <w:pPr>
              <w:rPr>
                <w:rFonts w:eastAsia="MS Mincho"/>
                <w:b/>
              </w:rPr>
            </w:pPr>
            <w:r w:rsidRPr="00F17D27">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196F10"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F71CFD">
            <w:pPr>
              <w:rPr>
                <w:rFonts w:eastAsia="MS Mincho"/>
              </w:rPr>
            </w:pPr>
            <w:r w:rsidRPr="002D6707">
              <w:rPr>
                <w:rFonts w:eastAsia="MS Mincho"/>
              </w:rPr>
              <w:t>None</w:t>
            </w:r>
          </w:p>
          <w:p w:rsidR="005904E5" w:rsidRPr="002D6707" w:rsidRDefault="005904E5" w:rsidP="00F71CFD">
            <w:pPr>
              <w:rPr>
                <w:rFonts w:eastAsia="MS Mincho"/>
              </w:rPr>
            </w:pPr>
          </w:p>
        </w:tc>
      </w:tr>
      <w:tr w:rsidR="005904E5" w:rsidRPr="00B84966">
        <w:tc>
          <w:tcPr>
            <w:tcW w:w="9288" w:type="dxa"/>
          </w:tcPr>
          <w:p w:rsidR="005904E5" w:rsidRPr="00B84966" w:rsidRDefault="005904E5" w:rsidP="0030589B">
            <w:pPr>
              <w:rPr>
                <w:rFonts w:eastAsia="MS Mincho"/>
              </w:rPr>
            </w:pPr>
            <w:r>
              <w:rPr>
                <w:rFonts w:ascii="Times" w:eastAsia="MS Mincho" w:hAnsi="Times"/>
              </w:rPr>
              <w:t xml:space="preserve">Reference </w:t>
            </w:r>
            <w:r w:rsidRPr="00EC17E4">
              <w:rPr>
                <w:rFonts w:ascii="Times" w:eastAsia="MS Mincho" w:hAnsi="Times"/>
                <w:color w:val="000000"/>
              </w:rPr>
              <w:t xml:space="preserve">materials </w:t>
            </w:r>
            <w:r w:rsidRPr="00057C4A">
              <w:rPr>
                <w:rFonts w:eastAsia="MS Mincho"/>
                <w:color w:val="000000"/>
              </w:rPr>
              <w:t>are</w:t>
            </w:r>
            <w:r w:rsidRPr="00B84966">
              <w:rPr>
                <w:rFonts w:eastAsia="MS Mincho"/>
              </w:rPr>
              <w:t xml:space="preserve"> contained in the Interagency Helicopter Rappel Guide.</w:t>
            </w:r>
          </w:p>
          <w:p w:rsidR="005904E5" w:rsidRPr="00196F10" w:rsidRDefault="005904E5" w:rsidP="0030589B">
            <w:pPr>
              <w:rPr>
                <w:rFonts w:eastAsia="MS Mincho"/>
              </w:rPr>
            </w:pPr>
          </w:p>
        </w:tc>
      </w:tr>
    </w:tbl>
    <w:p w:rsidR="005904E5" w:rsidRPr="00771A78" w:rsidRDefault="005904E5" w:rsidP="00053A7B">
      <w:pPr>
        <w:pStyle w:val="Exhibit"/>
        <w:rPr>
          <w:rFonts w:eastAsia="MS Mincho"/>
          <w:b/>
        </w:rPr>
      </w:pPr>
      <w:r>
        <w:br w:type="page"/>
      </w:r>
    </w:p>
    <w:p w:rsidR="005904E5" w:rsidRPr="00771A78" w:rsidRDefault="005904E5" w:rsidP="00771A78">
      <w:pPr>
        <w:rPr>
          <w:rFonts w:eastAsia="MS Mincho"/>
        </w:rPr>
      </w:pPr>
    </w:p>
    <w:tbl>
      <w:tblPr>
        <w:tblW w:w="0" w:type="auto"/>
        <w:tblLook w:val="0000" w:firstRow="0" w:lastRow="0" w:firstColumn="0" w:lastColumn="0" w:noHBand="0" w:noVBand="0"/>
      </w:tblPr>
      <w:tblGrid>
        <w:gridCol w:w="9288"/>
      </w:tblGrid>
      <w:tr w:rsidR="005904E5" w:rsidRPr="00DE1E31">
        <w:tc>
          <w:tcPr>
            <w:tcW w:w="9288" w:type="dxa"/>
          </w:tcPr>
          <w:p w:rsidR="005904E5" w:rsidRPr="00DE1E31" w:rsidRDefault="005904E5" w:rsidP="00DE1E31">
            <w:pPr>
              <w:jc w:val="center"/>
              <w:rPr>
                <w:rFonts w:eastAsia="MS Mincho"/>
                <w:b/>
                <w:color w:val="0000FF"/>
                <w:sz w:val="20"/>
                <w:szCs w:val="20"/>
              </w:rPr>
            </w:pPr>
            <w:bookmarkStart w:id="43" w:name="_Toc135793663"/>
          </w:p>
          <w:p w:rsidR="005904E5" w:rsidRPr="00DE1E31" w:rsidRDefault="005904E5" w:rsidP="00DE1E31">
            <w:pPr>
              <w:jc w:val="center"/>
              <w:rPr>
                <w:rFonts w:eastAsia="MS Mincho"/>
                <w:b/>
                <w:color w:val="0000FF"/>
              </w:rPr>
            </w:pPr>
            <w:r w:rsidRPr="00DE1E31">
              <w:rPr>
                <w:rFonts w:eastAsia="MS Mincho"/>
                <w:b/>
                <w:color w:val="0000FF"/>
              </w:rPr>
              <w:t>HELICOPTER RAPPELLER (HRAP)</w:t>
            </w:r>
            <w:bookmarkEnd w:id="43"/>
          </w:p>
          <w:p w:rsidR="005904E5" w:rsidRPr="00DE1E31" w:rsidRDefault="005904E5" w:rsidP="00DE1E31">
            <w:pPr>
              <w:jc w:val="center"/>
              <w:rPr>
                <w:rFonts w:eastAsia="MS Mincho"/>
                <w:b/>
                <w:color w:val="0000FF"/>
                <w:sz w:val="20"/>
                <w:szCs w:val="20"/>
              </w:rPr>
            </w:pPr>
          </w:p>
        </w:tc>
      </w:tr>
      <w:tr w:rsidR="005904E5">
        <w:tc>
          <w:tcPr>
            <w:tcW w:w="9288" w:type="dxa"/>
          </w:tcPr>
          <w:p w:rsidR="005904E5" w:rsidRPr="00671E42" w:rsidRDefault="005904E5" w:rsidP="0030589B">
            <w:pPr>
              <w:rPr>
                <w:rFonts w:eastAsia="MS Mincho"/>
                <w:b/>
              </w:rPr>
            </w:pPr>
            <w:r w:rsidRPr="00671E42">
              <w:rPr>
                <w:rFonts w:ascii="Times New (W1)" w:eastAsia="MS Mincho" w:hAnsi="Times New (W1)"/>
                <w:b/>
              </w:rPr>
              <w:t xml:space="preserve">REQUIRED </w:t>
            </w:r>
            <w:r w:rsidRPr="00671E42">
              <w:rPr>
                <w:rFonts w:eastAsia="MS Mincho"/>
                <w:b/>
              </w:rPr>
              <w:t>TRAINING</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682D20">
            <w:pPr>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682D20">
            <w:pPr>
              <w:rPr>
                <w:rFonts w:eastAsia="MS Mincho"/>
              </w:rPr>
            </w:pPr>
            <w:r w:rsidRPr="00771A78">
              <w:rPr>
                <w:rFonts w:ascii="Times New (W1)" w:eastAsia="MS Mincho" w:hAnsi="Times New (W1)"/>
              </w:rPr>
              <w:t>RT-130 Annual Fireline Safety Refresher</w:t>
            </w:r>
          </w:p>
          <w:p w:rsidR="005904E5" w:rsidRPr="00EC17E4" w:rsidRDefault="005904E5" w:rsidP="00682D20">
            <w:pPr>
              <w:rPr>
                <w:rFonts w:eastAsia="MS Mincho"/>
                <w:color w:val="000000"/>
              </w:rPr>
            </w:pPr>
            <w:r>
              <w:rPr>
                <w:rFonts w:eastAsia="MS Mincho"/>
                <w:color w:val="000000"/>
              </w:rPr>
              <w:t xml:space="preserve">FS-505 </w:t>
            </w:r>
            <w:r w:rsidRPr="00EC17E4">
              <w:rPr>
                <w:rFonts w:eastAsia="MS Mincho"/>
                <w:color w:val="000000"/>
              </w:rPr>
              <w:t xml:space="preserve">Helicopter </w:t>
            </w:r>
            <w:proofErr w:type="spellStart"/>
            <w:r w:rsidRPr="00EC17E4">
              <w:rPr>
                <w:rFonts w:eastAsia="MS Mincho"/>
                <w:color w:val="000000"/>
              </w:rPr>
              <w:t>Rappeller</w:t>
            </w:r>
            <w:proofErr w:type="spellEnd"/>
          </w:p>
          <w:p w:rsidR="005904E5" w:rsidRPr="00EC17E4" w:rsidRDefault="005904E5" w:rsidP="00682D20">
            <w:pPr>
              <w:rPr>
                <w:rFonts w:eastAsia="MS Mincho"/>
                <w:color w:val="000000"/>
              </w:rPr>
            </w:pPr>
            <w:r>
              <w:rPr>
                <w:rFonts w:eastAsia="MS Mincho"/>
                <w:color w:val="000000"/>
              </w:rPr>
              <w:t xml:space="preserve">RT-505FS </w:t>
            </w:r>
            <w:r w:rsidRPr="00EC17E4">
              <w:rPr>
                <w:rFonts w:eastAsia="MS Mincho"/>
                <w:color w:val="000000"/>
              </w:rPr>
              <w:t xml:space="preserve">Annual Helicopter </w:t>
            </w:r>
            <w:proofErr w:type="spellStart"/>
            <w:r w:rsidRPr="00EC17E4">
              <w:rPr>
                <w:rFonts w:eastAsia="MS Mincho"/>
                <w:color w:val="000000"/>
              </w:rPr>
              <w:t>Rappeller</w:t>
            </w:r>
            <w:proofErr w:type="spellEnd"/>
            <w:r w:rsidRPr="00EC17E4">
              <w:rPr>
                <w:rFonts w:eastAsia="MS Mincho"/>
                <w:color w:val="000000"/>
              </w:rPr>
              <w:t xml:space="preserve"> Refresher</w:t>
            </w:r>
          </w:p>
          <w:p w:rsidR="005904E5" w:rsidRPr="00F85865" w:rsidRDefault="005904E5" w:rsidP="0030589B">
            <w:pPr>
              <w:ind w:left="216" w:hanging="216"/>
              <w:rPr>
                <w:rFonts w:eastAsia="MS Mincho"/>
                <w:color w:val="0000FF"/>
                <w:sz w:val="20"/>
                <w:szCs w:val="20"/>
              </w:rPr>
            </w:pPr>
          </w:p>
          <w:p w:rsidR="005904E5" w:rsidRPr="00196F10" w:rsidRDefault="005904E5" w:rsidP="00EC17E4">
            <w:pPr>
              <w:ind w:left="216" w:hanging="216"/>
              <w:rPr>
                <w:rFonts w:eastAsia="MS Mincho"/>
              </w:rPr>
            </w:pPr>
          </w:p>
        </w:tc>
      </w:tr>
      <w:tr w:rsidR="005904E5">
        <w:tc>
          <w:tcPr>
            <w:tcW w:w="9288" w:type="dxa"/>
          </w:tcPr>
          <w:p w:rsidR="005904E5" w:rsidRPr="00671E42" w:rsidRDefault="005904E5" w:rsidP="0030589B">
            <w:pPr>
              <w:rPr>
                <w:rFonts w:eastAsia="MS Mincho"/>
                <w:b/>
              </w:rPr>
            </w:pPr>
            <w:r w:rsidRPr="00671E42">
              <w:rPr>
                <w:rFonts w:eastAsia="MS Mincho"/>
                <w:b/>
              </w:rPr>
              <w:t>REQUIRED EXPERIENCE</w:t>
            </w:r>
          </w:p>
          <w:p w:rsidR="005904E5" w:rsidRDefault="005904E5" w:rsidP="0030589B">
            <w:pPr>
              <w:ind w:left="216" w:hanging="216"/>
              <w:rPr>
                <w:rFonts w:eastAsia="MS Mincho"/>
              </w:rPr>
            </w:pPr>
            <w:r w:rsidRPr="004353FF">
              <w:rPr>
                <w:rFonts w:eastAsia="MS Mincho"/>
              </w:rPr>
              <w:t>Satisfactory performance as</w:t>
            </w:r>
            <w:r>
              <w:rPr>
                <w:rFonts w:eastAsia="MS Mincho"/>
              </w:rPr>
              <w:t xml:space="preserve"> a Helicopter </w:t>
            </w:r>
            <w:proofErr w:type="spellStart"/>
            <w:r>
              <w:rPr>
                <w:rFonts w:eastAsia="MS Mincho"/>
              </w:rPr>
              <w:t>Rappeller</w:t>
            </w:r>
            <w:proofErr w:type="spellEnd"/>
            <w:r>
              <w:rPr>
                <w:rFonts w:eastAsia="MS Mincho"/>
              </w:rPr>
              <w:t xml:space="preserve"> (HRAP)</w:t>
            </w:r>
          </w:p>
          <w:p w:rsidR="005904E5" w:rsidRDefault="005904E5" w:rsidP="0030589B">
            <w:pPr>
              <w:ind w:left="216" w:hanging="216"/>
              <w:rPr>
                <w:rFonts w:eastAsia="MS Mincho"/>
              </w:rPr>
            </w:pPr>
            <w:r>
              <w:rPr>
                <w:rFonts w:eastAsia="MS Mincho"/>
              </w:rPr>
              <w:t>Satisfactory performance as a Helicopter Crewmember trainee (HECM t)</w:t>
            </w:r>
          </w:p>
          <w:p w:rsidR="005904E5" w:rsidRPr="00196F10" w:rsidRDefault="005904E5" w:rsidP="00EC17E4">
            <w:pPr>
              <w:ind w:left="216" w:hanging="216"/>
              <w:rPr>
                <w:rFonts w:eastAsia="MS Mincho"/>
              </w:rPr>
            </w:pPr>
          </w:p>
        </w:tc>
      </w:tr>
      <w:tr w:rsidR="005904E5">
        <w:tc>
          <w:tcPr>
            <w:tcW w:w="9288" w:type="dxa"/>
          </w:tcPr>
          <w:p w:rsidR="005904E5" w:rsidRPr="00671E42" w:rsidRDefault="005904E5" w:rsidP="0030589B">
            <w:pPr>
              <w:rPr>
                <w:rFonts w:eastAsia="MS Mincho"/>
                <w:b/>
              </w:rPr>
            </w:pPr>
            <w:r w:rsidRPr="00671E42">
              <w:rPr>
                <w:rFonts w:eastAsia="MS Mincho"/>
                <w:b/>
              </w:rPr>
              <w:t>PHYSICAL FITNESS</w:t>
            </w:r>
          </w:p>
          <w:p w:rsidR="005904E5" w:rsidRPr="004353FF" w:rsidRDefault="005904E5" w:rsidP="0030589B">
            <w:pPr>
              <w:rPr>
                <w:rFonts w:eastAsia="MS Mincho"/>
              </w:rPr>
            </w:pPr>
            <w:r w:rsidRPr="004353FF">
              <w:rPr>
                <w:rFonts w:eastAsia="MS Mincho"/>
              </w:rPr>
              <w:t>Arduous</w:t>
            </w:r>
          </w:p>
          <w:p w:rsidR="005904E5" w:rsidRPr="00196F10" w:rsidRDefault="005904E5" w:rsidP="0030589B">
            <w:pPr>
              <w:rPr>
                <w:rFonts w:eastAsia="MS Mincho"/>
              </w:rPr>
            </w:pPr>
          </w:p>
        </w:tc>
      </w:tr>
      <w:tr w:rsidR="005904E5">
        <w:tc>
          <w:tcPr>
            <w:tcW w:w="9288" w:type="dxa"/>
          </w:tcPr>
          <w:p w:rsidR="005904E5" w:rsidRPr="00671E42" w:rsidRDefault="005904E5" w:rsidP="0030589B">
            <w:pPr>
              <w:rPr>
                <w:rFonts w:eastAsia="MS Mincho"/>
                <w:b/>
              </w:rPr>
            </w:pPr>
            <w:r w:rsidRPr="00671E42">
              <w:rPr>
                <w:rFonts w:eastAsia="MS Mincho"/>
                <w:b/>
              </w:rPr>
              <w:t>OTHER POSITION ASSIGNMENTS THAT WILL MAINTAIN CURRENCY</w:t>
            </w:r>
          </w:p>
          <w:p w:rsidR="005904E5" w:rsidRPr="00EC17E4" w:rsidRDefault="005904E5" w:rsidP="0030589B">
            <w:pPr>
              <w:rPr>
                <w:rFonts w:ascii="Times" w:eastAsia="MS Mincho" w:hAnsi="Times"/>
                <w:color w:val="000000"/>
              </w:rPr>
            </w:pPr>
            <w:r w:rsidRPr="00EC17E4">
              <w:rPr>
                <w:rFonts w:ascii="Times" w:eastAsia="MS Mincho" w:hAnsi="Times"/>
                <w:color w:val="000000"/>
              </w:rPr>
              <w:t>None</w:t>
            </w:r>
          </w:p>
          <w:p w:rsidR="005904E5" w:rsidRPr="004353FF"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F71CFD">
            <w:pPr>
              <w:rPr>
                <w:rFonts w:eastAsia="MS Mincho"/>
              </w:rPr>
            </w:pPr>
            <w:r w:rsidRPr="002D6707">
              <w:rPr>
                <w:rFonts w:eastAsia="MS Mincho"/>
              </w:rPr>
              <w:t>None</w:t>
            </w:r>
          </w:p>
          <w:p w:rsidR="005904E5" w:rsidRPr="002D6707" w:rsidRDefault="005904E5" w:rsidP="00F71CFD">
            <w:pPr>
              <w:rPr>
                <w:rFonts w:eastAsia="MS Mincho"/>
              </w:rPr>
            </w:pPr>
          </w:p>
        </w:tc>
      </w:tr>
      <w:tr w:rsidR="005904E5" w:rsidRPr="00F5000E">
        <w:tc>
          <w:tcPr>
            <w:tcW w:w="9288" w:type="dxa"/>
          </w:tcPr>
          <w:p w:rsidR="005904E5" w:rsidRPr="00EC17E4" w:rsidRDefault="005904E5" w:rsidP="00185801">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2" w:history="1">
              <w:r w:rsidRPr="0031234F">
                <w:rPr>
                  <w:rStyle w:val="Hyperlink"/>
                  <w:rFonts w:eastAsia="MS Mincho"/>
                  <w:i/>
                </w:rPr>
                <w:t>http://training.nwcg.gov/classes/i100.htm</w:t>
              </w:r>
            </w:hyperlink>
          </w:p>
          <w:p w:rsidR="005904E5" w:rsidRPr="00473EB5" w:rsidRDefault="005904E5" w:rsidP="0030589B">
            <w:pPr>
              <w:rPr>
                <w:rFonts w:eastAsia="MS Mincho"/>
                <w:color w:val="FF0000"/>
              </w:rPr>
            </w:pPr>
            <w:r w:rsidRPr="00EC17E4">
              <w:rPr>
                <w:rFonts w:ascii="Times" w:eastAsia="MS Mincho" w:hAnsi="Times"/>
                <w:color w:val="000000"/>
              </w:rPr>
              <w:t xml:space="preserve">Reference materials </w:t>
            </w:r>
            <w:r w:rsidRPr="00EC17E4">
              <w:rPr>
                <w:rFonts w:eastAsia="MS Mincho"/>
                <w:color w:val="000000"/>
              </w:rPr>
              <w:t>are contained in the Interagency Helicopter Rappel Guide</w:t>
            </w:r>
            <w:r w:rsidRPr="00473EB5">
              <w:rPr>
                <w:rFonts w:eastAsia="MS Mincho"/>
                <w:color w:val="FF0000"/>
              </w:rPr>
              <w:t>.</w:t>
            </w:r>
          </w:p>
          <w:p w:rsidR="005904E5" w:rsidRPr="00F5000E" w:rsidRDefault="005904E5" w:rsidP="0030589B">
            <w:pPr>
              <w:rPr>
                <w:rFonts w:eastAsia="MS Mincho"/>
                <w:szCs w:val="20"/>
              </w:rPr>
            </w:pPr>
          </w:p>
        </w:tc>
      </w:tr>
    </w:tbl>
    <w:p w:rsidR="005904E5" w:rsidRPr="00771A78" w:rsidRDefault="005904E5" w:rsidP="00053A7B">
      <w:pPr>
        <w:pStyle w:val="Exhibit"/>
        <w:rPr>
          <w:rFonts w:eastAsia="MS Mincho"/>
          <w:b/>
        </w:rPr>
      </w:pPr>
      <w:r>
        <w:rPr>
          <w:bCs/>
          <w:iCs/>
        </w:rPr>
        <w:br w:type="page"/>
      </w:r>
    </w:p>
    <w:p w:rsidR="005904E5" w:rsidRPr="001A75A5" w:rsidRDefault="005904E5" w:rsidP="00142C7E">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DE1E31">
        <w:tc>
          <w:tcPr>
            <w:tcW w:w="9288" w:type="dxa"/>
          </w:tcPr>
          <w:p w:rsidR="005904E5" w:rsidRPr="00DE1E31" w:rsidRDefault="005904E5" w:rsidP="00DE1E31">
            <w:pPr>
              <w:jc w:val="center"/>
              <w:rPr>
                <w:rFonts w:eastAsia="MS Mincho"/>
                <w:b/>
                <w:color w:val="0000FF"/>
                <w:sz w:val="20"/>
                <w:szCs w:val="20"/>
              </w:rPr>
            </w:pPr>
            <w:bookmarkStart w:id="44" w:name="_Toc135793665"/>
          </w:p>
          <w:p w:rsidR="005904E5" w:rsidRPr="00DE1E31" w:rsidRDefault="005904E5" w:rsidP="00DE1E31">
            <w:pPr>
              <w:jc w:val="center"/>
              <w:rPr>
                <w:rFonts w:eastAsia="MS Mincho"/>
                <w:b/>
                <w:color w:val="0000FF"/>
              </w:rPr>
            </w:pPr>
            <w:r w:rsidRPr="00DE1E31">
              <w:rPr>
                <w:rFonts w:eastAsia="MS Mincho"/>
                <w:b/>
                <w:color w:val="0000FF"/>
              </w:rPr>
              <w:t>HELITORCH MANAGER (HTMG)</w:t>
            </w:r>
            <w:bookmarkEnd w:id="44"/>
          </w:p>
          <w:p w:rsidR="005904E5" w:rsidRPr="00DE1E31" w:rsidRDefault="005904E5" w:rsidP="00DE1E31">
            <w:pPr>
              <w:jc w:val="center"/>
              <w:rPr>
                <w:rFonts w:eastAsia="MS Mincho"/>
                <w:b/>
                <w:color w:val="0000FF"/>
                <w:sz w:val="20"/>
                <w:szCs w:val="20"/>
              </w:rPr>
            </w:pPr>
          </w:p>
        </w:tc>
      </w:tr>
      <w:tr w:rsidR="005904E5">
        <w:tc>
          <w:tcPr>
            <w:tcW w:w="9288" w:type="dxa"/>
          </w:tcPr>
          <w:p w:rsidR="005904E5" w:rsidRPr="00844B45" w:rsidRDefault="005904E5" w:rsidP="0084437E">
            <w:pPr>
              <w:rPr>
                <w:rFonts w:eastAsia="MS Mincho"/>
                <w:b/>
              </w:rPr>
            </w:pPr>
            <w:r w:rsidRPr="00844B45">
              <w:rPr>
                <w:rFonts w:ascii="Times New (W1)" w:eastAsia="MS Mincho" w:hAnsi="Times New (W1)"/>
                <w:b/>
              </w:rPr>
              <w:t xml:space="preserve">REQUIRED </w:t>
            </w:r>
            <w:r w:rsidRPr="00844B45">
              <w:rPr>
                <w:rFonts w:eastAsia="MS Mincho"/>
                <w:b/>
              </w:rPr>
              <w:t>TRAINING</w:t>
            </w:r>
          </w:p>
          <w:p w:rsidR="005904E5" w:rsidRDefault="005904E5" w:rsidP="0084437E">
            <w:pPr>
              <w:ind w:left="677" w:hanging="677"/>
              <w:rPr>
                <w:rFonts w:ascii="Times New (W1)" w:eastAsia="MS Mincho" w:hAnsi="Times New (W1)"/>
                <w:color w:val="000000"/>
              </w:rPr>
            </w:pPr>
            <w:r w:rsidRPr="00EC17E4">
              <w:rPr>
                <w:rFonts w:ascii="Times New (W1)" w:eastAsia="MS Mincho" w:hAnsi="Times New (W1)"/>
                <w:color w:val="000000"/>
              </w:rPr>
              <w:t xml:space="preserve">A-110 Aviation Transport of Hazardous Material </w:t>
            </w:r>
            <w:r>
              <w:rPr>
                <w:rFonts w:ascii="Times New (W1)" w:eastAsia="MS Mincho" w:hAnsi="Times New (W1)"/>
                <w:color w:val="000000"/>
              </w:rPr>
              <w:t>(Must attend every three years)</w:t>
            </w:r>
          </w:p>
          <w:p w:rsidR="005904E5" w:rsidRDefault="005904E5" w:rsidP="0084437E">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5904E5" w:rsidRDefault="005904E5" w:rsidP="00F95A19">
            <w:pPr>
              <w:rPr>
                <w:rFonts w:ascii="Times New (W1)" w:eastAsia="MS Mincho" w:hAnsi="Times New (W1)"/>
              </w:rPr>
            </w:pPr>
            <w:r w:rsidRPr="00C0214A">
              <w:rPr>
                <w:rFonts w:ascii="Times New (W1)" w:eastAsia="MS Mincho" w:hAnsi="Times New (W1)"/>
              </w:rPr>
              <w:t>RT-130 Annual Fireline Safety Refresher</w:t>
            </w:r>
          </w:p>
          <w:p w:rsidR="005904E5" w:rsidRPr="00EC17E4" w:rsidRDefault="005904E5" w:rsidP="0090090C">
            <w:pPr>
              <w:rPr>
                <w:rFonts w:ascii="Times" w:eastAsia="MS Mincho" w:hAnsi="Times"/>
                <w:color w:val="000000"/>
              </w:rPr>
            </w:pPr>
            <w:r w:rsidRPr="00EC17E4">
              <w:rPr>
                <w:rFonts w:ascii="Times" w:eastAsia="MS Mincho" w:hAnsi="Times"/>
                <w:color w:val="000000"/>
              </w:rPr>
              <w:t>N-9012 Helitorch Manager</w:t>
            </w:r>
          </w:p>
          <w:p w:rsidR="005904E5" w:rsidRPr="00EC17E4" w:rsidRDefault="005904E5" w:rsidP="0090090C">
            <w:pPr>
              <w:rPr>
                <w:rFonts w:ascii="Times" w:eastAsia="MS Mincho" w:hAnsi="Times"/>
                <w:color w:val="000000"/>
              </w:rPr>
            </w:pPr>
            <w:r w:rsidRPr="00EC17E4">
              <w:rPr>
                <w:rFonts w:ascii="Times" w:eastAsia="MS Mincho" w:hAnsi="Times"/>
                <w:color w:val="000000"/>
              </w:rPr>
              <w:t>RT-9012 Annual Helitorch Manager Refresher, required annually after initial training.</w:t>
            </w:r>
          </w:p>
          <w:p w:rsidR="005904E5" w:rsidRPr="00EC17E4" w:rsidRDefault="005904E5" w:rsidP="00F95A19">
            <w:pPr>
              <w:pStyle w:val="BodyTextIndent3"/>
              <w:ind w:left="0"/>
              <w:rPr>
                <w:color w:val="000000"/>
              </w:rPr>
            </w:pPr>
            <w:r w:rsidRPr="00EC17E4">
              <w:rPr>
                <w:color w:val="000000"/>
              </w:rPr>
              <w:t>Training in the appropriate ignition devices</w:t>
            </w:r>
          </w:p>
          <w:p w:rsidR="005904E5" w:rsidRPr="00F85865" w:rsidRDefault="005904E5" w:rsidP="00EC17E4">
            <w:pPr>
              <w:ind w:left="216" w:hanging="216"/>
              <w:rPr>
                <w:rFonts w:eastAsia="MS Mincho"/>
                <w:strike/>
              </w:rPr>
            </w:pPr>
          </w:p>
        </w:tc>
      </w:tr>
      <w:tr w:rsidR="005904E5">
        <w:tc>
          <w:tcPr>
            <w:tcW w:w="9288" w:type="dxa"/>
          </w:tcPr>
          <w:p w:rsidR="005904E5" w:rsidRPr="00844B45" w:rsidRDefault="005904E5" w:rsidP="0030589B">
            <w:pPr>
              <w:rPr>
                <w:rFonts w:eastAsia="MS Mincho"/>
                <w:b/>
              </w:rPr>
            </w:pPr>
            <w:r w:rsidRPr="00844B45">
              <w:rPr>
                <w:rFonts w:eastAsia="MS Mincho"/>
                <w:b/>
              </w:rPr>
              <w:t>REQUIRED EXPERIENCE</w:t>
            </w:r>
          </w:p>
          <w:p w:rsidR="005904E5" w:rsidRPr="00CE51DF" w:rsidRDefault="005904E5" w:rsidP="00F95A19">
            <w:pPr>
              <w:rPr>
                <w:rFonts w:ascii="Times" w:eastAsia="MS Mincho" w:hAnsi="Times"/>
              </w:rPr>
            </w:pPr>
            <w:r w:rsidRPr="00CE51DF">
              <w:rPr>
                <w:rFonts w:ascii="Times" w:eastAsia="MS Mincho" w:hAnsi="Times"/>
              </w:rPr>
              <w:t>Satisfactory performance as a Helitorch Mixmaster (HTMM)</w:t>
            </w:r>
          </w:p>
          <w:p w:rsidR="005904E5" w:rsidRPr="00CE51DF" w:rsidRDefault="005904E5" w:rsidP="00F95A19">
            <w:pPr>
              <w:rPr>
                <w:rFonts w:ascii="Times" w:eastAsia="MS Mincho" w:hAnsi="Times"/>
              </w:rPr>
            </w:pPr>
            <w:r w:rsidRPr="00CE51DF">
              <w:tab/>
            </w:r>
            <w:r w:rsidRPr="00CE51DF">
              <w:rPr>
                <w:rFonts w:ascii="Times" w:eastAsia="MS Mincho" w:hAnsi="Times"/>
                <w:b/>
                <w:bCs/>
              </w:rPr>
              <w:t>AND</w:t>
            </w:r>
          </w:p>
          <w:p w:rsidR="005904E5" w:rsidRPr="00CE51DF" w:rsidRDefault="005904E5" w:rsidP="0030589B">
            <w:pPr>
              <w:ind w:left="216" w:hanging="216"/>
              <w:rPr>
                <w:rFonts w:ascii="Times" w:eastAsia="MS Mincho" w:hAnsi="Times"/>
              </w:rPr>
            </w:pPr>
            <w:r w:rsidRPr="00CE51DF">
              <w:rPr>
                <w:rFonts w:ascii="Times" w:eastAsia="MS Mincho" w:hAnsi="Times"/>
              </w:rPr>
              <w:t>Satisfactory performance as a Helitorch Manager (HTMG)</w:t>
            </w:r>
          </w:p>
          <w:p w:rsidR="005904E5" w:rsidRPr="00F85865" w:rsidRDefault="005904E5" w:rsidP="00EC17E4">
            <w:pPr>
              <w:ind w:left="216" w:hanging="216"/>
              <w:rPr>
                <w:rFonts w:eastAsia="MS Mincho"/>
              </w:rPr>
            </w:pPr>
          </w:p>
        </w:tc>
      </w:tr>
      <w:tr w:rsidR="005904E5">
        <w:tc>
          <w:tcPr>
            <w:tcW w:w="9288" w:type="dxa"/>
          </w:tcPr>
          <w:p w:rsidR="005904E5" w:rsidRPr="00844B45" w:rsidRDefault="005904E5" w:rsidP="0030589B">
            <w:pPr>
              <w:rPr>
                <w:rFonts w:eastAsia="MS Mincho"/>
                <w:b/>
              </w:rPr>
            </w:pPr>
            <w:r w:rsidRPr="00844B45">
              <w:rPr>
                <w:rFonts w:eastAsia="MS Mincho"/>
                <w:b/>
              </w:rPr>
              <w:t>PHYSICAL FITNESS</w:t>
            </w:r>
            <w:r>
              <w:rPr>
                <w:rFonts w:eastAsia="MS Mincho"/>
                <w:b/>
              </w:rPr>
              <w:t xml:space="preserve"> LEVEL</w:t>
            </w:r>
          </w:p>
          <w:p w:rsidR="005904E5" w:rsidRPr="00087FFB" w:rsidRDefault="005904E5" w:rsidP="0030589B">
            <w:pPr>
              <w:rPr>
                <w:rFonts w:eastAsia="MS Mincho"/>
              </w:rPr>
            </w:pPr>
            <w:r w:rsidRPr="00087FFB">
              <w:rPr>
                <w:rFonts w:eastAsia="MS Mincho"/>
              </w:rPr>
              <w:t>Moderate</w:t>
            </w:r>
          </w:p>
          <w:p w:rsidR="005904E5" w:rsidRPr="00F85865" w:rsidRDefault="005904E5" w:rsidP="0030589B">
            <w:pPr>
              <w:rPr>
                <w:rFonts w:eastAsia="MS Mincho"/>
              </w:rPr>
            </w:pPr>
          </w:p>
        </w:tc>
      </w:tr>
      <w:tr w:rsidR="005904E5">
        <w:tc>
          <w:tcPr>
            <w:tcW w:w="9288" w:type="dxa"/>
          </w:tcPr>
          <w:p w:rsidR="005904E5" w:rsidRPr="00844B45" w:rsidRDefault="005904E5" w:rsidP="0030589B">
            <w:pPr>
              <w:rPr>
                <w:rFonts w:eastAsia="MS Mincho"/>
                <w:b/>
              </w:rPr>
            </w:pPr>
            <w:r w:rsidRPr="00844B45">
              <w:rPr>
                <w:rFonts w:eastAsia="MS Mincho"/>
                <w:b/>
              </w:rPr>
              <w:t>OTHER POSITION ASSIGNMENTS THAT WILL MAINTAIN CURRENCY</w:t>
            </w:r>
          </w:p>
          <w:p w:rsidR="005904E5" w:rsidRDefault="005904E5" w:rsidP="0030589B">
            <w:pPr>
              <w:rPr>
                <w:rFonts w:eastAsia="MS Mincho"/>
              </w:rPr>
            </w:pPr>
            <w:r>
              <w:rPr>
                <w:rFonts w:eastAsia="MS Mincho"/>
              </w:rPr>
              <w:t>Helitorch Mixmaster (HTMM)</w:t>
            </w:r>
          </w:p>
          <w:p w:rsidR="005904E5" w:rsidRPr="00087FFB"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Pr="00844B45" w:rsidRDefault="005904E5" w:rsidP="00F71CFD">
            <w:pPr>
              <w:rPr>
                <w:rFonts w:eastAsia="MS Mincho"/>
              </w:rPr>
            </w:pPr>
            <w:r w:rsidRPr="00844B45">
              <w:rPr>
                <w:rFonts w:eastAsia="MS Mincho"/>
              </w:rPr>
              <w:t>None</w:t>
            </w:r>
          </w:p>
          <w:p w:rsidR="005904E5" w:rsidRPr="00844B45" w:rsidRDefault="005904E5" w:rsidP="00F71CFD">
            <w:pPr>
              <w:rPr>
                <w:rFonts w:eastAsia="MS Mincho"/>
                <w:b/>
              </w:rPr>
            </w:pPr>
          </w:p>
        </w:tc>
      </w:tr>
      <w:tr w:rsidR="005904E5">
        <w:tc>
          <w:tcPr>
            <w:tcW w:w="9288" w:type="dxa"/>
          </w:tcPr>
          <w:p w:rsidR="005904E5" w:rsidRPr="00EC17E4" w:rsidRDefault="005904E5" w:rsidP="00F71CFD">
            <w:pPr>
              <w:rPr>
                <w:color w:val="000000"/>
              </w:rPr>
            </w:pPr>
            <w:r w:rsidRPr="00EC17E4">
              <w:rPr>
                <w:rFonts w:eastAsia="MS Mincho"/>
                <w:color w:val="000000"/>
              </w:rPr>
              <w:t xml:space="preserve">Reference materials are contained in the Interagency Aerial Ignition Guide </w:t>
            </w:r>
            <w:r w:rsidRPr="00EC17E4">
              <w:rPr>
                <w:color w:val="000000"/>
              </w:rPr>
              <w:t>(NFES 1080).</w:t>
            </w:r>
          </w:p>
          <w:p w:rsidR="005904E5" w:rsidRPr="00CE51DF" w:rsidRDefault="005904E5" w:rsidP="00F71CFD">
            <w:pPr>
              <w:rPr>
                <w:rFonts w:eastAsia="MS Mincho"/>
                <w:color w:val="FF0000"/>
              </w:rPr>
            </w:pPr>
          </w:p>
        </w:tc>
      </w:tr>
    </w:tbl>
    <w:p w:rsidR="005904E5" w:rsidRPr="00771A78" w:rsidRDefault="005904E5" w:rsidP="00053A7B">
      <w:pPr>
        <w:pStyle w:val="Exhibit"/>
        <w:rPr>
          <w:rFonts w:eastAsia="MS Mincho"/>
          <w:b/>
        </w:rPr>
      </w:pPr>
      <w:r>
        <w:rPr>
          <w:bCs/>
          <w:iCs/>
        </w:rP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5" w:name="_Toc135793666"/>
          </w:p>
          <w:p w:rsidR="005904E5" w:rsidRPr="00DE1E31" w:rsidRDefault="005904E5" w:rsidP="00DE1E31">
            <w:pPr>
              <w:jc w:val="center"/>
              <w:rPr>
                <w:rFonts w:eastAsia="MS Mincho"/>
                <w:b/>
                <w:color w:val="0000FF"/>
              </w:rPr>
            </w:pPr>
            <w:r w:rsidRPr="00DE1E31">
              <w:rPr>
                <w:rFonts w:eastAsia="MS Mincho"/>
                <w:b/>
                <w:color w:val="0000FF"/>
              </w:rPr>
              <w:t>HELITORCH MIXMASTER (HTMM)</w:t>
            </w:r>
            <w:bookmarkEnd w:id="45"/>
          </w:p>
          <w:p w:rsidR="005904E5" w:rsidRPr="00DE1E31" w:rsidRDefault="005904E5" w:rsidP="00DE1E31">
            <w:pPr>
              <w:jc w:val="center"/>
              <w:rPr>
                <w:rFonts w:eastAsia="MS Mincho"/>
                <w:b/>
                <w:color w:val="0000FF"/>
                <w:sz w:val="20"/>
                <w:szCs w:val="20"/>
              </w:rPr>
            </w:pPr>
          </w:p>
        </w:tc>
      </w:tr>
      <w:tr w:rsidR="005904E5">
        <w:tc>
          <w:tcPr>
            <w:tcW w:w="9288" w:type="dxa"/>
          </w:tcPr>
          <w:p w:rsidR="005904E5" w:rsidRPr="00596EF9" w:rsidRDefault="005904E5" w:rsidP="0030589B">
            <w:pPr>
              <w:rPr>
                <w:rFonts w:eastAsia="MS Mincho"/>
                <w:b/>
              </w:rPr>
            </w:pPr>
            <w:r w:rsidRPr="00596EF9">
              <w:rPr>
                <w:rFonts w:ascii="Times New (W1)" w:eastAsia="MS Mincho" w:hAnsi="Times New (W1)"/>
                <w:b/>
              </w:rPr>
              <w:t xml:space="preserve">REQUIRED </w:t>
            </w:r>
            <w:r w:rsidRPr="00596EF9">
              <w:rPr>
                <w:rFonts w:eastAsia="MS Mincho"/>
                <w:b/>
              </w:rPr>
              <w:t>TRAINING:</w:t>
            </w:r>
          </w:p>
          <w:p w:rsidR="005904E5" w:rsidRDefault="005904E5" w:rsidP="0084437E">
            <w:pPr>
              <w:ind w:left="677" w:hanging="677"/>
              <w:rPr>
                <w:rFonts w:ascii="Times New (W1)" w:eastAsia="MS Mincho" w:hAnsi="Times New (W1)"/>
                <w:color w:val="000000"/>
              </w:rPr>
            </w:pPr>
            <w:r w:rsidRPr="00EC17E4">
              <w:rPr>
                <w:rFonts w:ascii="Times New (W1)" w:eastAsia="MS Mincho" w:hAnsi="Times New (W1)"/>
                <w:color w:val="000000"/>
              </w:rPr>
              <w:t xml:space="preserve">A-110 Aviation Transport of Hazardous Material </w:t>
            </w:r>
            <w:r>
              <w:rPr>
                <w:rFonts w:ascii="Times New (W1)" w:eastAsia="MS Mincho" w:hAnsi="Times New (W1)"/>
                <w:color w:val="000000"/>
              </w:rPr>
              <w:t>(Must attend every three years)</w:t>
            </w:r>
          </w:p>
          <w:p w:rsidR="005904E5" w:rsidRPr="0031234F" w:rsidRDefault="005904E5" w:rsidP="0024656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246568">
            <w:pPr>
              <w:rPr>
                <w:rFonts w:ascii="Times New (W1)" w:eastAsia="MS Mincho" w:hAnsi="Times New (W1)"/>
              </w:rPr>
            </w:pPr>
            <w:r w:rsidRPr="00771A78">
              <w:rPr>
                <w:rFonts w:ascii="Times New (W1)" w:eastAsia="MS Mincho" w:hAnsi="Times New (W1)"/>
              </w:rPr>
              <w:t>IS-700 National Incident Management System (NIMS), An Introduction</w:t>
            </w:r>
          </w:p>
          <w:p w:rsidR="005904E5" w:rsidRDefault="005904E5" w:rsidP="00246568">
            <w:pPr>
              <w:rPr>
                <w:rFonts w:ascii="Times New (W1)" w:eastAsia="MS Mincho" w:hAnsi="Times New (W1)"/>
              </w:rPr>
            </w:pPr>
            <w:r w:rsidRPr="00771A78">
              <w:rPr>
                <w:rFonts w:ascii="Times New (W1)" w:eastAsia="MS Mincho" w:hAnsi="Times New (W1)"/>
              </w:rPr>
              <w:t>RT-130 Annual Fireline Safety Refresher</w:t>
            </w:r>
          </w:p>
          <w:p w:rsidR="005904E5" w:rsidRPr="00EC17E4" w:rsidRDefault="005904E5" w:rsidP="0090090C">
            <w:pPr>
              <w:rPr>
                <w:rFonts w:ascii="Times" w:eastAsia="MS Mincho" w:hAnsi="Times"/>
                <w:color w:val="000000"/>
              </w:rPr>
            </w:pPr>
            <w:r w:rsidRPr="00EC17E4">
              <w:rPr>
                <w:rFonts w:ascii="Times" w:eastAsia="MS Mincho" w:hAnsi="Times"/>
                <w:color w:val="000000"/>
              </w:rPr>
              <w:t>N-9012 Helitorch Manager</w:t>
            </w:r>
          </w:p>
          <w:p w:rsidR="005904E5" w:rsidRPr="00EC17E4" w:rsidRDefault="005904E5" w:rsidP="0090090C">
            <w:pPr>
              <w:rPr>
                <w:rFonts w:ascii="Times" w:eastAsia="MS Mincho" w:hAnsi="Times"/>
                <w:color w:val="000000"/>
              </w:rPr>
            </w:pPr>
            <w:r w:rsidRPr="00EC17E4">
              <w:rPr>
                <w:rFonts w:ascii="Times" w:eastAsia="MS Mincho" w:hAnsi="Times"/>
                <w:color w:val="000000"/>
              </w:rPr>
              <w:t>RT-9012 Annual Helitorch Refresher, required annually after initial training</w:t>
            </w:r>
          </w:p>
          <w:p w:rsidR="005904E5" w:rsidRPr="00246568" w:rsidRDefault="005904E5" w:rsidP="00EC17E4">
            <w:pPr>
              <w:rPr>
                <w:rFonts w:eastAsia="MS Mincho"/>
              </w:rPr>
            </w:pPr>
          </w:p>
        </w:tc>
      </w:tr>
      <w:tr w:rsidR="005904E5">
        <w:tc>
          <w:tcPr>
            <w:tcW w:w="9288" w:type="dxa"/>
          </w:tcPr>
          <w:p w:rsidR="005904E5" w:rsidRPr="00596EF9" w:rsidRDefault="005904E5" w:rsidP="0030589B">
            <w:pPr>
              <w:rPr>
                <w:rFonts w:eastAsia="MS Mincho"/>
                <w:b/>
              </w:rPr>
            </w:pPr>
            <w:r w:rsidRPr="00596EF9">
              <w:rPr>
                <w:rFonts w:eastAsia="MS Mincho"/>
                <w:b/>
              </w:rPr>
              <w:t>REQUIRED EXPERIENCE</w:t>
            </w:r>
          </w:p>
          <w:p w:rsidR="005904E5" w:rsidRPr="00610266" w:rsidRDefault="005904E5" w:rsidP="0030589B">
            <w:pPr>
              <w:ind w:left="216" w:hanging="216"/>
              <w:rPr>
                <w:rFonts w:ascii="Times" w:eastAsia="MS Mincho" w:hAnsi="Times"/>
              </w:rPr>
            </w:pPr>
            <w:r w:rsidRPr="00610266">
              <w:rPr>
                <w:rFonts w:ascii="Times" w:eastAsia="MS Mincho" w:hAnsi="Times"/>
              </w:rPr>
              <w:t>Satisfactory performance as a Helitorch Mixmaster (HTMM)</w:t>
            </w:r>
          </w:p>
          <w:p w:rsidR="005904E5" w:rsidRPr="00246568" w:rsidRDefault="005904E5" w:rsidP="00EC17E4">
            <w:pPr>
              <w:ind w:left="216" w:hanging="216"/>
              <w:rPr>
                <w:rFonts w:eastAsia="MS Mincho"/>
              </w:rPr>
            </w:pPr>
          </w:p>
        </w:tc>
      </w:tr>
      <w:tr w:rsidR="005904E5">
        <w:tc>
          <w:tcPr>
            <w:tcW w:w="9288" w:type="dxa"/>
          </w:tcPr>
          <w:p w:rsidR="005904E5" w:rsidRPr="00596EF9" w:rsidRDefault="005904E5" w:rsidP="0030589B">
            <w:pPr>
              <w:rPr>
                <w:rFonts w:eastAsia="MS Mincho"/>
                <w:b/>
              </w:rPr>
            </w:pPr>
            <w:r w:rsidRPr="00596EF9">
              <w:rPr>
                <w:rFonts w:eastAsia="MS Mincho"/>
                <w:b/>
              </w:rPr>
              <w:t>PHYSICAL FITNESS</w:t>
            </w:r>
          </w:p>
          <w:p w:rsidR="005904E5" w:rsidRPr="00053A7B" w:rsidRDefault="005904E5" w:rsidP="0030589B">
            <w:pPr>
              <w:rPr>
                <w:rFonts w:eastAsia="MS Mincho"/>
              </w:rPr>
            </w:pPr>
            <w:r w:rsidRPr="00053A7B">
              <w:rPr>
                <w:rFonts w:eastAsia="MS Mincho"/>
              </w:rPr>
              <w:t>Light</w:t>
            </w:r>
          </w:p>
          <w:p w:rsidR="005904E5" w:rsidRPr="00246568" w:rsidRDefault="005904E5" w:rsidP="0030589B">
            <w:pPr>
              <w:rPr>
                <w:rFonts w:eastAsia="MS Mincho"/>
              </w:rPr>
            </w:pPr>
          </w:p>
        </w:tc>
      </w:tr>
      <w:tr w:rsidR="005904E5">
        <w:tc>
          <w:tcPr>
            <w:tcW w:w="9288" w:type="dxa"/>
          </w:tcPr>
          <w:p w:rsidR="005904E5" w:rsidRPr="00596EF9" w:rsidRDefault="005904E5" w:rsidP="0030589B">
            <w:pPr>
              <w:rPr>
                <w:rFonts w:eastAsia="MS Mincho"/>
                <w:b/>
              </w:rPr>
            </w:pPr>
            <w:r w:rsidRPr="00596EF9">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596EF9" w:rsidRDefault="005904E5" w:rsidP="00F71CFD">
            <w:pPr>
              <w:rPr>
                <w:rFonts w:eastAsia="MS Mincho"/>
              </w:rPr>
            </w:pPr>
            <w:r w:rsidRPr="00596EF9">
              <w:rPr>
                <w:rFonts w:eastAsia="MS Mincho"/>
              </w:rPr>
              <w:t>None</w:t>
            </w:r>
          </w:p>
          <w:p w:rsidR="005904E5" w:rsidRPr="00596EF9" w:rsidRDefault="005904E5" w:rsidP="00F71CFD">
            <w:pPr>
              <w:rPr>
                <w:rFonts w:eastAsia="MS Mincho"/>
                <w:u w:val="single"/>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3" w:history="1">
              <w:r w:rsidRPr="00EC17E4">
                <w:rPr>
                  <w:rStyle w:val="Hyperlink"/>
                  <w:rFonts w:eastAsia="MS Mincho"/>
                  <w:i/>
                  <w:color w:val="000000"/>
                </w:rPr>
                <w:t>http://training.nwcg.gov/classes/i100.htm</w:t>
              </w:r>
            </w:hyperlink>
          </w:p>
          <w:p w:rsidR="005904E5" w:rsidRPr="00EC17E4" w:rsidRDefault="005904E5" w:rsidP="00AF0EFB">
            <w:pPr>
              <w:rPr>
                <w:rFonts w:eastAsia="MS Mincho"/>
                <w:color w:val="000000"/>
              </w:rPr>
            </w:pPr>
            <w:r w:rsidRPr="00EC17E4">
              <w:rPr>
                <w:rFonts w:eastAsia="MS Mincho"/>
                <w:color w:val="000000"/>
              </w:rPr>
              <w:t>Reference materials are contained in the Interagency Aerial Ignition Guide</w:t>
            </w:r>
            <w:r w:rsidRPr="00EC17E4">
              <w:rPr>
                <w:color w:val="000000"/>
              </w:rPr>
              <w:t xml:space="preserve"> (NFES 1080).</w:t>
            </w:r>
          </w:p>
          <w:p w:rsidR="005904E5" w:rsidRPr="00EC17E4" w:rsidRDefault="005904E5" w:rsidP="00F71CFD">
            <w:pPr>
              <w:rPr>
                <w:rFonts w:eastAsia="MS Mincho"/>
                <w:b/>
                <w:color w:val="000000"/>
              </w:rPr>
            </w:pPr>
          </w:p>
        </w:tc>
      </w:tr>
    </w:tbl>
    <w:p w:rsidR="005904E5" w:rsidRPr="00771A78" w:rsidRDefault="005904E5" w:rsidP="00053A7B">
      <w:pPr>
        <w:pStyle w:val="Exhibit"/>
        <w:rPr>
          <w:rFonts w:eastAsia="MS Mincho"/>
          <w:b/>
        </w:rPr>
      </w:pPr>
      <w: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6" w:name="_Toc135793667"/>
          </w:p>
          <w:p w:rsidR="005904E5" w:rsidRPr="00DE1E31" w:rsidRDefault="005904E5" w:rsidP="00DE1E31">
            <w:pPr>
              <w:jc w:val="center"/>
              <w:rPr>
                <w:rFonts w:eastAsia="MS Mincho"/>
                <w:b/>
                <w:color w:val="0000FF"/>
              </w:rPr>
            </w:pPr>
            <w:r w:rsidRPr="00DE1E31">
              <w:rPr>
                <w:rFonts w:eastAsia="MS Mincho"/>
                <w:b/>
                <w:color w:val="0000FF"/>
              </w:rPr>
              <w:t>HELITORCH PARKING TENDER (HTPT)</w:t>
            </w:r>
            <w:bookmarkEnd w:id="46"/>
          </w:p>
          <w:p w:rsidR="005904E5" w:rsidRPr="00DE1E31" w:rsidRDefault="005904E5" w:rsidP="00DE1E31">
            <w:pPr>
              <w:jc w:val="center"/>
              <w:rPr>
                <w:rFonts w:eastAsia="MS Mincho"/>
                <w:b/>
                <w:color w:val="0000FF"/>
                <w:sz w:val="20"/>
                <w:szCs w:val="20"/>
              </w:rPr>
            </w:pPr>
          </w:p>
        </w:tc>
      </w:tr>
      <w:tr w:rsidR="005904E5">
        <w:tc>
          <w:tcPr>
            <w:tcW w:w="9288" w:type="dxa"/>
          </w:tcPr>
          <w:p w:rsidR="005904E5" w:rsidRPr="00C24894" w:rsidRDefault="005904E5" w:rsidP="0030589B">
            <w:pPr>
              <w:rPr>
                <w:rFonts w:eastAsia="MS Mincho"/>
                <w:b/>
              </w:rPr>
            </w:pPr>
            <w:r w:rsidRPr="00C24894">
              <w:rPr>
                <w:rFonts w:ascii="Times New (W1)" w:eastAsia="MS Mincho" w:hAnsi="Times New (W1)"/>
                <w:b/>
              </w:rPr>
              <w:t xml:space="preserve">REQUIRED </w:t>
            </w:r>
            <w:r w:rsidRPr="00C24894">
              <w:rPr>
                <w:rFonts w:eastAsia="MS Mincho"/>
                <w:b/>
              </w:rPr>
              <w:t>TRAINING:</w:t>
            </w:r>
          </w:p>
          <w:p w:rsidR="005904E5" w:rsidRPr="00EC17E4" w:rsidRDefault="005904E5" w:rsidP="00246568">
            <w:pPr>
              <w:rPr>
                <w:rFonts w:ascii="Times New (W1)" w:eastAsia="MS Mincho" w:hAnsi="Times New (W1)"/>
                <w:color w:val="000000"/>
              </w:rPr>
            </w:pPr>
            <w:r w:rsidRPr="00EC17E4">
              <w:rPr>
                <w:rFonts w:ascii="Times New (W1)" w:eastAsia="MS Mincho" w:hAnsi="Times New (W1)"/>
                <w:color w:val="000000"/>
              </w:rPr>
              <w:t>A-110 Aviation Transport of Hazardous Material (Every three years)</w:t>
            </w:r>
          </w:p>
          <w:p w:rsidR="005904E5" w:rsidRPr="00771A78" w:rsidRDefault="005904E5" w:rsidP="00246568">
            <w:pPr>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246568">
            <w:pPr>
              <w:rPr>
                <w:rFonts w:eastAsia="MS Mincho"/>
              </w:rPr>
            </w:pPr>
            <w:r w:rsidRPr="00771A78">
              <w:rPr>
                <w:rFonts w:ascii="Times New (W1)" w:eastAsia="MS Mincho" w:hAnsi="Times New (W1)"/>
              </w:rPr>
              <w:t>RT-130 Annual Fireline Safety Refresher</w:t>
            </w:r>
          </w:p>
          <w:p w:rsidR="005904E5" w:rsidRDefault="005904E5" w:rsidP="00246568">
            <w:pPr>
              <w:rPr>
                <w:rFonts w:ascii="Times" w:eastAsia="MS Mincho" w:hAnsi="Times"/>
              </w:rPr>
            </w:pPr>
            <w:r>
              <w:rPr>
                <w:rFonts w:ascii="Times" w:eastAsia="MS Mincho" w:hAnsi="Times"/>
              </w:rPr>
              <w:t xml:space="preserve">S-271 Interagency Helicopter </w:t>
            </w:r>
            <w:r w:rsidRPr="00087FFB">
              <w:rPr>
                <w:rFonts w:ascii="Times" w:eastAsia="MS Mincho" w:hAnsi="Times"/>
              </w:rPr>
              <w:t>Crewmember</w:t>
            </w:r>
          </w:p>
          <w:p w:rsidR="005904E5" w:rsidRPr="00EC17E4" w:rsidRDefault="005904E5" w:rsidP="0090090C">
            <w:pPr>
              <w:rPr>
                <w:rFonts w:ascii="Times" w:eastAsia="MS Mincho" w:hAnsi="Times"/>
                <w:color w:val="000000"/>
              </w:rPr>
            </w:pPr>
            <w:r w:rsidRPr="00EC17E4">
              <w:rPr>
                <w:rFonts w:ascii="Times" w:eastAsia="MS Mincho" w:hAnsi="Times"/>
                <w:color w:val="000000"/>
              </w:rPr>
              <w:t>N-9012 Helitorch Manager</w:t>
            </w:r>
          </w:p>
          <w:p w:rsidR="005904E5" w:rsidRPr="00EC17E4" w:rsidRDefault="005904E5" w:rsidP="0090090C">
            <w:pPr>
              <w:rPr>
                <w:rFonts w:ascii="Times" w:eastAsia="MS Mincho" w:hAnsi="Times"/>
                <w:color w:val="000000"/>
              </w:rPr>
            </w:pPr>
            <w:r w:rsidRPr="00EC17E4">
              <w:rPr>
                <w:rFonts w:ascii="Times" w:eastAsia="MS Mincho" w:hAnsi="Times"/>
                <w:color w:val="000000"/>
              </w:rPr>
              <w:t>RT-9012 Annual Helitorch Refresher, required annually after initial training</w:t>
            </w:r>
          </w:p>
          <w:p w:rsidR="005904E5" w:rsidRPr="00087FFB" w:rsidRDefault="005904E5" w:rsidP="00EC17E4">
            <w:pPr>
              <w:rPr>
                <w:rFonts w:ascii="Times" w:eastAsia="MS Mincho" w:hAnsi="Times"/>
              </w:rPr>
            </w:pPr>
          </w:p>
        </w:tc>
      </w:tr>
      <w:tr w:rsidR="005904E5">
        <w:tc>
          <w:tcPr>
            <w:tcW w:w="9288" w:type="dxa"/>
          </w:tcPr>
          <w:p w:rsidR="005904E5" w:rsidRPr="00C24894" w:rsidRDefault="005904E5" w:rsidP="0030589B">
            <w:pPr>
              <w:rPr>
                <w:rFonts w:eastAsia="MS Mincho"/>
                <w:b/>
              </w:rPr>
            </w:pPr>
            <w:r w:rsidRPr="00C24894">
              <w:rPr>
                <w:rFonts w:eastAsia="MS Mincho"/>
                <w:b/>
              </w:rPr>
              <w:t>REQUIRED EXPERIENCE</w:t>
            </w:r>
          </w:p>
          <w:p w:rsidR="005904E5" w:rsidRPr="00701BE5" w:rsidRDefault="005904E5" w:rsidP="00F95A19">
            <w:pPr>
              <w:rPr>
                <w:rFonts w:ascii="Times" w:eastAsia="MS Mincho" w:hAnsi="Times"/>
              </w:rPr>
            </w:pPr>
            <w:r w:rsidRPr="00701BE5">
              <w:rPr>
                <w:rFonts w:ascii="Times" w:eastAsia="MS Mincho" w:hAnsi="Times"/>
              </w:rPr>
              <w:t>Satisfactory position performance as a Helicopter Crewmember (HECM)</w:t>
            </w:r>
          </w:p>
          <w:p w:rsidR="005904E5" w:rsidRPr="00701BE5" w:rsidRDefault="005904E5" w:rsidP="00F95A19">
            <w:pPr>
              <w:rPr>
                <w:rFonts w:ascii="Times" w:eastAsia="MS Mincho" w:hAnsi="Times"/>
              </w:rPr>
            </w:pPr>
            <w:r w:rsidRPr="00701BE5">
              <w:tab/>
            </w:r>
            <w:r w:rsidRPr="00701BE5">
              <w:rPr>
                <w:rFonts w:ascii="Times" w:eastAsia="MS Mincho" w:hAnsi="Times"/>
                <w:b/>
                <w:bCs/>
              </w:rPr>
              <w:t>AND</w:t>
            </w:r>
          </w:p>
          <w:p w:rsidR="005904E5" w:rsidRPr="00701BE5" w:rsidRDefault="005904E5" w:rsidP="0030589B">
            <w:pPr>
              <w:ind w:left="216" w:hanging="216"/>
              <w:rPr>
                <w:rFonts w:ascii="Times" w:eastAsia="MS Mincho" w:hAnsi="Times"/>
              </w:rPr>
            </w:pPr>
            <w:r w:rsidRPr="00701BE5">
              <w:rPr>
                <w:rFonts w:ascii="Times" w:eastAsia="MS Mincho" w:hAnsi="Times"/>
              </w:rPr>
              <w:t>Satisfactory performance as a Helitorch Parking Tender (HTPT)</w:t>
            </w:r>
          </w:p>
          <w:p w:rsidR="005904E5" w:rsidRPr="00D67EA1" w:rsidRDefault="005904E5" w:rsidP="00EC17E4">
            <w:pPr>
              <w:ind w:left="216" w:hanging="216"/>
              <w:rPr>
                <w:rFonts w:eastAsia="MS Mincho"/>
              </w:rPr>
            </w:pPr>
          </w:p>
        </w:tc>
      </w:tr>
      <w:tr w:rsidR="005904E5">
        <w:tc>
          <w:tcPr>
            <w:tcW w:w="9288" w:type="dxa"/>
          </w:tcPr>
          <w:p w:rsidR="005904E5" w:rsidRPr="00C24894" w:rsidRDefault="005904E5" w:rsidP="0030589B">
            <w:pPr>
              <w:rPr>
                <w:rFonts w:eastAsia="MS Mincho"/>
                <w:b/>
              </w:rPr>
            </w:pPr>
            <w:r w:rsidRPr="00C24894">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Pr="00D67EA1" w:rsidRDefault="005904E5" w:rsidP="0030589B">
            <w:pPr>
              <w:pStyle w:val="Header"/>
              <w:tabs>
                <w:tab w:val="clear" w:pos="4320"/>
                <w:tab w:val="clear" w:pos="8640"/>
              </w:tabs>
              <w:rPr>
                <w:rFonts w:ascii="Times New Roman" w:eastAsia="MS Mincho" w:hAnsi="Times New Roman"/>
                <w:sz w:val="24"/>
              </w:rPr>
            </w:pPr>
          </w:p>
        </w:tc>
      </w:tr>
      <w:tr w:rsidR="005904E5">
        <w:tc>
          <w:tcPr>
            <w:tcW w:w="9288" w:type="dxa"/>
          </w:tcPr>
          <w:p w:rsidR="005904E5" w:rsidRPr="00C24894" w:rsidRDefault="005904E5" w:rsidP="00254E7C">
            <w:pPr>
              <w:rPr>
                <w:rFonts w:eastAsia="MS Mincho"/>
                <w:b/>
              </w:rPr>
            </w:pPr>
            <w:r w:rsidRPr="00C24894">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9803C7"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7A489D" w:rsidRDefault="005904E5" w:rsidP="00F71CFD">
            <w:pPr>
              <w:rPr>
                <w:rFonts w:eastAsia="MS Mincho"/>
              </w:rPr>
            </w:pPr>
            <w:r w:rsidRPr="007A489D">
              <w:rPr>
                <w:rFonts w:eastAsia="MS Mincho"/>
              </w:rPr>
              <w:t>None</w:t>
            </w:r>
          </w:p>
          <w:p w:rsidR="005904E5" w:rsidRPr="00C24894" w:rsidRDefault="005904E5" w:rsidP="00F71CFD">
            <w:pPr>
              <w:rPr>
                <w:rFonts w:eastAsia="MS Mincho"/>
                <w:b/>
              </w:rPr>
            </w:pPr>
          </w:p>
        </w:tc>
      </w:tr>
      <w:tr w:rsidR="005904E5">
        <w:tc>
          <w:tcPr>
            <w:tcW w:w="9288" w:type="dxa"/>
          </w:tcPr>
          <w:p w:rsidR="005904E5" w:rsidRPr="00EC17E4" w:rsidRDefault="005904E5" w:rsidP="00C929E7">
            <w:pPr>
              <w:rPr>
                <w:rFonts w:eastAsia="MS Mincho"/>
                <w:color w:val="000000"/>
              </w:rPr>
            </w:pPr>
            <w:r w:rsidRPr="00EC17E4">
              <w:rPr>
                <w:rFonts w:eastAsia="MS Mincho"/>
                <w:color w:val="000000"/>
              </w:rPr>
              <w:t xml:space="preserve">Reference materials are contained in the Interagency Aerial Ignition Guide </w:t>
            </w:r>
            <w:r w:rsidRPr="00EC17E4">
              <w:rPr>
                <w:color w:val="000000"/>
              </w:rPr>
              <w:t>(NFES 1080).</w:t>
            </w:r>
          </w:p>
          <w:p w:rsidR="005904E5" w:rsidRPr="00C929E7" w:rsidRDefault="005904E5" w:rsidP="00F71CFD">
            <w:pPr>
              <w:rPr>
                <w:rFonts w:eastAsia="MS Mincho"/>
              </w:rPr>
            </w:pPr>
          </w:p>
        </w:tc>
      </w:tr>
    </w:tbl>
    <w:p w:rsidR="005904E5" w:rsidRDefault="005904E5" w:rsidP="0030589B"/>
    <w:p w:rsidR="005904E5" w:rsidRPr="00771A78" w:rsidRDefault="005904E5" w:rsidP="00053A7B">
      <w:pPr>
        <w:pStyle w:val="Exhibit"/>
        <w:rPr>
          <w:rFonts w:eastAsia="MS Mincho"/>
          <w:b/>
        </w:rPr>
      </w:pPr>
      <w: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47" w:name="_Toc135793668"/>
          </w:p>
          <w:p w:rsidR="005904E5" w:rsidRPr="00254E7C" w:rsidRDefault="005904E5" w:rsidP="00254E7C">
            <w:pPr>
              <w:jc w:val="center"/>
              <w:rPr>
                <w:rFonts w:eastAsia="MS Mincho"/>
                <w:b/>
                <w:color w:val="0000FF"/>
              </w:rPr>
            </w:pPr>
            <w:r w:rsidRPr="00254E7C">
              <w:rPr>
                <w:rFonts w:eastAsia="MS Mincho"/>
                <w:b/>
                <w:color w:val="0000FF"/>
              </w:rPr>
              <w:t xml:space="preserve">INCIDENT MEDICAL </w:t>
            </w:r>
            <w:r>
              <w:rPr>
                <w:rFonts w:eastAsia="MS Mincho"/>
                <w:b/>
                <w:color w:val="0000FF"/>
              </w:rPr>
              <w:t xml:space="preserve">SPECIALIST </w:t>
            </w:r>
            <w:r w:rsidRPr="00254E7C">
              <w:rPr>
                <w:rFonts w:eastAsia="MS Mincho"/>
                <w:b/>
                <w:color w:val="0000FF"/>
              </w:rPr>
              <w:t>ASSISTANT (IMSA)</w:t>
            </w:r>
            <w:bookmarkEnd w:id="47"/>
          </w:p>
          <w:p w:rsidR="005904E5" w:rsidRPr="00254E7C" w:rsidRDefault="005904E5" w:rsidP="00254E7C">
            <w:pPr>
              <w:jc w:val="center"/>
              <w:rPr>
                <w:rFonts w:eastAsia="MS Mincho"/>
                <w:b/>
                <w:color w:val="0000FF"/>
                <w:sz w:val="20"/>
                <w:szCs w:val="20"/>
              </w:rPr>
            </w:pPr>
          </w:p>
        </w:tc>
      </w:tr>
      <w:tr w:rsidR="005904E5">
        <w:tc>
          <w:tcPr>
            <w:tcW w:w="9288" w:type="dxa"/>
          </w:tcPr>
          <w:p w:rsidR="005904E5" w:rsidRPr="00E63CD0" w:rsidRDefault="005904E5" w:rsidP="0030589B">
            <w:pPr>
              <w:rPr>
                <w:rFonts w:eastAsia="MS Mincho"/>
                <w:b/>
              </w:rPr>
            </w:pPr>
            <w:r w:rsidRPr="00E63CD0">
              <w:rPr>
                <w:rFonts w:ascii="Times" w:eastAsia="MS Mincho" w:hAnsi="Times"/>
                <w:b/>
              </w:rPr>
              <w:t xml:space="preserve">REQUIRED </w:t>
            </w:r>
            <w:r w:rsidRPr="00E63CD0">
              <w:rPr>
                <w:rFonts w:eastAsia="MS Mincho"/>
                <w:b/>
              </w:rPr>
              <w:t>TRAINING</w:t>
            </w:r>
          </w:p>
          <w:p w:rsidR="005904E5" w:rsidRDefault="005904E5" w:rsidP="00D67EA1">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771A78">
            <w:pPr>
              <w:rPr>
                <w:rFonts w:eastAsia="MS Mincho"/>
              </w:rPr>
            </w:pPr>
            <w:r w:rsidRPr="004461AC">
              <w:rPr>
                <w:rFonts w:eastAsia="MS Mincho"/>
              </w:rPr>
              <w:t>IS-700 National Incident Management System (NIMS), An Introduction</w:t>
            </w:r>
          </w:p>
          <w:p w:rsidR="005904E5" w:rsidRDefault="005904E5" w:rsidP="0030589B">
            <w:pPr>
              <w:ind w:left="216" w:hanging="216"/>
              <w:rPr>
                <w:ins w:id="48" w:author="McCurdy, Jill M -FS" w:date="2012-10-31T15:15:00Z"/>
                <w:rFonts w:eastAsia="MS Mincho"/>
              </w:rPr>
            </w:pPr>
            <w:r>
              <w:rPr>
                <w:rFonts w:eastAsia="MS Mincho"/>
              </w:rPr>
              <w:t>N9013 Geographic Area Medical Specialist Workshop</w:t>
            </w:r>
          </w:p>
          <w:p w:rsidR="00A47E4D" w:rsidDel="003A4005" w:rsidRDefault="003A4005" w:rsidP="0030589B">
            <w:pPr>
              <w:ind w:left="216" w:hanging="216"/>
              <w:rPr>
                <w:del w:id="49" w:author="McCurdy, Jill M -FS" w:date="2012-10-31T15:24:00Z"/>
                <w:rFonts w:eastAsia="MS Mincho"/>
              </w:rPr>
            </w:pPr>
            <w:ins w:id="50" w:author="McCurdy, Jill M -FS" w:date="2012-10-31T15:24:00Z">
              <w:r w:rsidRPr="003A4005">
                <w:rPr>
                  <w:rFonts w:eastAsia="MS Mincho"/>
                </w:rPr>
                <w:t>RT-130 Annual Fireline Safety Refresher Training</w:t>
              </w:r>
            </w:ins>
          </w:p>
          <w:p w:rsidR="005904E5" w:rsidRPr="00D67EA1" w:rsidRDefault="005904E5" w:rsidP="0030589B">
            <w:pPr>
              <w:ind w:left="216" w:hanging="216"/>
              <w:rPr>
                <w:rFonts w:eastAsia="MS Mincho"/>
              </w:rPr>
            </w:pPr>
          </w:p>
        </w:tc>
      </w:tr>
      <w:tr w:rsidR="005904E5">
        <w:tc>
          <w:tcPr>
            <w:tcW w:w="9288" w:type="dxa"/>
          </w:tcPr>
          <w:p w:rsidR="005904E5" w:rsidRPr="00E63CD0" w:rsidRDefault="005904E5" w:rsidP="0030589B">
            <w:pPr>
              <w:rPr>
                <w:rFonts w:eastAsia="MS Mincho"/>
                <w:b/>
              </w:rPr>
            </w:pPr>
            <w:r w:rsidRPr="00E63CD0">
              <w:rPr>
                <w:rFonts w:eastAsia="MS Mincho"/>
                <w:b/>
              </w:rPr>
              <w:t>REQUIRED CERTIFICATION</w:t>
            </w:r>
          </w:p>
          <w:p w:rsidR="005904E5" w:rsidRDefault="005904E5" w:rsidP="0030589B">
            <w:pPr>
              <w:rPr>
                <w:rFonts w:eastAsia="MS Mincho"/>
              </w:rPr>
            </w:pPr>
            <w:smartTag w:uri="urn:schemas-microsoft-com:office:smarttags" w:element="place">
              <w:smartTag w:uri="urn:schemas-microsoft-com:office:smarttags" w:element="PlaceName">
                <w:r>
                  <w:rPr>
                    <w:rFonts w:eastAsia="MS Mincho"/>
                  </w:rPr>
                  <w:t>Current</w:t>
                </w:r>
              </w:smartTag>
              <w:r>
                <w:rPr>
                  <w:rFonts w:eastAsia="MS Mincho"/>
                </w:rPr>
                <w:t xml:space="preserve"> </w:t>
              </w:r>
              <w:smartTag w:uri="urn:schemas-microsoft-com:office:smarttags" w:element="PlaceType">
                <w:r>
                  <w:rPr>
                    <w:rFonts w:eastAsia="MS Mincho"/>
                  </w:rPr>
                  <w:t>State</w:t>
                </w:r>
              </w:smartTag>
            </w:smartTag>
            <w:r>
              <w:rPr>
                <w:rFonts w:eastAsia="MS Mincho"/>
              </w:rPr>
              <w:t xml:space="preserve"> EMT Certification</w:t>
            </w:r>
          </w:p>
          <w:p w:rsidR="005904E5" w:rsidRPr="00113800" w:rsidDel="00A47E4D" w:rsidRDefault="005904E5" w:rsidP="0030589B">
            <w:pPr>
              <w:rPr>
                <w:del w:id="51" w:author="McCurdy, Jill M -FS" w:date="2012-10-31T15:16:00Z"/>
                <w:rFonts w:ascii="Times" w:eastAsia="MS Mincho" w:hAnsi="Times"/>
              </w:rPr>
            </w:pPr>
            <w:del w:id="52" w:author="McCurdy, Jill M -FS" w:date="2012-10-31T15:16:00Z">
              <w:r w:rsidDel="00A47E4D">
                <w:rPr>
                  <w:rFonts w:eastAsia="MS Mincho"/>
                </w:rPr>
                <w:delText>Documented Hepatitis B Vaccination</w:delText>
              </w:r>
            </w:del>
          </w:p>
          <w:p w:rsidR="005904E5" w:rsidDel="00A47E4D" w:rsidRDefault="005904E5" w:rsidP="0030589B">
            <w:pPr>
              <w:rPr>
                <w:del w:id="53" w:author="McCurdy, Jill M -FS" w:date="2012-10-31T15:16:00Z"/>
                <w:rFonts w:ascii="Times" w:eastAsia="MS Mincho" w:hAnsi="Times"/>
              </w:rPr>
            </w:pPr>
            <w:del w:id="54" w:author="McCurdy, Jill M -FS" w:date="2012-10-31T15:16:00Z">
              <w:r w:rsidDel="00A47E4D">
                <w:rPr>
                  <w:rFonts w:ascii="Times" w:eastAsia="MS Mincho" w:hAnsi="Times"/>
                </w:rPr>
                <w:delText>A</w:delText>
              </w:r>
              <w:r w:rsidRPr="00113800" w:rsidDel="00A47E4D">
                <w:rPr>
                  <w:rFonts w:ascii="Times" w:eastAsia="MS Mincho" w:hAnsi="Times"/>
                </w:rPr>
                <w:delText>ttendance at Geographic Area Medical Specialist Workshop/Training</w:delText>
              </w:r>
            </w:del>
          </w:p>
          <w:p w:rsidR="005904E5" w:rsidRPr="007A5506" w:rsidRDefault="005904E5" w:rsidP="00A47E4D">
            <w:pPr>
              <w:rPr>
                <w:rFonts w:ascii="Times" w:eastAsia="MS Mincho" w:hAnsi="Times"/>
              </w:rPr>
              <w:pPrChange w:id="55" w:author="McCurdy, Jill M -FS" w:date="2012-10-31T15:16:00Z">
                <w:pPr/>
              </w:pPrChange>
            </w:pPr>
          </w:p>
        </w:tc>
      </w:tr>
      <w:tr w:rsidR="005904E5">
        <w:tc>
          <w:tcPr>
            <w:tcW w:w="9288" w:type="dxa"/>
          </w:tcPr>
          <w:p w:rsidR="005904E5" w:rsidRPr="00E63CD0" w:rsidRDefault="005904E5" w:rsidP="0030589B">
            <w:pPr>
              <w:rPr>
                <w:rFonts w:eastAsia="MS Mincho"/>
                <w:b/>
              </w:rPr>
            </w:pPr>
            <w:r w:rsidRPr="00E63CD0">
              <w:rPr>
                <w:rFonts w:eastAsia="MS Mincho"/>
                <w:b/>
              </w:rPr>
              <w:t>REQUIRED EXPERIENCE</w:t>
            </w:r>
          </w:p>
          <w:p w:rsidR="005904E5" w:rsidRDefault="005904E5" w:rsidP="00F95A19">
            <w:pPr>
              <w:rPr>
                <w:rFonts w:eastAsia="MS Mincho"/>
              </w:rPr>
            </w:pPr>
            <w:r>
              <w:rPr>
                <w:rFonts w:eastAsia="MS Mincho"/>
              </w:rPr>
              <w:t xml:space="preserve">Satisfactory performance as </w:t>
            </w:r>
            <w:proofErr w:type="spellStart"/>
            <w:r>
              <w:rPr>
                <w:rFonts w:eastAsia="MS Mincho"/>
              </w:rPr>
              <w:t>a</w:t>
            </w:r>
            <w:proofErr w:type="spellEnd"/>
            <w:r>
              <w:rPr>
                <w:rFonts w:eastAsia="MS Mincho"/>
              </w:rPr>
              <w:t xml:space="preserve"> </w:t>
            </w:r>
            <w:r w:rsidRPr="00087FFB">
              <w:rPr>
                <w:rFonts w:eastAsia="MS Mincho"/>
              </w:rPr>
              <w:t>Incident Medical Technician</w:t>
            </w:r>
            <w:r>
              <w:rPr>
                <w:rFonts w:eastAsia="MS Mincho"/>
              </w:rPr>
              <w:t xml:space="preserve"> (IMST)</w:t>
            </w:r>
          </w:p>
          <w:p w:rsidR="005904E5" w:rsidRPr="00F95A19" w:rsidRDefault="005904E5" w:rsidP="00F95A19">
            <w:pPr>
              <w:rPr>
                <w:rFonts w:eastAsia="MS Mincho"/>
              </w:rPr>
            </w:pPr>
            <w:r>
              <w:tab/>
            </w:r>
            <w:r w:rsidRPr="00087FFB">
              <w:rPr>
                <w:rFonts w:eastAsia="MS Mincho"/>
                <w:b/>
                <w:bCs/>
              </w:rPr>
              <w:t>AND</w:t>
            </w:r>
          </w:p>
          <w:p w:rsidR="005904E5" w:rsidRDefault="005904E5" w:rsidP="00F95A19">
            <w:pPr>
              <w:rPr>
                <w:rFonts w:eastAsia="MS Mincho"/>
              </w:rPr>
            </w:pPr>
            <w:r w:rsidRPr="00087FFB">
              <w:rPr>
                <w:rFonts w:eastAsia="MS Mincho"/>
              </w:rPr>
              <w:t>Active with an Emergency Medical Provider</w:t>
            </w:r>
          </w:p>
          <w:p w:rsidR="005904E5" w:rsidRPr="00F95A19" w:rsidRDefault="005904E5" w:rsidP="00F95A19">
            <w:pPr>
              <w:rPr>
                <w:rFonts w:eastAsia="MS Mincho"/>
              </w:rPr>
            </w:pPr>
            <w:r>
              <w:tab/>
            </w:r>
            <w:r w:rsidRPr="00087FFB">
              <w:rPr>
                <w:rFonts w:eastAsia="MS Mincho"/>
                <w:b/>
                <w:bCs/>
              </w:rPr>
              <w:t>AND</w:t>
            </w:r>
          </w:p>
          <w:p w:rsidR="005904E5" w:rsidRPr="00087FFB" w:rsidRDefault="005904E5" w:rsidP="0030589B">
            <w:pPr>
              <w:ind w:left="216" w:hanging="216"/>
              <w:rPr>
                <w:rFonts w:eastAsia="MS Mincho"/>
              </w:rPr>
            </w:pPr>
            <w:r w:rsidRPr="00087FFB">
              <w:rPr>
                <w:rFonts w:eastAsia="MS Mincho"/>
              </w:rPr>
              <w:t>Satisfactory performance as an In</w:t>
            </w:r>
            <w:r>
              <w:rPr>
                <w:rFonts w:eastAsia="MS Mincho"/>
              </w:rPr>
              <w:t>cident Medical Assistant (IMSA)</w:t>
            </w:r>
          </w:p>
          <w:p w:rsidR="005904E5" w:rsidRPr="00D67EA1" w:rsidRDefault="005904E5" w:rsidP="0030589B">
            <w:pPr>
              <w:ind w:left="216" w:hanging="216"/>
              <w:rPr>
                <w:rFonts w:eastAsia="MS Mincho"/>
              </w:rPr>
            </w:pPr>
          </w:p>
        </w:tc>
      </w:tr>
      <w:tr w:rsidR="005904E5">
        <w:tc>
          <w:tcPr>
            <w:tcW w:w="9288" w:type="dxa"/>
          </w:tcPr>
          <w:p w:rsidR="005904E5" w:rsidRPr="0000158B" w:rsidRDefault="005904E5" w:rsidP="0030589B">
            <w:pPr>
              <w:rPr>
                <w:rFonts w:eastAsia="MS Mincho"/>
                <w:b/>
              </w:rPr>
            </w:pPr>
            <w:r w:rsidRPr="0000158B">
              <w:rPr>
                <w:rFonts w:eastAsia="MS Mincho"/>
                <w:b/>
              </w:rPr>
              <w:t>PHYSICAL FITNESS</w:t>
            </w:r>
            <w:r>
              <w:rPr>
                <w:rFonts w:eastAsia="MS Mincho"/>
                <w:b/>
              </w:rPr>
              <w:t xml:space="preserve"> LEVEL</w:t>
            </w:r>
          </w:p>
          <w:p w:rsidR="005904E5" w:rsidRPr="006A2D27" w:rsidRDefault="005904E5" w:rsidP="0030589B">
            <w:pPr>
              <w:rPr>
                <w:rFonts w:eastAsia="MS Mincho"/>
              </w:rPr>
            </w:pPr>
            <w:r>
              <w:rPr>
                <w:rFonts w:eastAsia="MS Mincho"/>
              </w:rPr>
              <w:t>Light</w:t>
            </w:r>
          </w:p>
          <w:p w:rsidR="005904E5" w:rsidRPr="001A75A5" w:rsidRDefault="005904E5" w:rsidP="0030589B">
            <w:pPr>
              <w:rPr>
                <w:rFonts w:eastAsia="MS Mincho"/>
              </w:rPr>
            </w:pPr>
          </w:p>
        </w:tc>
      </w:tr>
      <w:tr w:rsidR="005904E5">
        <w:tc>
          <w:tcPr>
            <w:tcW w:w="9288" w:type="dxa"/>
          </w:tcPr>
          <w:p w:rsidR="005904E5" w:rsidRPr="0000158B" w:rsidRDefault="005904E5" w:rsidP="0030589B">
            <w:pPr>
              <w:rPr>
                <w:rFonts w:eastAsia="MS Mincho"/>
                <w:b/>
              </w:rPr>
            </w:pPr>
            <w:r w:rsidRPr="0000158B">
              <w:rPr>
                <w:rFonts w:eastAsia="MS Mincho"/>
                <w:b/>
              </w:rPr>
              <w:t>OTHER POSITION ASSIGNMENTS THAT WILL MAINTAIN CURRENCY</w:t>
            </w:r>
          </w:p>
          <w:p w:rsidR="005904E5" w:rsidRDefault="005904E5" w:rsidP="0030589B">
            <w:pPr>
              <w:rPr>
                <w:rFonts w:eastAsia="MS Mincho"/>
              </w:rPr>
            </w:pPr>
            <w:del w:id="56" w:author="McCurdy, Jill M -FS" w:date="2012-10-31T15:17:00Z">
              <w:r w:rsidDel="00A47E4D">
                <w:rPr>
                  <w:rFonts w:eastAsia="MS Mincho"/>
                </w:rPr>
                <w:delText>None</w:delText>
              </w:r>
            </w:del>
            <w:ins w:id="57" w:author="McCurdy, Jill M -FS" w:date="2012-10-31T15:17:00Z">
              <w:r w:rsidR="00A47E4D">
                <w:rPr>
                  <w:rFonts w:eastAsia="MS Mincho"/>
                </w:rPr>
                <w:t>Incident Medical Specialist Manager</w:t>
              </w:r>
            </w:ins>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00158B" w:rsidRDefault="005904E5" w:rsidP="00F71CFD">
            <w:pPr>
              <w:rPr>
                <w:rFonts w:eastAsia="MS Mincho"/>
              </w:rPr>
            </w:pPr>
            <w:del w:id="58" w:author="McCurdy, Jill M -FS" w:date="2012-10-31T15:17:00Z">
              <w:r w:rsidRPr="0000158B" w:rsidDel="00A47E4D">
                <w:rPr>
                  <w:rFonts w:eastAsia="MS Mincho"/>
                </w:rPr>
                <w:delText>None</w:delText>
              </w:r>
            </w:del>
            <w:ins w:id="59" w:author="McCurdy, Jill M -FS" w:date="2012-10-31T15:17:00Z">
              <w:r w:rsidR="00A47E4D">
                <w:rPr>
                  <w:rFonts w:eastAsia="MS Mincho"/>
                </w:rPr>
                <w:t>S-359 Medical Unit Leader</w:t>
              </w:r>
            </w:ins>
          </w:p>
          <w:p w:rsidR="005904E5" w:rsidRPr="00C24894" w:rsidRDefault="005904E5" w:rsidP="00F71CFD">
            <w:pPr>
              <w:rPr>
                <w:rFonts w:eastAsia="MS Mincho"/>
                <w:b/>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4" w:history="1">
              <w:r w:rsidRPr="00EC17E4">
                <w:rPr>
                  <w:rStyle w:val="Hyperlink"/>
                  <w:rFonts w:eastAsia="MS Mincho"/>
                  <w:i/>
                  <w:color w:val="000000"/>
                </w:rPr>
                <w:t>http://training.nwcg.gov/classes/i100.htm</w:t>
              </w:r>
            </w:hyperlink>
          </w:p>
          <w:p w:rsidR="005904E5" w:rsidRPr="00596EF9" w:rsidRDefault="005904E5" w:rsidP="00F71CFD">
            <w:pPr>
              <w:rPr>
                <w:rFonts w:eastAsia="MS Mincho"/>
                <w:b/>
              </w:rPr>
            </w:pPr>
          </w:p>
        </w:tc>
      </w:tr>
    </w:tbl>
    <w:p w:rsidR="005904E5" w:rsidRPr="00771A78" w:rsidRDefault="005904E5" w:rsidP="00053A7B">
      <w:pPr>
        <w:pStyle w:val="Exhibit"/>
        <w:rPr>
          <w:rFonts w:eastAsia="MS Mincho"/>
          <w:b/>
        </w:rPr>
      </w:pPr>
      <w: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60" w:name="_Toc135793669"/>
          </w:p>
          <w:p w:rsidR="005904E5" w:rsidRPr="00254E7C" w:rsidRDefault="005904E5" w:rsidP="00254E7C">
            <w:pPr>
              <w:jc w:val="center"/>
              <w:rPr>
                <w:rFonts w:eastAsia="MS Mincho"/>
                <w:b/>
                <w:color w:val="0000FF"/>
              </w:rPr>
            </w:pPr>
            <w:r w:rsidRPr="00254E7C">
              <w:rPr>
                <w:rFonts w:eastAsia="MS Mincho"/>
                <w:b/>
                <w:color w:val="0000FF"/>
              </w:rPr>
              <w:t>INCIDENT MEDICAL MANAGER (IMSM)</w:t>
            </w:r>
            <w:bookmarkEnd w:id="60"/>
          </w:p>
          <w:p w:rsidR="005904E5" w:rsidRPr="00254E7C" w:rsidRDefault="005904E5" w:rsidP="00254E7C">
            <w:pPr>
              <w:jc w:val="center"/>
              <w:rPr>
                <w:rFonts w:eastAsia="MS Mincho"/>
                <w:b/>
                <w:color w:val="0000FF"/>
                <w:sz w:val="20"/>
                <w:szCs w:val="20"/>
              </w:rPr>
            </w:pPr>
          </w:p>
        </w:tc>
      </w:tr>
      <w:tr w:rsidR="005904E5">
        <w:tc>
          <w:tcPr>
            <w:tcW w:w="9288" w:type="dxa"/>
          </w:tcPr>
          <w:p w:rsidR="005904E5" w:rsidRPr="00A15154" w:rsidRDefault="005904E5" w:rsidP="0030589B">
            <w:pPr>
              <w:rPr>
                <w:rFonts w:eastAsia="MS Mincho"/>
                <w:b/>
              </w:rPr>
            </w:pPr>
            <w:r w:rsidRPr="00A15154">
              <w:rPr>
                <w:rFonts w:ascii="Times New (W1)" w:eastAsia="MS Mincho" w:hAnsi="Times New (W1)"/>
                <w:b/>
              </w:rPr>
              <w:t xml:space="preserve">REQUIRED </w:t>
            </w:r>
            <w:r w:rsidRPr="00A15154">
              <w:rPr>
                <w:rFonts w:eastAsia="MS Mincho"/>
                <w:b/>
              </w:rPr>
              <w:t>TRAINING</w:t>
            </w:r>
          </w:p>
          <w:p w:rsidR="005904E5" w:rsidRDefault="005904E5" w:rsidP="00D67EA1">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6F711B">
            <w:pPr>
              <w:ind w:left="677" w:hanging="677"/>
              <w:rPr>
                <w:ins w:id="61" w:author="McCurdy, Jill M -FS" w:date="2012-10-31T15:18:00Z"/>
                <w:rFonts w:ascii="Times New (W1)" w:eastAsia="MS Mincho" w:hAnsi="Times New (W1)"/>
              </w:rPr>
            </w:pPr>
            <w:r w:rsidRPr="00771A78">
              <w:rPr>
                <w:rFonts w:ascii="Times New (W1)" w:eastAsia="MS Mincho" w:hAnsi="Times New (W1)"/>
              </w:rPr>
              <w:t>IS-700 National Incident Management System (NIMS), An Introduction</w:t>
            </w:r>
          </w:p>
          <w:p w:rsidR="003A4005" w:rsidRPr="00771A78" w:rsidRDefault="003A4005" w:rsidP="006F711B">
            <w:pPr>
              <w:ind w:left="677" w:hanging="677"/>
              <w:rPr>
                <w:rFonts w:eastAsia="MS Mincho"/>
              </w:rPr>
            </w:pPr>
            <w:ins w:id="62" w:author="McCurdy, Jill M -FS" w:date="2012-10-31T15:18:00Z">
              <w:r>
                <w:rPr>
                  <w:rFonts w:ascii="Times New (W1)" w:eastAsia="MS Mincho" w:hAnsi="Times New (W1)"/>
                </w:rPr>
                <w:t>IS-800 National Response Framework: An Introduction</w:t>
              </w:r>
            </w:ins>
          </w:p>
          <w:p w:rsidR="005904E5" w:rsidRDefault="005904E5" w:rsidP="00DC7E2B">
            <w:pPr>
              <w:ind w:left="216" w:hanging="216"/>
              <w:rPr>
                <w:ins w:id="63" w:author="McCurdy, Jill M -FS" w:date="2012-10-31T15:19:00Z"/>
                <w:rFonts w:eastAsia="MS Mincho"/>
              </w:rPr>
            </w:pPr>
            <w:r>
              <w:rPr>
                <w:rFonts w:eastAsia="MS Mincho"/>
              </w:rPr>
              <w:t>N9013 Geographic Area Medical Specialist Workshop</w:t>
            </w:r>
          </w:p>
          <w:p w:rsidR="003A4005" w:rsidDel="003A4005" w:rsidRDefault="003A4005" w:rsidP="00DC7E2B">
            <w:pPr>
              <w:ind w:left="216" w:hanging="216"/>
              <w:rPr>
                <w:del w:id="64" w:author="McCurdy, Jill M -FS" w:date="2012-10-31T15:24:00Z"/>
                <w:rFonts w:eastAsia="MS Mincho"/>
              </w:rPr>
            </w:pPr>
            <w:ins w:id="65" w:author="McCurdy, Jill M -FS" w:date="2012-10-31T15:24:00Z">
              <w:r w:rsidRPr="003A4005">
                <w:rPr>
                  <w:rFonts w:eastAsia="MS Mincho"/>
                </w:rPr>
                <w:t>RT-130 Annual Fireline Safety Refresher Training</w:t>
              </w:r>
            </w:ins>
          </w:p>
          <w:p w:rsidR="005904E5" w:rsidRPr="00D67EA1" w:rsidRDefault="005904E5" w:rsidP="00DC7E2B">
            <w:pPr>
              <w:ind w:left="216" w:hanging="216"/>
              <w:rPr>
                <w:rFonts w:eastAsia="MS Mincho"/>
              </w:rPr>
            </w:pPr>
          </w:p>
        </w:tc>
      </w:tr>
      <w:tr w:rsidR="005904E5">
        <w:tc>
          <w:tcPr>
            <w:tcW w:w="9288" w:type="dxa"/>
          </w:tcPr>
          <w:p w:rsidR="005904E5" w:rsidRPr="00A15154" w:rsidRDefault="005904E5" w:rsidP="0030589B">
            <w:pPr>
              <w:rPr>
                <w:rFonts w:eastAsia="MS Mincho"/>
                <w:b/>
              </w:rPr>
            </w:pPr>
            <w:r>
              <w:rPr>
                <w:rFonts w:eastAsia="MS Mincho"/>
                <w:b/>
              </w:rPr>
              <w:t xml:space="preserve">REQUIRED </w:t>
            </w:r>
            <w:r w:rsidRPr="00A15154">
              <w:rPr>
                <w:rFonts w:eastAsia="MS Mincho"/>
                <w:b/>
              </w:rPr>
              <w:t>CERTIFICATION</w:t>
            </w:r>
          </w:p>
          <w:p w:rsidR="005904E5" w:rsidRPr="00087FFB" w:rsidRDefault="005904E5" w:rsidP="0030589B">
            <w:pPr>
              <w:rPr>
                <w:rFonts w:eastAsia="MS Mincho"/>
              </w:rPr>
            </w:pPr>
            <w:smartTag w:uri="urn:schemas-microsoft-com:office:smarttags" w:element="place">
              <w:smartTag w:uri="urn:schemas-microsoft-com:office:smarttags" w:element="PlaceName">
                <w:r w:rsidRPr="00087FFB">
                  <w:rPr>
                    <w:rFonts w:eastAsia="MS Mincho"/>
                  </w:rPr>
                  <w:t>Current</w:t>
                </w:r>
              </w:smartTag>
              <w:r w:rsidRPr="00087FFB">
                <w:rPr>
                  <w:rFonts w:eastAsia="MS Mincho"/>
                </w:rPr>
                <w:t xml:space="preserve"> </w:t>
              </w:r>
              <w:smartTag w:uri="urn:schemas-microsoft-com:office:smarttags" w:element="PlaceType">
                <w:r w:rsidRPr="00087FFB">
                  <w:rPr>
                    <w:rFonts w:eastAsia="MS Mincho"/>
                  </w:rPr>
                  <w:t>State</w:t>
                </w:r>
              </w:smartTag>
            </w:smartTag>
            <w:r>
              <w:rPr>
                <w:rFonts w:eastAsia="MS Mincho"/>
              </w:rPr>
              <w:t xml:space="preserve"> EMT Certification</w:t>
            </w:r>
          </w:p>
          <w:p w:rsidR="005904E5" w:rsidRPr="00087FFB" w:rsidDel="003A4005" w:rsidRDefault="005904E5" w:rsidP="0030589B">
            <w:pPr>
              <w:rPr>
                <w:del w:id="66" w:author="McCurdy, Jill M -FS" w:date="2012-10-31T15:19:00Z"/>
                <w:rFonts w:ascii="Times" w:eastAsia="MS Mincho" w:hAnsi="Times"/>
              </w:rPr>
            </w:pPr>
            <w:del w:id="67" w:author="McCurdy, Jill M -FS" w:date="2012-10-31T15:19:00Z">
              <w:r w:rsidRPr="00087FFB" w:rsidDel="003A4005">
                <w:rPr>
                  <w:rFonts w:eastAsia="MS Mincho"/>
                </w:rPr>
                <w:delText>Documented Hepatitis B Vaccination</w:delText>
              </w:r>
            </w:del>
          </w:p>
          <w:p w:rsidR="005904E5" w:rsidRPr="00087FFB" w:rsidDel="003A4005" w:rsidRDefault="005904E5" w:rsidP="0030589B">
            <w:pPr>
              <w:rPr>
                <w:del w:id="68" w:author="McCurdy, Jill M -FS" w:date="2012-10-31T15:19:00Z"/>
                <w:rFonts w:ascii="Times" w:eastAsia="MS Mincho" w:hAnsi="Times"/>
              </w:rPr>
            </w:pPr>
            <w:del w:id="69" w:author="McCurdy, Jill M -FS" w:date="2012-10-31T15:19:00Z">
              <w:r w:rsidDel="003A4005">
                <w:rPr>
                  <w:rFonts w:ascii="Times" w:eastAsia="MS Mincho" w:hAnsi="Times"/>
                </w:rPr>
                <w:delText>A</w:delText>
              </w:r>
              <w:r w:rsidRPr="00087FFB" w:rsidDel="003A4005">
                <w:rPr>
                  <w:rFonts w:ascii="Times" w:eastAsia="MS Mincho" w:hAnsi="Times"/>
                </w:rPr>
                <w:delText>ttendance at Geographic Area Medical Specialist Workshop/Training</w:delText>
              </w:r>
            </w:del>
          </w:p>
          <w:p w:rsidR="005904E5" w:rsidRPr="00D67EA1" w:rsidRDefault="005904E5" w:rsidP="003A4005">
            <w:pPr>
              <w:rPr>
                <w:rFonts w:eastAsia="MS Mincho"/>
              </w:rPr>
              <w:pPrChange w:id="70" w:author="McCurdy, Jill M -FS" w:date="2012-10-31T15:19:00Z">
                <w:pPr/>
              </w:pPrChange>
            </w:pPr>
          </w:p>
        </w:tc>
      </w:tr>
      <w:tr w:rsidR="005904E5">
        <w:tc>
          <w:tcPr>
            <w:tcW w:w="9288" w:type="dxa"/>
          </w:tcPr>
          <w:p w:rsidR="005904E5" w:rsidRPr="00A15154" w:rsidRDefault="005904E5" w:rsidP="0030589B">
            <w:pPr>
              <w:rPr>
                <w:rFonts w:eastAsia="MS Mincho"/>
                <w:b/>
              </w:rPr>
            </w:pPr>
            <w:r w:rsidRPr="00A15154">
              <w:rPr>
                <w:rFonts w:eastAsia="MS Mincho"/>
                <w:b/>
              </w:rPr>
              <w:t>REQUIRED EXPERIENCE</w:t>
            </w:r>
          </w:p>
          <w:p w:rsidR="005904E5" w:rsidRDefault="005904E5" w:rsidP="004F3960">
            <w:pPr>
              <w:rPr>
                <w:rFonts w:eastAsia="MS Mincho"/>
              </w:rPr>
            </w:pPr>
            <w:r>
              <w:rPr>
                <w:rFonts w:eastAsia="MS Mincho"/>
              </w:rPr>
              <w:t xml:space="preserve">Satisfactory performance as an </w:t>
            </w:r>
            <w:r w:rsidRPr="00087FFB">
              <w:rPr>
                <w:rFonts w:eastAsia="MS Mincho"/>
              </w:rPr>
              <w:t>In</w:t>
            </w:r>
            <w:r>
              <w:rPr>
                <w:rFonts w:eastAsia="MS Mincho"/>
              </w:rPr>
              <w:t>cident Medical Assistant (IMSA)</w:t>
            </w:r>
          </w:p>
          <w:p w:rsidR="005904E5" w:rsidRPr="004F3960" w:rsidRDefault="005904E5" w:rsidP="004F3960">
            <w:pPr>
              <w:rPr>
                <w:rFonts w:eastAsia="MS Mincho"/>
              </w:rPr>
            </w:pPr>
            <w:r>
              <w:tab/>
            </w:r>
            <w:r w:rsidRPr="00087FFB">
              <w:rPr>
                <w:rFonts w:eastAsia="MS Mincho"/>
                <w:b/>
                <w:bCs/>
              </w:rPr>
              <w:t>AND</w:t>
            </w:r>
          </w:p>
          <w:p w:rsidR="005904E5" w:rsidRDefault="005904E5" w:rsidP="004F3960">
            <w:pPr>
              <w:rPr>
                <w:rFonts w:eastAsia="MS Mincho"/>
              </w:rPr>
            </w:pPr>
            <w:r w:rsidRPr="00087FFB">
              <w:rPr>
                <w:rFonts w:eastAsia="MS Mincho"/>
              </w:rPr>
              <w:t>Active with an Emergency Medical Provider</w:t>
            </w:r>
          </w:p>
          <w:p w:rsidR="005904E5" w:rsidRPr="004F3960" w:rsidRDefault="005904E5" w:rsidP="004F3960">
            <w:pPr>
              <w:rPr>
                <w:rFonts w:eastAsia="MS Mincho"/>
              </w:rPr>
            </w:pPr>
            <w:r>
              <w:tab/>
            </w:r>
            <w:r w:rsidRPr="00087FFB">
              <w:rPr>
                <w:rFonts w:eastAsia="MS Mincho"/>
                <w:b/>
                <w:bCs/>
              </w:rPr>
              <w:t>AND</w:t>
            </w:r>
          </w:p>
          <w:p w:rsidR="005904E5" w:rsidRPr="00087FFB" w:rsidRDefault="005904E5" w:rsidP="0030589B">
            <w:pPr>
              <w:ind w:left="216" w:hanging="216"/>
              <w:rPr>
                <w:rFonts w:eastAsia="MS Mincho"/>
              </w:rPr>
            </w:pPr>
            <w:r w:rsidRPr="00087FFB">
              <w:rPr>
                <w:rFonts w:eastAsia="MS Mincho"/>
              </w:rPr>
              <w:t xml:space="preserve">Satisfactory performance as an </w:t>
            </w:r>
            <w:r>
              <w:rPr>
                <w:rFonts w:eastAsia="MS Mincho"/>
              </w:rPr>
              <w:t>Incident Medical Manager (IMSM)</w:t>
            </w:r>
          </w:p>
          <w:p w:rsidR="005904E5" w:rsidRPr="00D67EA1" w:rsidRDefault="005904E5" w:rsidP="0030589B">
            <w:pPr>
              <w:rPr>
                <w:rFonts w:eastAsia="MS Mincho"/>
              </w:rPr>
            </w:pPr>
          </w:p>
        </w:tc>
      </w:tr>
      <w:tr w:rsidR="005904E5">
        <w:tc>
          <w:tcPr>
            <w:tcW w:w="9288" w:type="dxa"/>
          </w:tcPr>
          <w:p w:rsidR="005904E5" w:rsidRPr="00A15154" w:rsidRDefault="005904E5" w:rsidP="0030589B">
            <w:pPr>
              <w:rPr>
                <w:rFonts w:eastAsia="MS Mincho"/>
                <w:b/>
              </w:rPr>
            </w:pPr>
            <w:r w:rsidRPr="00A15154">
              <w:rPr>
                <w:rFonts w:eastAsia="MS Mincho"/>
                <w:b/>
              </w:rPr>
              <w:t>PHYSICAL FITNESS</w:t>
            </w:r>
            <w:r>
              <w:rPr>
                <w:rFonts w:eastAsia="MS Mincho"/>
                <w:b/>
              </w:rPr>
              <w:t xml:space="preserve"> LEVEL</w:t>
            </w:r>
          </w:p>
          <w:p w:rsidR="005904E5" w:rsidRPr="006A2D27" w:rsidRDefault="005904E5" w:rsidP="0030589B">
            <w:pPr>
              <w:rPr>
                <w:rFonts w:eastAsia="MS Mincho"/>
              </w:rPr>
            </w:pPr>
            <w:r>
              <w:rPr>
                <w:rFonts w:eastAsia="MS Mincho"/>
              </w:rPr>
              <w:t>Light</w:t>
            </w:r>
          </w:p>
          <w:p w:rsidR="005904E5" w:rsidRPr="00D67EA1" w:rsidRDefault="005904E5" w:rsidP="0030589B">
            <w:pPr>
              <w:rPr>
                <w:rFonts w:eastAsia="MS Mincho"/>
              </w:rPr>
            </w:pPr>
          </w:p>
        </w:tc>
      </w:tr>
      <w:tr w:rsidR="005904E5">
        <w:tc>
          <w:tcPr>
            <w:tcW w:w="9288" w:type="dxa"/>
          </w:tcPr>
          <w:p w:rsidR="005904E5" w:rsidRPr="00A15154" w:rsidRDefault="005904E5" w:rsidP="0030589B">
            <w:pPr>
              <w:rPr>
                <w:rFonts w:eastAsia="MS Mincho"/>
                <w:b/>
              </w:rPr>
            </w:pPr>
            <w:r w:rsidRPr="00A15154">
              <w:rPr>
                <w:rFonts w:eastAsia="MS Mincho"/>
                <w:b/>
              </w:rPr>
              <w:t>OTHER POSITION ASSIGNMENTS THAT WILL MAINTAIN CURRENCY</w:t>
            </w:r>
          </w:p>
          <w:p w:rsidR="003A4005" w:rsidRDefault="005904E5" w:rsidP="0030589B">
            <w:pPr>
              <w:rPr>
                <w:ins w:id="71" w:author="McCurdy, Jill M -FS" w:date="2012-10-31T15:21:00Z"/>
                <w:rFonts w:eastAsia="MS Mincho"/>
              </w:rPr>
            </w:pPr>
            <w:del w:id="72" w:author="McCurdy, Jill M -FS" w:date="2012-10-31T15:20:00Z">
              <w:r w:rsidDel="003A4005">
                <w:rPr>
                  <w:rFonts w:eastAsia="MS Mincho"/>
                </w:rPr>
                <w:delText>None</w:delText>
              </w:r>
            </w:del>
            <w:ins w:id="73" w:author="McCurdy, Jill M -FS" w:date="2012-10-31T15:20:00Z">
              <w:r w:rsidR="003A4005">
                <w:rPr>
                  <w:rFonts w:eastAsia="MS Mincho"/>
                </w:rPr>
                <w:t>Incident Medical Specialist Assistant (IMSA)</w:t>
              </w:r>
            </w:ins>
          </w:p>
          <w:p w:rsidR="005904E5" w:rsidRDefault="003A4005" w:rsidP="0030589B">
            <w:pPr>
              <w:rPr>
                <w:rFonts w:eastAsia="MS Mincho"/>
              </w:rPr>
            </w:pPr>
            <w:ins w:id="74" w:author="McCurdy, Jill M -FS" w:date="2012-10-31T15:20:00Z">
              <w:r>
                <w:rPr>
                  <w:rFonts w:eastAsia="MS Mincho"/>
                </w:rPr>
                <w:t>Medical Unit Leader</w:t>
              </w:r>
            </w:ins>
            <w:ins w:id="75" w:author="McCurdy, Jill M -FS" w:date="2012-10-31T15:21:00Z">
              <w:r>
                <w:rPr>
                  <w:rFonts w:eastAsia="MS Mincho"/>
                </w:rPr>
                <w:t xml:space="preserve"> (MEDL)</w:t>
              </w:r>
            </w:ins>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A15154" w:rsidRDefault="005904E5" w:rsidP="00F71CFD">
            <w:pPr>
              <w:rPr>
                <w:rFonts w:eastAsia="MS Mincho"/>
              </w:rPr>
            </w:pPr>
            <w:r w:rsidRPr="00A15154">
              <w:rPr>
                <w:rFonts w:eastAsia="MS Mincho"/>
              </w:rPr>
              <w:t>None</w:t>
            </w:r>
          </w:p>
          <w:p w:rsidR="005904E5" w:rsidRPr="00C24894" w:rsidRDefault="005904E5" w:rsidP="00F71CFD">
            <w:pPr>
              <w:rPr>
                <w:rFonts w:eastAsia="MS Mincho"/>
                <w:b/>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5" w:history="1">
              <w:r w:rsidRPr="00EC17E4">
                <w:rPr>
                  <w:rStyle w:val="Hyperlink"/>
                  <w:rFonts w:eastAsia="MS Mincho"/>
                  <w:i/>
                  <w:color w:val="000000"/>
                </w:rPr>
                <w:t>http://training.nwcg.gov/classes/i100.htm</w:t>
              </w:r>
            </w:hyperlink>
          </w:p>
          <w:p w:rsidR="005904E5" w:rsidRPr="00EC17E4" w:rsidRDefault="005904E5" w:rsidP="00F71CFD">
            <w:pPr>
              <w:rPr>
                <w:rFonts w:eastAsia="MS Mincho"/>
                <w:b/>
                <w:color w:val="000000"/>
              </w:rPr>
            </w:pPr>
          </w:p>
        </w:tc>
      </w:tr>
    </w:tbl>
    <w:p w:rsidR="005904E5" w:rsidRPr="00771A78" w:rsidRDefault="005904E5" w:rsidP="00053A7B">
      <w:pPr>
        <w:pStyle w:val="Exhibit"/>
        <w:rPr>
          <w:rFonts w:eastAsia="MS Mincho"/>
          <w:b/>
        </w:rPr>
      </w:pPr>
      <w:r>
        <w:br w:type="page"/>
      </w:r>
    </w:p>
    <w:p w:rsidR="005904E5" w:rsidRPr="001A75A5" w:rsidRDefault="005904E5" w:rsidP="00771A78">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76" w:name="_Toc135793670"/>
          </w:p>
          <w:p w:rsidR="005904E5" w:rsidRPr="00254E7C" w:rsidRDefault="005904E5" w:rsidP="00254E7C">
            <w:pPr>
              <w:jc w:val="center"/>
              <w:rPr>
                <w:rFonts w:eastAsia="MS Mincho"/>
                <w:b/>
                <w:color w:val="0000FF"/>
              </w:rPr>
            </w:pPr>
            <w:r w:rsidRPr="00254E7C">
              <w:rPr>
                <w:rFonts w:eastAsia="MS Mincho"/>
                <w:b/>
                <w:color w:val="0000FF"/>
              </w:rPr>
              <w:t>INCIDENT MEDICAL TECHNICIAN (IMST)</w:t>
            </w:r>
            <w:bookmarkEnd w:id="76"/>
          </w:p>
          <w:p w:rsidR="005904E5" w:rsidRPr="00254E7C" w:rsidRDefault="005904E5" w:rsidP="00254E7C">
            <w:pPr>
              <w:jc w:val="center"/>
              <w:rPr>
                <w:rFonts w:eastAsia="MS Mincho"/>
                <w:b/>
                <w:color w:val="0000FF"/>
                <w:sz w:val="20"/>
                <w:szCs w:val="20"/>
              </w:rPr>
            </w:pPr>
          </w:p>
        </w:tc>
      </w:tr>
      <w:tr w:rsidR="005904E5">
        <w:tc>
          <w:tcPr>
            <w:tcW w:w="9288" w:type="dxa"/>
          </w:tcPr>
          <w:p w:rsidR="005904E5" w:rsidRPr="00C75569" w:rsidRDefault="005904E5" w:rsidP="00EA0C18">
            <w:pPr>
              <w:rPr>
                <w:rFonts w:eastAsia="MS Mincho"/>
                <w:b/>
              </w:rPr>
            </w:pPr>
            <w:r w:rsidRPr="00C75569">
              <w:rPr>
                <w:rFonts w:ascii="Times New (W1)" w:eastAsia="MS Mincho" w:hAnsi="Times New (W1)"/>
                <w:b/>
              </w:rPr>
              <w:t xml:space="preserve">REQUIRED </w:t>
            </w:r>
            <w:r w:rsidRPr="00C75569">
              <w:rPr>
                <w:rFonts w:eastAsia="MS Mincho"/>
                <w:b/>
              </w:rPr>
              <w:t>TRAINING</w:t>
            </w:r>
          </w:p>
          <w:p w:rsidR="005904E5" w:rsidRDefault="005904E5" w:rsidP="00F26E7F">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DA4EF9">
            <w:pPr>
              <w:ind w:left="756" w:hanging="756"/>
              <w:rPr>
                <w:rFonts w:eastAsia="MS Mincho"/>
              </w:rPr>
            </w:pPr>
            <w:r w:rsidRPr="00087FFB">
              <w:rPr>
                <w:rFonts w:eastAsia="MS Mincho"/>
              </w:rPr>
              <w:t xml:space="preserve">I-200 Basic </w:t>
            </w:r>
            <w:ins w:id="77" w:author="McCurdy, Jill M -FS" w:date="2012-10-31T15:22:00Z">
              <w:r w:rsidR="003A4005">
                <w:rPr>
                  <w:rFonts w:eastAsia="MS Mincho"/>
                </w:rPr>
                <w:t xml:space="preserve">ICS:  ICS </w:t>
              </w:r>
            </w:ins>
            <w:del w:id="78" w:author="McCurdy, Jill M -FS" w:date="2012-10-31T15:22:00Z">
              <w:r w:rsidRPr="00087FFB" w:rsidDel="003A4005">
                <w:rPr>
                  <w:rFonts w:eastAsia="MS Mincho"/>
                </w:rPr>
                <w:delText>Incident Command System</w:delText>
              </w:r>
            </w:del>
            <w:ins w:id="79" w:author="McCurdy, Jill M -FS" w:date="2012-10-31T15:22:00Z">
              <w:r w:rsidR="003A4005">
                <w:rPr>
                  <w:rFonts w:eastAsia="MS Mincho"/>
                </w:rPr>
                <w:t>for Single Resource and Initial Action Incidents</w:t>
              </w:r>
            </w:ins>
          </w:p>
          <w:p w:rsidR="005904E5" w:rsidRDefault="005904E5" w:rsidP="00771A78">
            <w:pPr>
              <w:rPr>
                <w:ins w:id="80" w:author="McCurdy, Jill M -FS" w:date="2012-10-31T15:27:00Z"/>
                <w:rFonts w:eastAsia="MS Mincho"/>
              </w:rPr>
            </w:pPr>
            <w:r w:rsidRPr="004461AC">
              <w:rPr>
                <w:rFonts w:eastAsia="MS Mincho"/>
              </w:rPr>
              <w:t>IS-700 National Incident Management System (NIMS), An Introduction</w:t>
            </w:r>
          </w:p>
          <w:p w:rsidR="00BA30F7" w:rsidRDefault="00BA30F7" w:rsidP="00771A78">
            <w:pPr>
              <w:rPr>
                <w:ins w:id="81" w:author="McCurdy, Jill M -FS" w:date="2012-10-31T15:28:00Z"/>
                <w:rFonts w:eastAsia="MS Mincho"/>
              </w:rPr>
            </w:pPr>
            <w:ins w:id="82" w:author="McCurdy, Jill M -FS" w:date="2012-10-31T15:27:00Z">
              <w:r w:rsidRPr="00BA30F7">
                <w:rPr>
                  <w:rFonts w:eastAsia="MS Mincho"/>
                </w:rPr>
                <w:t>N-9013 Geographic Area Medical Specialist Workshop (Annually)</w:t>
              </w:r>
            </w:ins>
          </w:p>
          <w:p w:rsidR="003A4005" w:rsidRDefault="003A4005" w:rsidP="00771A78">
            <w:pPr>
              <w:rPr>
                <w:ins w:id="83" w:author="McCurdy, Jill M -FS" w:date="2012-10-31T15:21:00Z"/>
                <w:rFonts w:eastAsia="MS Mincho"/>
              </w:rPr>
            </w:pPr>
            <w:ins w:id="84" w:author="McCurdy, Jill M -FS" w:date="2012-10-31T15:23:00Z">
              <w:r>
                <w:rPr>
                  <w:rFonts w:eastAsia="MS Mincho"/>
                </w:rPr>
                <w:t>RT-130 Annual Fireline Safety Refresher Training</w:t>
              </w:r>
            </w:ins>
          </w:p>
          <w:p w:rsidR="003A4005" w:rsidDel="00BA30F7" w:rsidRDefault="00BA30F7" w:rsidP="00771A78">
            <w:pPr>
              <w:rPr>
                <w:del w:id="85" w:author="McCurdy, Jill M -FS" w:date="2012-10-31T15:27:00Z"/>
                <w:rFonts w:eastAsia="MS Mincho"/>
              </w:rPr>
            </w:pPr>
            <w:ins w:id="86" w:author="McCurdy, Jill M -FS" w:date="2012-10-31T15:28:00Z">
              <w:r>
                <w:rPr>
                  <w:rFonts w:eastAsia="MS Mincho"/>
                </w:rPr>
                <w:t xml:space="preserve">S-110 Basic Wildland Suppression Orientation </w:t>
              </w:r>
            </w:ins>
          </w:p>
          <w:p w:rsidR="00BA30F7" w:rsidRDefault="00BA30F7" w:rsidP="00771A78">
            <w:pPr>
              <w:rPr>
                <w:ins w:id="87" w:author="McCurdy, Jill M -FS" w:date="2012-10-31T15:29:00Z"/>
                <w:rFonts w:eastAsia="MS Mincho"/>
              </w:rPr>
            </w:pPr>
            <w:ins w:id="88" w:author="McCurdy, Jill M -FS" w:date="2012-10-31T15:29:00Z">
              <w:r>
                <w:rPr>
                  <w:rFonts w:eastAsia="MS Mincho"/>
                </w:rPr>
                <w:t>S-130 Firefighter Training</w:t>
              </w:r>
            </w:ins>
          </w:p>
          <w:p w:rsidR="00BA30F7" w:rsidRDefault="00BA30F7" w:rsidP="00771A78">
            <w:pPr>
              <w:rPr>
                <w:ins w:id="89" w:author="McCurdy, Jill M -FS" w:date="2012-10-31T15:29:00Z"/>
                <w:rFonts w:eastAsia="MS Mincho"/>
              </w:rPr>
            </w:pPr>
            <w:ins w:id="90" w:author="McCurdy, Jill M -FS" w:date="2012-10-31T15:29:00Z">
              <w:r>
                <w:rPr>
                  <w:rFonts w:eastAsia="MS Mincho"/>
                </w:rPr>
                <w:t>S-190 Introduction to Wildland Fire Behavior</w:t>
              </w:r>
            </w:ins>
          </w:p>
          <w:p w:rsidR="005904E5" w:rsidRPr="00F26E7F" w:rsidRDefault="005904E5" w:rsidP="00BA30F7">
            <w:pPr>
              <w:rPr>
                <w:rFonts w:eastAsia="MS Mincho"/>
              </w:rPr>
              <w:pPrChange w:id="91" w:author="McCurdy, Jill M -FS" w:date="2012-10-31T15:27:00Z">
                <w:pPr>
                  <w:ind w:left="756" w:hanging="720"/>
                </w:pPr>
              </w:pPrChange>
            </w:pPr>
          </w:p>
        </w:tc>
      </w:tr>
      <w:tr w:rsidR="005904E5">
        <w:tc>
          <w:tcPr>
            <w:tcW w:w="9288" w:type="dxa"/>
          </w:tcPr>
          <w:p w:rsidR="005904E5" w:rsidRPr="00C75569" w:rsidRDefault="005904E5" w:rsidP="0030589B">
            <w:pPr>
              <w:rPr>
                <w:rFonts w:eastAsia="MS Mincho"/>
                <w:b/>
              </w:rPr>
            </w:pPr>
            <w:r>
              <w:rPr>
                <w:rFonts w:eastAsia="MS Mincho"/>
                <w:b/>
              </w:rPr>
              <w:t xml:space="preserve">REQUIRED </w:t>
            </w:r>
            <w:r w:rsidRPr="00C75569">
              <w:rPr>
                <w:rFonts w:eastAsia="MS Mincho"/>
                <w:b/>
              </w:rPr>
              <w:t>CERTIFICATION</w:t>
            </w:r>
          </w:p>
          <w:p w:rsidR="005904E5" w:rsidRPr="00087FFB" w:rsidRDefault="005904E5" w:rsidP="0030589B">
            <w:pPr>
              <w:rPr>
                <w:rFonts w:eastAsia="MS Mincho"/>
              </w:rPr>
            </w:pPr>
            <w:smartTag w:uri="urn:schemas-microsoft-com:office:smarttags" w:element="place">
              <w:smartTag w:uri="urn:schemas-microsoft-com:office:smarttags" w:element="PlaceName">
                <w:r w:rsidRPr="00087FFB">
                  <w:rPr>
                    <w:rFonts w:eastAsia="MS Mincho"/>
                  </w:rPr>
                  <w:t>Current</w:t>
                </w:r>
              </w:smartTag>
              <w:r w:rsidRPr="00087FFB">
                <w:rPr>
                  <w:rFonts w:eastAsia="MS Mincho"/>
                </w:rPr>
                <w:t xml:space="preserve"> </w:t>
              </w:r>
              <w:smartTag w:uri="urn:schemas-microsoft-com:office:smarttags" w:element="PlaceType">
                <w:r w:rsidRPr="00087FFB">
                  <w:rPr>
                    <w:rFonts w:eastAsia="MS Mincho"/>
                  </w:rPr>
                  <w:t>State</w:t>
                </w:r>
              </w:smartTag>
            </w:smartTag>
            <w:r w:rsidRPr="00087FFB">
              <w:rPr>
                <w:rFonts w:eastAsia="MS Mincho"/>
              </w:rPr>
              <w:t xml:space="preserve"> EMT Certification</w:t>
            </w:r>
          </w:p>
          <w:p w:rsidR="005904E5" w:rsidRPr="00087FFB" w:rsidRDefault="005904E5" w:rsidP="0030589B">
            <w:pPr>
              <w:rPr>
                <w:rFonts w:eastAsia="MS Mincho"/>
              </w:rPr>
            </w:pPr>
            <w:del w:id="92" w:author="McCurdy, Jill M -FS" w:date="2012-10-31T15:26:00Z">
              <w:r w:rsidRPr="00087FFB" w:rsidDel="00BA30F7">
                <w:rPr>
                  <w:rFonts w:eastAsia="MS Mincho"/>
                </w:rPr>
                <w:delText>Documented</w:delText>
              </w:r>
              <w:r w:rsidDel="00BA30F7">
                <w:rPr>
                  <w:rFonts w:eastAsia="MS Mincho"/>
                </w:rPr>
                <w:delText xml:space="preserve"> Hepatitis B Vaccination</w:delText>
              </w:r>
            </w:del>
          </w:p>
          <w:p w:rsidR="005904E5" w:rsidRPr="00087FFB" w:rsidDel="00BA30F7" w:rsidRDefault="005904E5" w:rsidP="0030589B">
            <w:pPr>
              <w:rPr>
                <w:del w:id="93" w:author="McCurdy, Jill M -FS" w:date="2012-10-31T15:26:00Z"/>
                <w:rFonts w:ascii="Times" w:hAnsi="Times"/>
              </w:rPr>
            </w:pPr>
            <w:del w:id="94" w:author="McCurdy, Jill M -FS" w:date="2012-10-31T15:26:00Z">
              <w:r w:rsidRPr="00053A7B" w:rsidDel="00BA30F7">
                <w:rPr>
                  <w:rFonts w:ascii="Times" w:hAnsi="Times"/>
                </w:rPr>
                <w:delText>Biennial</w:delText>
              </w:r>
              <w:r w:rsidDel="00BA30F7">
                <w:rPr>
                  <w:rFonts w:ascii="Times" w:hAnsi="Times"/>
                </w:rPr>
                <w:delText xml:space="preserve"> </w:delText>
              </w:r>
              <w:r w:rsidRPr="00087FFB" w:rsidDel="00BA30F7">
                <w:rPr>
                  <w:rFonts w:ascii="Times" w:hAnsi="Times"/>
                </w:rPr>
                <w:delText xml:space="preserve">attendance at </w:delText>
              </w:r>
              <w:r w:rsidDel="00BA30F7">
                <w:rPr>
                  <w:rFonts w:ascii="Times" w:hAnsi="Times"/>
                </w:rPr>
                <w:delText xml:space="preserve">RT-9013 </w:delText>
              </w:r>
              <w:r w:rsidRPr="00087FFB" w:rsidDel="00BA30F7">
                <w:rPr>
                  <w:rFonts w:ascii="Times" w:hAnsi="Times"/>
                </w:rPr>
                <w:delText>Geographic Area Incident Medical Specialist Training</w:delText>
              </w:r>
            </w:del>
          </w:p>
          <w:p w:rsidR="005904E5" w:rsidRPr="00F26E7F" w:rsidRDefault="005904E5" w:rsidP="00BA30F7">
            <w:pPr>
              <w:rPr>
                <w:rFonts w:eastAsia="MS Mincho"/>
              </w:rPr>
              <w:pPrChange w:id="95" w:author="McCurdy, Jill M -FS" w:date="2012-10-31T15:26:00Z">
                <w:pPr/>
              </w:pPrChange>
            </w:pPr>
          </w:p>
        </w:tc>
      </w:tr>
      <w:tr w:rsidR="005904E5">
        <w:tc>
          <w:tcPr>
            <w:tcW w:w="9288" w:type="dxa"/>
          </w:tcPr>
          <w:p w:rsidR="005904E5" w:rsidRPr="00C75569" w:rsidRDefault="005904E5" w:rsidP="0030589B">
            <w:pPr>
              <w:rPr>
                <w:rFonts w:eastAsia="MS Mincho"/>
                <w:b/>
              </w:rPr>
            </w:pPr>
            <w:r w:rsidRPr="00C75569">
              <w:rPr>
                <w:rFonts w:eastAsia="MS Mincho"/>
                <w:b/>
              </w:rPr>
              <w:t>REQUIRED EXPERIENCE</w:t>
            </w:r>
          </w:p>
          <w:p w:rsidR="005904E5" w:rsidRPr="00087FFB" w:rsidRDefault="005904E5" w:rsidP="0030589B">
            <w:pPr>
              <w:ind w:left="216" w:hanging="216"/>
              <w:rPr>
                <w:rFonts w:eastAsia="MS Mincho"/>
              </w:rPr>
            </w:pPr>
            <w:r w:rsidRPr="00087FFB">
              <w:rPr>
                <w:rFonts w:eastAsia="MS Mincho"/>
              </w:rPr>
              <w:t>Satisfactory performance as an Inc</w:t>
            </w:r>
            <w:r>
              <w:rPr>
                <w:rFonts w:eastAsia="MS Mincho"/>
              </w:rPr>
              <w:t>ident Medical Technician (IMST)</w:t>
            </w:r>
          </w:p>
          <w:p w:rsidR="005904E5" w:rsidRPr="00F26E7F" w:rsidRDefault="005904E5" w:rsidP="0030589B">
            <w:pPr>
              <w:ind w:left="216" w:hanging="216"/>
              <w:rPr>
                <w:rFonts w:eastAsia="MS Mincho"/>
                <w:strike/>
              </w:rPr>
            </w:pPr>
          </w:p>
        </w:tc>
      </w:tr>
      <w:tr w:rsidR="005904E5">
        <w:tc>
          <w:tcPr>
            <w:tcW w:w="9288" w:type="dxa"/>
          </w:tcPr>
          <w:p w:rsidR="005904E5" w:rsidRPr="00C75569" w:rsidRDefault="005904E5" w:rsidP="00EA0C18">
            <w:pPr>
              <w:tabs>
                <w:tab w:val="left" w:pos="2867"/>
              </w:tabs>
              <w:rPr>
                <w:rFonts w:eastAsia="MS Mincho"/>
                <w:b/>
              </w:rPr>
            </w:pPr>
            <w:r w:rsidRPr="00C75569">
              <w:rPr>
                <w:rFonts w:eastAsia="MS Mincho"/>
                <w:b/>
              </w:rPr>
              <w:t>PHYSICAL FITNESS</w:t>
            </w:r>
            <w:r>
              <w:rPr>
                <w:rFonts w:eastAsia="MS Mincho"/>
                <w:b/>
              </w:rPr>
              <w:t xml:space="preserve"> LEVEL</w:t>
            </w:r>
          </w:p>
          <w:p w:rsidR="005904E5" w:rsidRPr="006A2D27" w:rsidRDefault="005904E5" w:rsidP="0030589B">
            <w:pPr>
              <w:rPr>
                <w:rFonts w:eastAsia="MS Mincho"/>
              </w:rPr>
            </w:pPr>
            <w:r>
              <w:rPr>
                <w:rFonts w:eastAsia="MS Mincho"/>
              </w:rPr>
              <w:t>Light</w:t>
            </w:r>
          </w:p>
          <w:p w:rsidR="005904E5" w:rsidRPr="00F26E7F" w:rsidRDefault="005904E5" w:rsidP="0030589B">
            <w:pPr>
              <w:rPr>
                <w:rFonts w:eastAsia="MS Mincho"/>
              </w:rPr>
            </w:pPr>
          </w:p>
        </w:tc>
      </w:tr>
      <w:tr w:rsidR="005904E5">
        <w:tc>
          <w:tcPr>
            <w:tcW w:w="9288" w:type="dxa"/>
          </w:tcPr>
          <w:p w:rsidR="005904E5" w:rsidRPr="00C75569" w:rsidRDefault="005904E5" w:rsidP="0030589B">
            <w:pPr>
              <w:rPr>
                <w:rFonts w:eastAsia="MS Mincho"/>
                <w:b/>
              </w:rPr>
            </w:pPr>
            <w:r w:rsidRPr="00C75569">
              <w:rPr>
                <w:rFonts w:eastAsia="MS Mincho"/>
                <w:b/>
              </w:rPr>
              <w:t>OTHER POSITION ASSIGNMENTS THAT WILL MAINTAIN CURRENCY</w:t>
            </w:r>
          </w:p>
          <w:p w:rsidR="005904E5" w:rsidRDefault="005904E5" w:rsidP="0030589B">
            <w:pPr>
              <w:rPr>
                <w:ins w:id="96" w:author="McCurdy, Jill M -FS" w:date="2012-10-31T15:30:00Z"/>
                <w:rFonts w:eastAsia="MS Mincho"/>
              </w:rPr>
            </w:pPr>
            <w:del w:id="97" w:author="McCurdy, Jill M -FS" w:date="2012-10-31T15:30:00Z">
              <w:r w:rsidDel="00BA30F7">
                <w:rPr>
                  <w:rFonts w:eastAsia="MS Mincho"/>
                </w:rPr>
                <w:delText>None</w:delText>
              </w:r>
            </w:del>
            <w:ins w:id="98" w:author="McCurdy, Jill M -FS" w:date="2012-10-31T15:30:00Z">
              <w:r w:rsidR="00BA30F7">
                <w:rPr>
                  <w:rFonts w:eastAsia="MS Mincho"/>
                </w:rPr>
                <w:t>Incident Medical Specialist Manager (IMSM)</w:t>
              </w:r>
            </w:ins>
          </w:p>
          <w:p w:rsidR="00BA30F7" w:rsidRDefault="00BA30F7" w:rsidP="0030589B">
            <w:pPr>
              <w:rPr>
                <w:rFonts w:eastAsia="MS Mincho"/>
              </w:rPr>
            </w:pPr>
            <w:ins w:id="99" w:author="McCurdy, Jill M -FS" w:date="2012-10-31T15:31:00Z">
              <w:r>
                <w:rPr>
                  <w:rFonts w:eastAsia="MS Mincho"/>
                </w:rPr>
                <w:t>Incident Medical Specialist Assistant (IMSA)</w:t>
              </w:r>
            </w:ins>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C75569" w:rsidRDefault="005904E5" w:rsidP="00F71CFD">
            <w:pPr>
              <w:rPr>
                <w:rFonts w:eastAsia="MS Mincho"/>
              </w:rPr>
            </w:pPr>
            <w:del w:id="100" w:author="McCurdy, Jill M -FS" w:date="2012-10-31T15:32:00Z">
              <w:r w:rsidRPr="00C75569" w:rsidDel="00BA30F7">
                <w:rPr>
                  <w:rFonts w:eastAsia="MS Mincho"/>
                </w:rPr>
                <w:delText>None</w:delText>
              </w:r>
            </w:del>
            <w:ins w:id="101" w:author="McCurdy, Jill M -FS" w:date="2012-10-31T15:32:00Z">
              <w:r w:rsidR="00BA30F7">
                <w:rPr>
                  <w:rFonts w:eastAsia="MS Mincho"/>
                </w:rPr>
                <w:t>S-359 Medical Unit Leader</w:t>
              </w:r>
            </w:ins>
            <w:bookmarkStart w:id="102" w:name="_GoBack"/>
            <w:bookmarkEnd w:id="102"/>
          </w:p>
          <w:p w:rsidR="005904E5" w:rsidRPr="00C24894" w:rsidRDefault="005904E5" w:rsidP="00F71CFD">
            <w:pPr>
              <w:rPr>
                <w:rFonts w:eastAsia="MS Mincho"/>
                <w:b/>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6" w:history="1">
              <w:r w:rsidRPr="00EC17E4">
                <w:rPr>
                  <w:rStyle w:val="Hyperlink"/>
                  <w:rFonts w:eastAsia="MS Mincho"/>
                  <w:i/>
                  <w:color w:val="000000"/>
                </w:rPr>
                <w:t>http://training.nwcg.gov/classes/i100.htm</w:t>
              </w:r>
            </w:hyperlink>
          </w:p>
          <w:p w:rsidR="005904E5" w:rsidRPr="00596EF9" w:rsidRDefault="005904E5" w:rsidP="00F71CFD">
            <w:pPr>
              <w:rPr>
                <w:rFonts w:eastAsia="MS Mincho"/>
                <w:b/>
              </w:rPr>
            </w:pPr>
          </w:p>
        </w:tc>
      </w:tr>
    </w:tbl>
    <w:p w:rsidR="005904E5" w:rsidRPr="00771A78" w:rsidRDefault="005904E5" w:rsidP="00053A7B">
      <w:pPr>
        <w:pStyle w:val="Exhibit"/>
        <w:rPr>
          <w:rFonts w:eastAsia="MS Mincho"/>
          <w:b/>
        </w:rPr>
      </w:pPr>
      <w:r>
        <w:rPr>
          <w:bCs/>
          <w:iCs/>
        </w:rPr>
        <w:br w:type="page"/>
      </w:r>
    </w:p>
    <w:p w:rsidR="005904E5" w:rsidRPr="00771A78" w:rsidRDefault="005904E5" w:rsidP="00771A78">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103" w:name="_Toc135793671"/>
          </w:p>
          <w:p w:rsidR="005904E5" w:rsidRPr="00254E7C" w:rsidRDefault="005904E5" w:rsidP="00254E7C">
            <w:pPr>
              <w:jc w:val="center"/>
              <w:rPr>
                <w:rFonts w:eastAsia="MS Mincho"/>
                <w:b/>
                <w:color w:val="0000FF"/>
              </w:rPr>
            </w:pPr>
            <w:r w:rsidRPr="00254E7C">
              <w:rPr>
                <w:rFonts w:eastAsia="MS Mincho"/>
                <w:b/>
                <w:color w:val="0000FF"/>
              </w:rPr>
              <w:t>INCIDENT METEOROLOGIST (IMET)</w:t>
            </w:r>
            <w:bookmarkEnd w:id="103"/>
          </w:p>
          <w:p w:rsidR="005904E5" w:rsidRPr="00254E7C" w:rsidRDefault="005904E5" w:rsidP="00254E7C">
            <w:pPr>
              <w:jc w:val="center"/>
              <w:rPr>
                <w:rFonts w:eastAsia="MS Mincho"/>
                <w:b/>
                <w:color w:val="0000FF"/>
                <w:sz w:val="20"/>
                <w:szCs w:val="20"/>
              </w:rPr>
            </w:pPr>
          </w:p>
        </w:tc>
      </w:tr>
      <w:tr w:rsidR="005904E5">
        <w:tc>
          <w:tcPr>
            <w:tcW w:w="9288" w:type="dxa"/>
          </w:tcPr>
          <w:p w:rsidR="005904E5" w:rsidRPr="00A43FFE" w:rsidRDefault="005904E5" w:rsidP="0030589B">
            <w:pPr>
              <w:rPr>
                <w:rFonts w:eastAsia="MS Mincho"/>
                <w:b/>
              </w:rPr>
            </w:pPr>
            <w:r w:rsidRPr="00A43FFE">
              <w:rPr>
                <w:rFonts w:ascii="Times New (W1)" w:eastAsia="MS Mincho" w:hAnsi="Times New (W1)"/>
                <w:b/>
              </w:rPr>
              <w:t xml:space="preserve">REQUIRED </w:t>
            </w:r>
            <w:r w:rsidRPr="00A43FFE">
              <w:rPr>
                <w:rFonts w:eastAsia="MS Mincho"/>
                <w:b/>
              </w:rPr>
              <w:t>TRAINING</w:t>
            </w:r>
          </w:p>
          <w:p w:rsidR="005904E5" w:rsidRDefault="005904E5" w:rsidP="00F26E7F">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771A78">
            <w:pPr>
              <w:rPr>
                <w:rFonts w:eastAsia="MS Mincho"/>
              </w:rPr>
            </w:pPr>
            <w:r w:rsidRPr="004461AC">
              <w:rPr>
                <w:rFonts w:eastAsia="MS Mincho"/>
              </w:rPr>
              <w:t>IS-700 National Incident Management System (NIMS), An Introduction</w:t>
            </w:r>
          </w:p>
          <w:p w:rsidR="005904E5" w:rsidRPr="00087FFB" w:rsidRDefault="005904E5" w:rsidP="0030589B">
            <w:pPr>
              <w:ind w:left="677" w:hanging="677"/>
              <w:rPr>
                <w:rFonts w:eastAsia="MS Mincho"/>
              </w:rPr>
            </w:pPr>
            <w:r w:rsidRPr="00087FFB">
              <w:rPr>
                <w:rFonts w:eastAsia="MS Mincho"/>
              </w:rPr>
              <w:t>S-130 Basic Firefighter</w:t>
            </w:r>
          </w:p>
          <w:p w:rsidR="005904E5" w:rsidRPr="00087FFB" w:rsidRDefault="005904E5" w:rsidP="0030589B">
            <w:pPr>
              <w:ind w:left="677" w:hanging="677"/>
              <w:rPr>
                <w:rFonts w:eastAsia="MS Mincho"/>
              </w:rPr>
            </w:pPr>
            <w:r w:rsidRPr="00087FFB">
              <w:rPr>
                <w:rFonts w:eastAsia="MS Mincho"/>
              </w:rPr>
              <w:t>S-19</w:t>
            </w:r>
            <w:r>
              <w:rPr>
                <w:rFonts w:eastAsia="MS Mincho"/>
              </w:rPr>
              <w:t>0 Introduction to Fire Behavior</w:t>
            </w:r>
          </w:p>
          <w:p w:rsidR="005904E5" w:rsidRPr="00087FFB" w:rsidRDefault="005904E5" w:rsidP="0030589B">
            <w:pPr>
              <w:ind w:left="677" w:hanging="677"/>
              <w:rPr>
                <w:rFonts w:eastAsia="MS Mincho"/>
              </w:rPr>
            </w:pPr>
            <w:r w:rsidRPr="00087FFB">
              <w:rPr>
                <w:rFonts w:eastAsia="MS Mincho"/>
              </w:rPr>
              <w:t>S-290 Intermediate Fire Behavior</w:t>
            </w:r>
          </w:p>
          <w:p w:rsidR="005904E5" w:rsidRPr="00103E58" w:rsidRDefault="005904E5" w:rsidP="0030589B">
            <w:pPr>
              <w:ind w:left="677" w:hanging="677"/>
              <w:rPr>
                <w:rFonts w:eastAsia="MS Mincho"/>
              </w:rPr>
            </w:pPr>
          </w:p>
        </w:tc>
      </w:tr>
      <w:tr w:rsidR="005904E5">
        <w:tc>
          <w:tcPr>
            <w:tcW w:w="9288" w:type="dxa"/>
          </w:tcPr>
          <w:p w:rsidR="005904E5" w:rsidRPr="00A43FFE" w:rsidRDefault="005904E5" w:rsidP="00F71CFD">
            <w:pPr>
              <w:rPr>
                <w:rFonts w:eastAsia="MS Mincho"/>
                <w:b/>
              </w:rPr>
            </w:pPr>
            <w:r w:rsidRPr="00A43FFE">
              <w:rPr>
                <w:rFonts w:eastAsia="MS Mincho"/>
                <w:b/>
              </w:rPr>
              <w:t>REQUIRED EXPERIENCE</w:t>
            </w:r>
          </w:p>
          <w:p w:rsidR="005904E5" w:rsidRDefault="005904E5" w:rsidP="00103E58">
            <w:pPr>
              <w:rPr>
                <w:rFonts w:eastAsia="MS Mincho"/>
              </w:rPr>
            </w:pPr>
            <w:r w:rsidRPr="00087FFB">
              <w:rPr>
                <w:rFonts w:eastAsia="MS Mincho"/>
              </w:rPr>
              <w:t>Meteorologist</w:t>
            </w:r>
          </w:p>
          <w:p w:rsidR="005904E5" w:rsidRPr="00F26E7F" w:rsidRDefault="005904E5" w:rsidP="00103E58">
            <w:pPr>
              <w:rPr>
                <w:rFonts w:eastAsia="MS Mincho"/>
              </w:rPr>
            </w:pPr>
            <w:r>
              <w:tab/>
            </w:r>
            <w:r w:rsidRPr="00087FFB">
              <w:rPr>
                <w:rFonts w:eastAsia="MS Mincho"/>
                <w:b/>
                <w:bCs/>
              </w:rPr>
              <w:t>AND</w:t>
            </w:r>
          </w:p>
          <w:p w:rsidR="005904E5" w:rsidRPr="00087FFB" w:rsidRDefault="005904E5" w:rsidP="00103E58">
            <w:pPr>
              <w:rPr>
                <w:rFonts w:eastAsia="MS Mincho"/>
              </w:rPr>
            </w:pPr>
            <w:r w:rsidRPr="00087FFB">
              <w:rPr>
                <w:rFonts w:eastAsia="MS Mincho"/>
              </w:rPr>
              <w:t>Satisfactory performance as an Incident Meteorologist (IMET)</w:t>
            </w:r>
          </w:p>
          <w:p w:rsidR="005904E5" w:rsidRPr="00103E58" w:rsidRDefault="005904E5" w:rsidP="00F71CFD">
            <w:pPr>
              <w:rPr>
                <w:rFonts w:eastAsia="MS Mincho"/>
              </w:rPr>
            </w:pPr>
          </w:p>
        </w:tc>
      </w:tr>
      <w:tr w:rsidR="005904E5">
        <w:tc>
          <w:tcPr>
            <w:tcW w:w="9288" w:type="dxa"/>
          </w:tcPr>
          <w:p w:rsidR="005904E5" w:rsidRPr="00D50A0D" w:rsidRDefault="005904E5" w:rsidP="00F71CFD">
            <w:pPr>
              <w:rPr>
                <w:rFonts w:eastAsia="MS Mincho"/>
                <w:b/>
              </w:rPr>
            </w:pPr>
            <w:r w:rsidRPr="00D50A0D">
              <w:rPr>
                <w:rFonts w:eastAsia="MS Mincho"/>
                <w:b/>
              </w:rPr>
              <w:t>PHYSICAL FITNESS</w:t>
            </w:r>
            <w:r>
              <w:rPr>
                <w:rFonts w:eastAsia="MS Mincho"/>
                <w:b/>
              </w:rPr>
              <w:t xml:space="preserve"> LEVEL</w:t>
            </w:r>
          </w:p>
          <w:p w:rsidR="005904E5" w:rsidRPr="00087FFB" w:rsidRDefault="005904E5" w:rsidP="00103E58">
            <w:pPr>
              <w:rPr>
                <w:rFonts w:eastAsia="MS Mincho"/>
              </w:rPr>
            </w:pPr>
            <w:r>
              <w:rPr>
                <w:rFonts w:eastAsia="MS Mincho"/>
              </w:rPr>
              <w:t>None Required</w:t>
            </w:r>
          </w:p>
          <w:p w:rsidR="005904E5" w:rsidRPr="00103E58" w:rsidRDefault="005904E5" w:rsidP="00F71CFD">
            <w:pPr>
              <w:rPr>
                <w:rFonts w:eastAsia="MS Mincho"/>
              </w:rPr>
            </w:pPr>
          </w:p>
        </w:tc>
      </w:tr>
      <w:tr w:rsidR="005904E5">
        <w:tc>
          <w:tcPr>
            <w:tcW w:w="9288" w:type="dxa"/>
          </w:tcPr>
          <w:p w:rsidR="005904E5" w:rsidRPr="00D50A0D" w:rsidRDefault="005904E5" w:rsidP="00F71CFD">
            <w:pPr>
              <w:rPr>
                <w:rFonts w:eastAsia="MS Mincho"/>
                <w:b/>
              </w:rPr>
            </w:pPr>
            <w:r w:rsidRPr="00D50A0D">
              <w:rPr>
                <w:rFonts w:eastAsia="MS Mincho"/>
                <w:b/>
              </w:rPr>
              <w:t>OTHER POSITION ASSIGNMENTS THAT WILL MAINTAIN CURRENCY</w:t>
            </w:r>
          </w:p>
          <w:p w:rsidR="005904E5" w:rsidRDefault="005904E5" w:rsidP="002477F8">
            <w:pPr>
              <w:rPr>
                <w:rFonts w:eastAsia="MS Mincho"/>
              </w:rPr>
            </w:pPr>
            <w:r>
              <w:rPr>
                <w:rFonts w:eastAsia="MS Mincho"/>
              </w:rPr>
              <w:t>None</w:t>
            </w:r>
          </w:p>
          <w:p w:rsidR="005904E5" w:rsidRDefault="005904E5" w:rsidP="002477F8">
            <w:pPr>
              <w:rPr>
                <w:rFonts w:eastAsia="MS Mincho"/>
              </w:rPr>
            </w:pPr>
          </w:p>
        </w:tc>
      </w:tr>
      <w:tr w:rsidR="005904E5">
        <w:tc>
          <w:tcPr>
            <w:tcW w:w="9288" w:type="dxa"/>
          </w:tcPr>
          <w:p w:rsidR="005904E5" w:rsidRPr="00D50A0D" w:rsidRDefault="005904E5" w:rsidP="007F2514">
            <w:pPr>
              <w:rPr>
                <w:rFonts w:eastAsia="MS Mincho"/>
                <w:b/>
              </w:rPr>
            </w:pPr>
            <w:r w:rsidRPr="00D50A0D">
              <w:rPr>
                <w:rFonts w:eastAsia="MS Mincho"/>
                <w:b/>
              </w:rPr>
              <w:t>OTHER TRAINING WHICH SUPPORTS DEVELOPMENT OF KNOWLEDGE AND SKILLS</w:t>
            </w:r>
          </w:p>
          <w:p w:rsidR="005904E5" w:rsidRPr="00087FFB" w:rsidRDefault="005904E5" w:rsidP="0030589B">
            <w:pPr>
              <w:ind w:left="677" w:hanging="677"/>
              <w:rPr>
                <w:rFonts w:eastAsia="MS Mincho"/>
              </w:rPr>
            </w:pPr>
            <w:r w:rsidRPr="00087FFB">
              <w:rPr>
                <w:rFonts w:eastAsia="MS Mincho"/>
              </w:rPr>
              <w:t>S-390 Introduction to Wildland Fire Behavior Calculations</w:t>
            </w:r>
          </w:p>
          <w:p w:rsidR="005904E5" w:rsidRPr="00087FFB" w:rsidRDefault="005904E5" w:rsidP="0030589B">
            <w:pPr>
              <w:ind w:left="677" w:hanging="677"/>
              <w:rPr>
                <w:rFonts w:eastAsia="MS Mincho"/>
              </w:rPr>
            </w:pPr>
            <w:r w:rsidRPr="00087FFB">
              <w:rPr>
                <w:rFonts w:eastAsia="MS Mincho"/>
              </w:rPr>
              <w:t>S-490 Advanced Wildland Fire Behavior Calculations</w:t>
            </w:r>
          </w:p>
          <w:p w:rsidR="005904E5" w:rsidRPr="00103E58" w:rsidRDefault="005904E5" w:rsidP="00103E58">
            <w:pPr>
              <w:rPr>
                <w:rFonts w:eastAsia="MS Mincho"/>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7" w:history="1">
              <w:r w:rsidRPr="0031234F">
                <w:rPr>
                  <w:rStyle w:val="Hyperlink"/>
                  <w:rFonts w:eastAsia="MS Mincho"/>
                  <w:i/>
                </w:rPr>
                <w:t>http://training.nwcg.gov/classes/i100.htm</w:t>
              </w:r>
            </w:hyperlink>
          </w:p>
          <w:p w:rsidR="005904E5" w:rsidRPr="00D50A0D" w:rsidRDefault="005904E5" w:rsidP="007F2514">
            <w:pPr>
              <w:rPr>
                <w:rFonts w:eastAsia="MS Mincho"/>
                <w:b/>
              </w:rPr>
            </w:pPr>
          </w:p>
        </w:tc>
      </w:tr>
    </w:tbl>
    <w:p w:rsidR="005904E5" w:rsidRPr="000A0C55" w:rsidRDefault="005904E5" w:rsidP="00053A7B">
      <w:pPr>
        <w:pStyle w:val="Exhibit"/>
        <w:rPr>
          <w:rFonts w:eastAsia="MS Mincho"/>
          <w:b/>
        </w:rPr>
      </w:pPr>
      <w:r>
        <w:br w:type="page"/>
      </w:r>
    </w:p>
    <w:p w:rsidR="005904E5" w:rsidRPr="00DA4EF9" w:rsidRDefault="005904E5" w:rsidP="000A0C55">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AD568C" w:rsidRDefault="005904E5" w:rsidP="000A0C55">
            <w:pPr>
              <w:rPr>
                <w:rFonts w:eastAsia="MS Mincho"/>
              </w:rPr>
            </w:pPr>
            <w:bookmarkStart w:id="104" w:name="_Toc135793672"/>
          </w:p>
          <w:p w:rsidR="005904E5" w:rsidRPr="00254E7C" w:rsidRDefault="005904E5" w:rsidP="00254E7C">
            <w:pPr>
              <w:jc w:val="center"/>
              <w:rPr>
                <w:rFonts w:eastAsia="MS Mincho"/>
                <w:b/>
                <w:color w:val="0000FF"/>
              </w:rPr>
            </w:pPr>
            <w:r w:rsidRPr="00254E7C">
              <w:rPr>
                <w:rFonts w:eastAsia="MS Mincho"/>
                <w:b/>
                <w:color w:val="0000FF"/>
              </w:rPr>
              <w:t>INFRARED DOWNLINK OPERATOR (IRDL)</w:t>
            </w:r>
            <w:bookmarkEnd w:id="104"/>
          </w:p>
          <w:p w:rsidR="005904E5" w:rsidRPr="00AD568C" w:rsidRDefault="005904E5" w:rsidP="00254E7C">
            <w:pPr>
              <w:jc w:val="center"/>
              <w:rPr>
                <w:rFonts w:eastAsia="MS Mincho"/>
                <w:b/>
                <w:color w:val="0000FF"/>
                <w:sz w:val="16"/>
                <w:szCs w:val="16"/>
              </w:rPr>
            </w:pPr>
          </w:p>
        </w:tc>
      </w:tr>
      <w:tr w:rsidR="005904E5">
        <w:trPr>
          <w:cantSplit/>
        </w:trPr>
        <w:tc>
          <w:tcPr>
            <w:tcW w:w="9288" w:type="dxa"/>
          </w:tcPr>
          <w:p w:rsidR="005904E5" w:rsidRPr="000A0C55" w:rsidRDefault="005904E5" w:rsidP="0030589B">
            <w:pPr>
              <w:rPr>
                <w:rFonts w:eastAsia="MS Mincho"/>
                <w:b/>
              </w:rPr>
            </w:pPr>
            <w:r w:rsidRPr="000A0C55">
              <w:rPr>
                <w:rFonts w:ascii="Times New (W1)" w:eastAsia="MS Mincho" w:hAnsi="Times New (W1)"/>
                <w:b/>
              </w:rPr>
              <w:t xml:space="preserve">REQUIRED </w:t>
            </w:r>
            <w:r w:rsidRPr="000A0C55">
              <w:rPr>
                <w:rFonts w:eastAsia="MS Mincho"/>
                <w:b/>
              </w:rPr>
              <w:t>TRAINING</w:t>
            </w:r>
          </w:p>
          <w:p w:rsidR="005904E5" w:rsidRPr="000A0C55" w:rsidRDefault="005904E5" w:rsidP="00142D8B">
            <w:pPr>
              <w:ind w:left="677" w:hanging="677"/>
              <w:rPr>
                <w:rFonts w:eastAsia="MS Mincho"/>
              </w:rPr>
            </w:pPr>
            <w:r w:rsidRPr="000A0C55">
              <w:rPr>
                <w:rFonts w:ascii="Times New (W1)" w:eastAsia="MS Mincho" w:hAnsi="Times New (W1)"/>
              </w:rPr>
              <w:t>IS-700 National Incident Management System (NIMS), An Introduction</w:t>
            </w:r>
          </w:p>
          <w:p w:rsidR="005904E5" w:rsidRPr="00F26E7F" w:rsidRDefault="005904E5" w:rsidP="0030589B">
            <w:pPr>
              <w:ind w:left="216" w:hanging="216"/>
              <w:rPr>
                <w:rFonts w:eastAsia="MS Mincho"/>
              </w:rPr>
            </w:pPr>
          </w:p>
        </w:tc>
      </w:tr>
      <w:tr w:rsidR="005904E5">
        <w:tc>
          <w:tcPr>
            <w:tcW w:w="9288" w:type="dxa"/>
          </w:tcPr>
          <w:p w:rsidR="005904E5" w:rsidRPr="00E640D3" w:rsidRDefault="005904E5" w:rsidP="0030589B">
            <w:pPr>
              <w:rPr>
                <w:rFonts w:eastAsia="MS Mincho"/>
                <w:b/>
              </w:rPr>
            </w:pPr>
            <w:r w:rsidRPr="00E640D3">
              <w:rPr>
                <w:rFonts w:eastAsia="MS Mincho"/>
                <w:b/>
              </w:rPr>
              <w:t>REQUIRED EXPERIENCE</w:t>
            </w:r>
          </w:p>
          <w:p w:rsidR="005904E5" w:rsidRDefault="005904E5" w:rsidP="004B1B07">
            <w:pPr>
              <w:rPr>
                <w:rFonts w:eastAsia="MS Mincho"/>
              </w:rPr>
            </w:pPr>
            <w:r>
              <w:rPr>
                <w:rFonts w:eastAsia="MS Mincho"/>
              </w:rPr>
              <w:t xml:space="preserve">Satisfactory performance as an </w:t>
            </w:r>
            <w:r w:rsidRPr="00087FFB">
              <w:rPr>
                <w:rFonts w:eastAsia="MS Mincho"/>
              </w:rPr>
              <w:t>Infrared Interpreter (IRIN)</w:t>
            </w:r>
          </w:p>
          <w:p w:rsidR="005904E5" w:rsidRPr="004F3960" w:rsidRDefault="005904E5" w:rsidP="004B1B07">
            <w:pPr>
              <w:rPr>
                <w:rFonts w:eastAsia="MS Mincho"/>
              </w:rPr>
            </w:pPr>
            <w:r>
              <w:tab/>
            </w:r>
            <w:r w:rsidRPr="00087FFB">
              <w:rPr>
                <w:rFonts w:eastAsia="MS Mincho"/>
                <w:b/>
                <w:bCs/>
              </w:rPr>
              <w:t>AND</w:t>
            </w:r>
          </w:p>
          <w:p w:rsidR="005904E5" w:rsidRPr="00087FFB" w:rsidRDefault="005904E5" w:rsidP="004B1B07">
            <w:pPr>
              <w:rPr>
                <w:rFonts w:eastAsia="MS Mincho"/>
              </w:rPr>
            </w:pPr>
            <w:r w:rsidRPr="00087FFB">
              <w:rPr>
                <w:rFonts w:eastAsia="MS Mincho"/>
              </w:rPr>
              <w:t>Satisfactory performance as an Infrared Downlink Operator (IRDL)</w:t>
            </w:r>
          </w:p>
          <w:p w:rsidR="005904E5" w:rsidRPr="00F26E7F" w:rsidRDefault="005904E5" w:rsidP="0030589B">
            <w:pPr>
              <w:rPr>
                <w:rFonts w:eastAsia="MS Mincho"/>
              </w:rPr>
            </w:pPr>
          </w:p>
        </w:tc>
      </w:tr>
      <w:tr w:rsidR="005904E5">
        <w:tc>
          <w:tcPr>
            <w:tcW w:w="9288" w:type="dxa"/>
          </w:tcPr>
          <w:p w:rsidR="005904E5" w:rsidRPr="00E640D3" w:rsidRDefault="005904E5" w:rsidP="0030589B">
            <w:pPr>
              <w:rPr>
                <w:rFonts w:eastAsia="MS Mincho"/>
                <w:b/>
              </w:rPr>
            </w:pPr>
            <w:r w:rsidRPr="00E640D3">
              <w:rPr>
                <w:rFonts w:eastAsia="MS Mincho"/>
                <w:b/>
              </w:rPr>
              <w:t>PHYSICAL FITNESS</w:t>
            </w:r>
            <w:r>
              <w:rPr>
                <w:rFonts w:eastAsia="MS Mincho"/>
                <w:b/>
              </w:rPr>
              <w:t xml:space="preserve"> LEVEL</w:t>
            </w:r>
          </w:p>
          <w:p w:rsidR="005904E5" w:rsidRPr="00087FFB" w:rsidRDefault="005904E5" w:rsidP="0030589B">
            <w:pPr>
              <w:rPr>
                <w:rFonts w:eastAsia="MS Mincho"/>
              </w:rPr>
            </w:pPr>
            <w:r>
              <w:rPr>
                <w:rFonts w:eastAsia="MS Mincho"/>
              </w:rPr>
              <w:t>None Required</w:t>
            </w:r>
          </w:p>
          <w:p w:rsidR="005904E5" w:rsidRPr="00F26E7F" w:rsidRDefault="005904E5" w:rsidP="0030589B">
            <w:pPr>
              <w:rPr>
                <w:rFonts w:eastAsia="MS Mincho"/>
              </w:rPr>
            </w:pPr>
          </w:p>
        </w:tc>
      </w:tr>
      <w:tr w:rsidR="005904E5">
        <w:tc>
          <w:tcPr>
            <w:tcW w:w="9288" w:type="dxa"/>
          </w:tcPr>
          <w:p w:rsidR="005904E5" w:rsidRPr="00E640D3" w:rsidRDefault="005904E5" w:rsidP="0030589B">
            <w:pPr>
              <w:rPr>
                <w:rFonts w:eastAsia="MS Mincho"/>
                <w:b/>
              </w:rPr>
            </w:pPr>
            <w:r w:rsidRPr="00E640D3">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E640D3" w:rsidRDefault="005904E5" w:rsidP="00F71CFD">
            <w:pPr>
              <w:rPr>
                <w:rFonts w:eastAsia="MS Mincho"/>
                <w:b/>
              </w:rPr>
            </w:pPr>
            <w:bookmarkStart w:id="105" w:name="_Toc135793673"/>
            <w:r w:rsidRPr="00E640D3">
              <w:rPr>
                <w:rFonts w:eastAsia="MS Mincho"/>
                <w:b/>
              </w:rPr>
              <w:t>OTHER TRAINING WHICH SUPPORTS DEVELOPMENT OF KNOWLEDGE AND SKILLS</w:t>
            </w:r>
          </w:p>
          <w:p w:rsidR="005904E5" w:rsidRDefault="005904E5" w:rsidP="00E640D3">
            <w:pPr>
              <w:rPr>
                <w:rFonts w:eastAsia="MS Mincho"/>
              </w:rPr>
            </w:pPr>
            <w:r>
              <w:rPr>
                <w:rFonts w:eastAsia="MS Mincho"/>
              </w:rPr>
              <w:t>None</w:t>
            </w:r>
          </w:p>
          <w:p w:rsidR="005904E5" w:rsidRPr="00E640D3" w:rsidRDefault="005904E5" w:rsidP="00E640D3">
            <w:pPr>
              <w:rPr>
                <w:rFonts w:eastAsia="MS Mincho"/>
              </w:rPr>
            </w:pPr>
          </w:p>
        </w:tc>
      </w:tr>
    </w:tbl>
    <w:p w:rsidR="005904E5" w:rsidRPr="000A0C55" w:rsidRDefault="005904E5" w:rsidP="00053A7B">
      <w:pPr>
        <w:pStyle w:val="Exhibit"/>
        <w:rPr>
          <w:rFonts w:eastAsia="MS Mincho"/>
          <w:b/>
        </w:rPr>
      </w:pPr>
      <w:r>
        <w:br w:type="page"/>
      </w:r>
    </w:p>
    <w:p w:rsidR="005904E5" w:rsidRDefault="005904E5"/>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AD568C" w:rsidRDefault="005904E5" w:rsidP="00254E7C">
            <w:pPr>
              <w:jc w:val="center"/>
              <w:rPr>
                <w:rFonts w:eastAsia="MS Mincho"/>
                <w:b/>
                <w:color w:val="0000FF"/>
                <w:sz w:val="16"/>
                <w:szCs w:val="16"/>
              </w:rPr>
            </w:pPr>
          </w:p>
          <w:p w:rsidR="005904E5" w:rsidRPr="00254E7C" w:rsidRDefault="005904E5" w:rsidP="00254E7C">
            <w:pPr>
              <w:jc w:val="center"/>
              <w:rPr>
                <w:rFonts w:eastAsia="MS Mincho"/>
                <w:b/>
                <w:color w:val="0000FF"/>
              </w:rPr>
            </w:pPr>
            <w:r w:rsidRPr="00254E7C">
              <w:rPr>
                <w:rFonts w:eastAsia="MS Mincho"/>
                <w:b/>
                <w:color w:val="0000FF"/>
              </w:rPr>
              <w:t>INFRARED FIELD SPECIALIST (IRFS)</w:t>
            </w:r>
            <w:bookmarkEnd w:id="105"/>
          </w:p>
          <w:p w:rsidR="005904E5" w:rsidRPr="00AD568C" w:rsidRDefault="005904E5" w:rsidP="00254E7C">
            <w:pPr>
              <w:jc w:val="center"/>
              <w:rPr>
                <w:rFonts w:eastAsia="MS Mincho"/>
                <w:b/>
                <w:color w:val="0000FF"/>
                <w:sz w:val="16"/>
                <w:szCs w:val="16"/>
              </w:rPr>
            </w:pPr>
          </w:p>
        </w:tc>
      </w:tr>
      <w:tr w:rsidR="005904E5">
        <w:tc>
          <w:tcPr>
            <w:tcW w:w="9288" w:type="dxa"/>
          </w:tcPr>
          <w:p w:rsidR="005904E5" w:rsidRPr="003D6D5E" w:rsidRDefault="005904E5" w:rsidP="0030589B">
            <w:pPr>
              <w:rPr>
                <w:rFonts w:eastAsia="MS Mincho"/>
                <w:b/>
              </w:rPr>
            </w:pPr>
            <w:r w:rsidRPr="003D6D5E">
              <w:rPr>
                <w:rFonts w:ascii="Times New (W1)" w:eastAsia="MS Mincho" w:hAnsi="Times New (W1)"/>
                <w:b/>
              </w:rPr>
              <w:t xml:space="preserve">REQUIRED </w:t>
            </w:r>
            <w:r w:rsidRPr="003D6D5E">
              <w:rPr>
                <w:rFonts w:eastAsia="MS Mincho"/>
                <w:b/>
              </w:rPr>
              <w:t>TRAINING</w:t>
            </w:r>
          </w:p>
          <w:p w:rsidR="005904E5" w:rsidRDefault="005904E5" w:rsidP="00103E58">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Default="005904E5" w:rsidP="000A0C55">
            <w:pPr>
              <w:rPr>
                <w:rFonts w:eastAsia="MS Mincho"/>
              </w:rPr>
            </w:pPr>
            <w:r w:rsidRPr="004461AC">
              <w:rPr>
                <w:rFonts w:eastAsia="MS Mincho"/>
              </w:rPr>
              <w:t>IS-700 National Incident Management System (NIMS), An Introduction</w:t>
            </w:r>
          </w:p>
          <w:p w:rsidR="005904E5" w:rsidRPr="00087FFB" w:rsidRDefault="005904E5" w:rsidP="004F3960">
            <w:pPr>
              <w:rPr>
                <w:rFonts w:eastAsia="MS Mincho"/>
              </w:rPr>
            </w:pPr>
            <w:r w:rsidRPr="00087FFB">
              <w:rPr>
                <w:rFonts w:eastAsia="MS Mincho"/>
              </w:rPr>
              <w:t>S-443 Infrared Interpreter</w:t>
            </w:r>
          </w:p>
          <w:p w:rsidR="005904E5" w:rsidRPr="00F26E7F" w:rsidRDefault="005904E5" w:rsidP="0030589B">
            <w:pPr>
              <w:ind w:left="677" w:hanging="677"/>
              <w:rPr>
                <w:rFonts w:eastAsia="MS Mincho"/>
              </w:rPr>
            </w:pPr>
          </w:p>
        </w:tc>
      </w:tr>
      <w:tr w:rsidR="005904E5">
        <w:tc>
          <w:tcPr>
            <w:tcW w:w="9288" w:type="dxa"/>
          </w:tcPr>
          <w:p w:rsidR="005904E5" w:rsidRPr="003D6D5E" w:rsidRDefault="005904E5" w:rsidP="0030589B">
            <w:pPr>
              <w:rPr>
                <w:rFonts w:eastAsia="MS Mincho"/>
                <w:b/>
              </w:rPr>
            </w:pPr>
            <w:r w:rsidRPr="003D6D5E">
              <w:rPr>
                <w:rFonts w:eastAsia="MS Mincho"/>
                <w:b/>
              </w:rPr>
              <w:t>REQUIRED EXPERIENCE</w:t>
            </w:r>
          </w:p>
          <w:p w:rsidR="005904E5" w:rsidRPr="00087FFB" w:rsidRDefault="005904E5" w:rsidP="004F3960">
            <w:pPr>
              <w:rPr>
                <w:rFonts w:eastAsia="MS Mincho"/>
              </w:rPr>
            </w:pPr>
            <w:r w:rsidRPr="00087FFB">
              <w:rPr>
                <w:rFonts w:eastAsia="MS Mincho"/>
              </w:rPr>
              <w:t>Satisfactory performance as an Infrared Field Specialist (IRFS)</w:t>
            </w:r>
          </w:p>
          <w:p w:rsidR="005904E5" w:rsidRPr="00F26E7F" w:rsidRDefault="005904E5" w:rsidP="0030589B">
            <w:pPr>
              <w:rPr>
                <w:rFonts w:eastAsia="MS Mincho"/>
              </w:rPr>
            </w:pPr>
          </w:p>
        </w:tc>
      </w:tr>
      <w:tr w:rsidR="005904E5">
        <w:tc>
          <w:tcPr>
            <w:tcW w:w="9288" w:type="dxa"/>
          </w:tcPr>
          <w:p w:rsidR="005904E5" w:rsidRPr="003D6D5E" w:rsidRDefault="005904E5" w:rsidP="0030589B">
            <w:pPr>
              <w:rPr>
                <w:rFonts w:eastAsia="MS Mincho"/>
                <w:b/>
              </w:rPr>
            </w:pPr>
            <w:r w:rsidRPr="003D6D5E">
              <w:rPr>
                <w:rFonts w:eastAsia="MS Mincho"/>
                <w:b/>
              </w:rPr>
              <w:t>PHYSICAL FITNESS</w:t>
            </w:r>
            <w:r>
              <w:rPr>
                <w:rFonts w:eastAsia="MS Mincho"/>
                <w:b/>
              </w:rPr>
              <w:t xml:space="preserve"> LEVEL</w:t>
            </w:r>
          </w:p>
          <w:p w:rsidR="005904E5" w:rsidRDefault="005904E5" w:rsidP="004F3960">
            <w:pPr>
              <w:rPr>
                <w:rFonts w:eastAsia="MS Mincho"/>
              </w:rPr>
            </w:pPr>
            <w:r>
              <w:rPr>
                <w:rFonts w:eastAsia="MS Mincho"/>
              </w:rPr>
              <w:t>Light</w:t>
            </w:r>
          </w:p>
          <w:p w:rsidR="005904E5" w:rsidRPr="00F26E7F" w:rsidRDefault="005904E5" w:rsidP="00103E58">
            <w:pPr>
              <w:rPr>
                <w:rFonts w:eastAsia="MS Mincho"/>
              </w:rPr>
            </w:pPr>
          </w:p>
        </w:tc>
      </w:tr>
      <w:tr w:rsidR="005904E5">
        <w:tc>
          <w:tcPr>
            <w:tcW w:w="9288" w:type="dxa"/>
          </w:tcPr>
          <w:p w:rsidR="005904E5" w:rsidRPr="003D6D5E" w:rsidRDefault="005904E5" w:rsidP="0030589B">
            <w:pPr>
              <w:rPr>
                <w:rFonts w:eastAsia="MS Mincho"/>
                <w:b/>
              </w:rPr>
            </w:pPr>
            <w:r w:rsidRPr="003D6D5E">
              <w:rPr>
                <w:rFonts w:eastAsia="MS Mincho"/>
                <w:b/>
              </w:rPr>
              <w:t>OTHER POSITION ASSIGNMENTS THAT WILL MAINTAIN CURRENCY</w:t>
            </w:r>
          </w:p>
          <w:p w:rsidR="005904E5" w:rsidRDefault="005904E5" w:rsidP="004F3960">
            <w:pPr>
              <w:rPr>
                <w:rFonts w:eastAsia="MS Mincho"/>
              </w:rPr>
            </w:pPr>
            <w:r>
              <w:rPr>
                <w:rFonts w:eastAsia="MS Mincho"/>
              </w:rPr>
              <w:t>None</w:t>
            </w:r>
          </w:p>
          <w:p w:rsidR="005904E5" w:rsidRPr="00F26E7F" w:rsidRDefault="005904E5" w:rsidP="00103E58">
            <w:pPr>
              <w:rPr>
                <w:rFonts w:eastAsia="MS Mincho"/>
              </w:rPr>
            </w:pPr>
          </w:p>
        </w:tc>
      </w:tr>
      <w:tr w:rsidR="005904E5">
        <w:tc>
          <w:tcPr>
            <w:tcW w:w="9288" w:type="dxa"/>
          </w:tcPr>
          <w:p w:rsidR="005904E5" w:rsidRPr="00E640D3" w:rsidRDefault="005904E5" w:rsidP="00F71CFD">
            <w:pPr>
              <w:rPr>
                <w:rFonts w:eastAsia="MS Mincho"/>
                <w:b/>
              </w:rPr>
            </w:pPr>
            <w:r w:rsidRPr="00E640D3">
              <w:rPr>
                <w:rFonts w:eastAsia="MS Mincho"/>
                <w:b/>
              </w:rPr>
              <w:t>OTHER TRAINING WHICH SUPPORTS DEVELOPMENT OF KNOWLEDGE AND SKILLS</w:t>
            </w:r>
          </w:p>
          <w:p w:rsidR="005904E5" w:rsidRPr="001A75A5" w:rsidRDefault="005904E5" w:rsidP="00F71CFD">
            <w:pPr>
              <w:rPr>
                <w:rFonts w:eastAsia="MS Mincho"/>
              </w:rPr>
            </w:pPr>
            <w:r w:rsidRPr="001A75A5">
              <w:rPr>
                <w:rFonts w:eastAsia="MS Mincho"/>
              </w:rPr>
              <w:t>None</w:t>
            </w:r>
          </w:p>
          <w:p w:rsidR="005904E5" w:rsidRPr="003D6D5E" w:rsidRDefault="005904E5" w:rsidP="00F71CFD">
            <w:pPr>
              <w:rPr>
                <w:rFonts w:eastAsia="MS Mincho"/>
                <w:b/>
              </w:rPr>
            </w:pPr>
          </w:p>
        </w:tc>
      </w:tr>
      <w:tr w:rsidR="005904E5">
        <w:tc>
          <w:tcPr>
            <w:tcW w:w="9288" w:type="dxa"/>
          </w:tcPr>
          <w:p w:rsidR="005904E5" w:rsidRPr="0031234F" w:rsidRDefault="005904E5" w:rsidP="00AF0EFB">
            <w:pPr>
              <w:rPr>
                <w:rFonts w:eastAsia="MS Mincho"/>
                <w:i/>
                <w:color w:val="0000FF"/>
              </w:rPr>
            </w:pPr>
            <w:r w:rsidRPr="00EC17E4">
              <w:rPr>
                <w:rFonts w:eastAsia="MS Mincho"/>
                <w:color w:val="000000"/>
              </w:rPr>
              <w:t>* Online training at:</w:t>
            </w:r>
            <w:r w:rsidRPr="00EC17E4">
              <w:rPr>
                <w:rFonts w:eastAsia="MS Mincho"/>
                <w:i/>
                <w:color w:val="000000"/>
              </w:rPr>
              <w:t xml:space="preserve"> </w:t>
            </w:r>
            <w:hyperlink r:id="rId48" w:history="1">
              <w:r w:rsidRPr="0031234F">
                <w:rPr>
                  <w:rStyle w:val="Hyperlink"/>
                  <w:rFonts w:eastAsia="MS Mincho"/>
                  <w:i/>
                </w:rPr>
                <w:t>http://training.nwcg.gov/classes/i100.htm</w:t>
              </w:r>
            </w:hyperlink>
          </w:p>
          <w:p w:rsidR="005904E5" w:rsidRPr="00E640D3" w:rsidRDefault="005904E5" w:rsidP="00F71CFD">
            <w:pPr>
              <w:rPr>
                <w:rFonts w:eastAsia="MS Mincho"/>
                <w:b/>
              </w:rPr>
            </w:pPr>
          </w:p>
        </w:tc>
      </w:tr>
    </w:tbl>
    <w:p w:rsidR="005904E5" w:rsidRPr="000A0C55" w:rsidRDefault="005904E5" w:rsidP="00053A7B">
      <w:pPr>
        <w:pStyle w:val="Exhibit"/>
        <w:rPr>
          <w:rFonts w:eastAsia="MS Mincho"/>
          <w:b/>
        </w:rPr>
      </w:pPr>
      <w:r>
        <w:br w:type="page"/>
      </w:r>
    </w:p>
    <w:p w:rsidR="005904E5" w:rsidRPr="00DA4EF9"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c>
          <w:tcPr>
            <w:tcW w:w="9288" w:type="dxa"/>
          </w:tcPr>
          <w:p w:rsidR="005904E5" w:rsidRPr="00AD568C" w:rsidRDefault="005904E5" w:rsidP="00254E7C">
            <w:pPr>
              <w:jc w:val="center"/>
              <w:rPr>
                <w:rFonts w:eastAsia="MS Mincho"/>
                <w:b/>
                <w:color w:val="0000FF"/>
                <w:sz w:val="16"/>
                <w:szCs w:val="16"/>
              </w:rPr>
            </w:pPr>
            <w:bookmarkStart w:id="106" w:name="_Toc135793674"/>
          </w:p>
          <w:p w:rsidR="005904E5" w:rsidRPr="00254E7C" w:rsidRDefault="005904E5" w:rsidP="00254E7C">
            <w:pPr>
              <w:jc w:val="center"/>
              <w:rPr>
                <w:rFonts w:eastAsia="MS Mincho"/>
                <w:b/>
                <w:color w:val="0000FF"/>
              </w:rPr>
            </w:pPr>
            <w:r w:rsidRPr="00254E7C">
              <w:rPr>
                <w:rFonts w:eastAsia="MS Mincho"/>
                <w:b/>
                <w:color w:val="0000FF"/>
              </w:rPr>
              <w:t>INFRARED INTERPRETER (IRIN)</w:t>
            </w:r>
            <w:bookmarkEnd w:id="106"/>
          </w:p>
          <w:p w:rsidR="005904E5" w:rsidRPr="00AD568C" w:rsidRDefault="005904E5" w:rsidP="00254E7C">
            <w:pPr>
              <w:jc w:val="center"/>
              <w:rPr>
                <w:rFonts w:eastAsia="MS Mincho"/>
                <w:b/>
                <w:color w:val="0000FF"/>
                <w:sz w:val="16"/>
                <w:szCs w:val="16"/>
              </w:rPr>
            </w:pPr>
          </w:p>
        </w:tc>
      </w:tr>
      <w:tr w:rsidR="005904E5">
        <w:tc>
          <w:tcPr>
            <w:tcW w:w="9288" w:type="dxa"/>
          </w:tcPr>
          <w:p w:rsidR="005904E5" w:rsidRPr="005B7F6C" w:rsidRDefault="005904E5" w:rsidP="0030589B">
            <w:pPr>
              <w:rPr>
                <w:rFonts w:eastAsia="MS Mincho"/>
                <w:b/>
              </w:rPr>
            </w:pPr>
            <w:r w:rsidRPr="005B7F6C">
              <w:rPr>
                <w:rFonts w:ascii="Times New (W1)" w:eastAsia="MS Mincho" w:hAnsi="Times New (W1)"/>
                <w:b/>
              </w:rPr>
              <w:t xml:space="preserve">REQUIRED </w:t>
            </w:r>
            <w:r w:rsidRPr="005B7F6C">
              <w:rPr>
                <w:rFonts w:eastAsia="MS Mincho"/>
                <w:b/>
              </w:rPr>
              <w:t>TRAINING</w:t>
            </w:r>
          </w:p>
          <w:p w:rsidR="005904E5" w:rsidRDefault="005904E5" w:rsidP="00103E5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0A0C55">
            <w:pPr>
              <w:rPr>
                <w:rFonts w:eastAsia="MS Mincho"/>
              </w:rPr>
            </w:pPr>
            <w:r w:rsidRPr="004461AC">
              <w:rPr>
                <w:rFonts w:eastAsia="MS Mincho"/>
              </w:rPr>
              <w:t>IS-700 National Incident Management System (NIMS), An Introduction</w:t>
            </w:r>
          </w:p>
          <w:p w:rsidR="005904E5" w:rsidRDefault="005904E5" w:rsidP="00A22F25">
            <w:pPr>
              <w:rPr>
                <w:rFonts w:eastAsia="MS Mincho"/>
              </w:rPr>
            </w:pPr>
            <w:r>
              <w:rPr>
                <w:rFonts w:eastAsia="MS Mincho"/>
              </w:rPr>
              <w:t>S-443 Infrared Interpreter</w:t>
            </w:r>
          </w:p>
          <w:p w:rsidR="005904E5" w:rsidRPr="00F26E7F" w:rsidRDefault="005904E5" w:rsidP="0030589B">
            <w:pPr>
              <w:ind w:left="677" w:hanging="677"/>
              <w:rPr>
                <w:rFonts w:eastAsia="MS Mincho"/>
              </w:rPr>
            </w:pPr>
          </w:p>
        </w:tc>
      </w:tr>
      <w:tr w:rsidR="005904E5">
        <w:tc>
          <w:tcPr>
            <w:tcW w:w="9288" w:type="dxa"/>
          </w:tcPr>
          <w:p w:rsidR="005904E5" w:rsidRPr="005B7F6C" w:rsidRDefault="005904E5" w:rsidP="0030589B">
            <w:pPr>
              <w:rPr>
                <w:rFonts w:eastAsia="MS Mincho"/>
                <w:b/>
              </w:rPr>
            </w:pPr>
            <w:r w:rsidRPr="005B7F6C">
              <w:rPr>
                <w:rFonts w:eastAsia="MS Mincho"/>
                <w:b/>
              </w:rPr>
              <w:t>REQUIRED EXPERIENCE</w:t>
            </w:r>
          </w:p>
          <w:p w:rsidR="005904E5" w:rsidRPr="0023451C" w:rsidRDefault="005904E5" w:rsidP="00A22F25">
            <w:pPr>
              <w:rPr>
                <w:rFonts w:eastAsia="MS Mincho"/>
              </w:rPr>
            </w:pPr>
            <w:r w:rsidRPr="0023451C">
              <w:rPr>
                <w:rFonts w:eastAsia="MS Mincho"/>
              </w:rPr>
              <w:t>Satisfactory performance as an Infrared Interpreter (IRIN)</w:t>
            </w:r>
          </w:p>
          <w:p w:rsidR="005904E5" w:rsidRPr="00F26E7F" w:rsidRDefault="005904E5" w:rsidP="0030589B">
            <w:pPr>
              <w:ind w:left="216" w:hanging="216"/>
              <w:rPr>
                <w:rFonts w:eastAsia="MS Mincho"/>
              </w:rPr>
            </w:pPr>
          </w:p>
        </w:tc>
      </w:tr>
      <w:tr w:rsidR="005904E5">
        <w:tc>
          <w:tcPr>
            <w:tcW w:w="9288" w:type="dxa"/>
          </w:tcPr>
          <w:p w:rsidR="005904E5" w:rsidRPr="004B5F71" w:rsidRDefault="005904E5" w:rsidP="0030589B">
            <w:pPr>
              <w:rPr>
                <w:rFonts w:eastAsia="MS Mincho"/>
                <w:b/>
              </w:rPr>
            </w:pPr>
            <w:r w:rsidRPr="004B5F71">
              <w:rPr>
                <w:rFonts w:eastAsia="MS Mincho"/>
                <w:b/>
              </w:rPr>
              <w:t>PHYSICAL FITNESS</w:t>
            </w:r>
          </w:p>
          <w:p w:rsidR="005904E5" w:rsidRPr="0023451C" w:rsidRDefault="005904E5" w:rsidP="0030589B">
            <w:pPr>
              <w:rPr>
                <w:rFonts w:eastAsia="MS Mincho"/>
              </w:rPr>
            </w:pPr>
            <w:r>
              <w:rPr>
                <w:rFonts w:eastAsia="MS Mincho"/>
              </w:rPr>
              <w:t>None Required</w:t>
            </w:r>
          </w:p>
          <w:p w:rsidR="005904E5" w:rsidRPr="00F26E7F" w:rsidRDefault="005904E5" w:rsidP="0030589B">
            <w:pPr>
              <w:rPr>
                <w:rFonts w:eastAsia="MS Mincho"/>
              </w:rPr>
            </w:pPr>
          </w:p>
        </w:tc>
      </w:tr>
      <w:tr w:rsidR="005904E5">
        <w:tc>
          <w:tcPr>
            <w:tcW w:w="9288" w:type="dxa"/>
          </w:tcPr>
          <w:p w:rsidR="005904E5" w:rsidRPr="004B5F71" w:rsidRDefault="005904E5" w:rsidP="0030589B">
            <w:pPr>
              <w:rPr>
                <w:rFonts w:eastAsia="MS Mincho"/>
                <w:b/>
              </w:rPr>
            </w:pPr>
            <w:r w:rsidRPr="004B5F71">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E640D3" w:rsidRDefault="005904E5" w:rsidP="00F71CFD">
            <w:pPr>
              <w:rPr>
                <w:rFonts w:eastAsia="MS Mincho"/>
                <w:b/>
              </w:rPr>
            </w:pPr>
            <w:bookmarkStart w:id="107" w:name="_Toc135793675"/>
            <w:r w:rsidRPr="00E640D3">
              <w:rPr>
                <w:rFonts w:eastAsia="MS Mincho"/>
                <w:b/>
              </w:rPr>
              <w:t>OTHER TRAINING WHICH SUPPORTS DEVELOPMENT OF KNOWLEDGE AND SKILLS</w:t>
            </w:r>
          </w:p>
          <w:p w:rsidR="005904E5" w:rsidRDefault="005904E5" w:rsidP="00F71CFD">
            <w:pPr>
              <w:rPr>
                <w:rFonts w:eastAsia="MS Mincho"/>
              </w:rPr>
            </w:pPr>
            <w:r w:rsidRPr="004B5F71">
              <w:rPr>
                <w:rFonts w:eastAsia="MS Mincho"/>
              </w:rPr>
              <w:t>None</w:t>
            </w:r>
          </w:p>
          <w:p w:rsidR="005904E5" w:rsidRPr="004B5F71" w:rsidRDefault="005904E5" w:rsidP="00F71CFD">
            <w:pPr>
              <w:rPr>
                <w:rFonts w:eastAsia="MS Mincho"/>
              </w:rPr>
            </w:pPr>
          </w:p>
        </w:tc>
      </w:tr>
      <w:tr w:rsidR="005904E5">
        <w:tc>
          <w:tcPr>
            <w:tcW w:w="9288" w:type="dxa"/>
          </w:tcPr>
          <w:p w:rsidR="005904E5" w:rsidRPr="00EC17E4" w:rsidRDefault="005904E5" w:rsidP="00AF0EFB">
            <w:pPr>
              <w:rPr>
                <w:rFonts w:eastAsia="MS Mincho"/>
                <w:color w:val="000000"/>
              </w:rPr>
            </w:pPr>
            <w:r w:rsidRPr="00EC17E4">
              <w:rPr>
                <w:rFonts w:eastAsia="MS Mincho"/>
                <w:color w:val="000000"/>
              </w:rPr>
              <w:t xml:space="preserve">Taskbook available at:  </w:t>
            </w:r>
            <w:hyperlink r:id="rId49" w:history="1">
              <w:r w:rsidRPr="0031234F">
                <w:rPr>
                  <w:rStyle w:val="Hyperlink"/>
                  <w:rFonts w:eastAsia="MS Mincho"/>
                  <w:i/>
                </w:rPr>
                <w:t>http://www.nwcg.gov/pms/taskbook/taskbook.htm</w:t>
              </w:r>
            </w:hyperlink>
          </w:p>
          <w:p w:rsidR="005904E5" w:rsidRPr="0031234F" w:rsidRDefault="005904E5" w:rsidP="00AF0EFB">
            <w:pPr>
              <w:rPr>
                <w:rFonts w:eastAsia="MS Mincho"/>
                <w:i/>
                <w:color w:val="0000FF"/>
              </w:rPr>
            </w:pPr>
            <w:r w:rsidRPr="00EC17E4">
              <w:rPr>
                <w:rFonts w:eastAsia="MS Mincho"/>
                <w:color w:val="000000"/>
              </w:rPr>
              <w:t>* Online training at:</w:t>
            </w:r>
            <w:r w:rsidRPr="00EC17E4">
              <w:rPr>
                <w:rFonts w:eastAsia="MS Mincho"/>
                <w:i/>
                <w:color w:val="000000"/>
              </w:rPr>
              <w:t xml:space="preserve"> </w:t>
            </w:r>
            <w:hyperlink r:id="rId50" w:history="1">
              <w:r w:rsidRPr="0031234F">
                <w:rPr>
                  <w:rStyle w:val="Hyperlink"/>
                  <w:rFonts w:eastAsia="MS Mincho"/>
                  <w:i/>
                </w:rPr>
                <w:t>http://training.nwcg.gov/classes/i100.htm</w:t>
              </w:r>
            </w:hyperlink>
          </w:p>
          <w:p w:rsidR="005904E5" w:rsidRPr="006F61FD" w:rsidRDefault="005904E5" w:rsidP="00F71CFD">
            <w:pPr>
              <w:rPr>
                <w:rFonts w:eastAsia="MS Mincho"/>
                <w:color w:val="FF0000"/>
              </w:rPr>
            </w:pPr>
          </w:p>
        </w:tc>
      </w:tr>
    </w:tbl>
    <w:p w:rsidR="005904E5" w:rsidRPr="000A0C55" w:rsidRDefault="005904E5" w:rsidP="00053A7B">
      <w:pPr>
        <w:pStyle w:val="Exhibit"/>
        <w:rPr>
          <w:rFonts w:eastAsia="MS Mincho"/>
          <w:b/>
        </w:rPr>
      </w:pPr>
      <w:r>
        <w:br w:type="page"/>
      </w:r>
    </w:p>
    <w:p w:rsidR="005904E5" w:rsidRDefault="005904E5"/>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AD568C" w:rsidRDefault="005904E5" w:rsidP="00254E7C">
            <w:pPr>
              <w:jc w:val="center"/>
              <w:rPr>
                <w:rFonts w:eastAsia="MS Mincho"/>
                <w:b/>
                <w:color w:val="0000FF"/>
                <w:sz w:val="16"/>
                <w:szCs w:val="16"/>
              </w:rPr>
            </w:pPr>
          </w:p>
          <w:p w:rsidR="005904E5" w:rsidRPr="00254E7C" w:rsidRDefault="005904E5" w:rsidP="00254E7C">
            <w:pPr>
              <w:jc w:val="center"/>
              <w:rPr>
                <w:rFonts w:eastAsia="MS Mincho"/>
                <w:b/>
                <w:color w:val="0000FF"/>
              </w:rPr>
            </w:pPr>
            <w:r w:rsidRPr="00254E7C">
              <w:rPr>
                <w:rFonts w:eastAsia="MS Mincho"/>
                <w:b/>
                <w:color w:val="0000FF"/>
              </w:rPr>
              <w:t>INFRARED REGIONAL COORDINATOR (IRCR)</w:t>
            </w:r>
            <w:bookmarkEnd w:id="107"/>
          </w:p>
          <w:p w:rsidR="005904E5" w:rsidRPr="00AD568C" w:rsidRDefault="005904E5" w:rsidP="00254E7C">
            <w:pPr>
              <w:jc w:val="center"/>
              <w:rPr>
                <w:rFonts w:eastAsia="MS Mincho"/>
                <w:b/>
                <w:color w:val="0000FF"/>
                <w:sz w:val="16"/>
                <w:szCs w:val="16"/>
              </w:rPr>
            </w:pPr>
          </w:p>
        </w:tc>
      </w:tr>
      <w:tr w:rsidR="005904E5">
        <w:tc>
          <w:tcPr>
            <w:tcW w:w="9288" w:type="dxa"/>
          </w:tcPr>
          <w:p w:rsidR="005904E5" w:rsidRPr="0038266E" w:rsidRDefault="005904E5" w:rsidP="0030589B">
            <w:pPr>
              <w:rPr>
                <w:rFonts w:eastAsia="MS Mincho"/>
                <w:b/>
              </w:rPr>
            </w:pPr>
            <w:r w:rsidRPr="0038266E">
              <w:rPr>
                <w:rFonts w:ascii="Times" w:eastAsia="MS Mincho" w:hAnsi="Times"/>
                <w:b/>
              </w:rPr>
              <w:t xml:space="preserve">REQUIRED </w:t>
            </w:r>
            <w:r w:rsidRPr="0038266E">
              <w:rPr>
                <w:rFonts w:eastAsia="MS Mincho"/>
                <w:b/>
              </w:rPr>
              <w:t>TRAINING</w:t>
            </w:r>
          </w:p>
          <w:p w:rsidR="005904E5" w:rsidRDefault="005904E5" w:rsidP="000A0C55">
            <w:pPr>
              <w:rPr>
                <w:rFonts w:eastAsia="MS Mincho"/>
              </w:rPr>
            </w:pPr>
            <w:r w:rsidRPr="004461AC">
              <w:rPr>
                <w:rFonts w:eastAsia="MS Mincho"/>
              </w:rPr>
              <w:t>IS-700 National Incident Management System (NIMS), An Introduction</w:t>
            </w:r>
          </w:p>
          <w:p w:rsidR="005904E5" w:rsidRDefault="005904E5" w:rsidP="0030589B">
            <w:pPr>
              <w:ind w:left="216" w:hanging="216"/>
              <w:rPr>
                <w:rFonts w:eastAsia="MS Mincho"/>
              </w:rPr>
            </w:pPr>
          </w:p>
        </w:tc>
      </w:tr>
      <w:tr w:rsidR="005904E5">
        <w:tc>
          <w:tcPr>
            <w:tcW w:w="9288" w:type="dxa"/>
          </w:tcPr>
          <w:p w:rsidR="005904E5" w:rsidRPr="0038266E" w:rsidRDefault="005904E5" w:rsidP="0030589B">
            <w:pPr>
              <w:rPr>
                <w:rFonts w:eastAsia="MS Mincho"/>
                <w:b/>
              </w:rPr>
            </w:pPr>
            <w:r w:rsidRPr="0038266E">
              <w:rPr>
                <w:rFonts w:eastAsia="MS Mincho"/>
                <w:b/>
              </w:rPr>
              <w:t>REQUIRED CERTIFICATION</w:t>
            </w:r>
          </w:p>
          <w:p w:rsidR="005904E5" w:rsidRDefault="005904E5" w:rsidP="0030589B">
            <w:pPr>
              <w:ind w:left="216" w:hanging="216"/>
              <w:rPr>
                <w:rFonts w:eastAsia="MS Mincho"/>
              </w:rPr>
            </w:pPr>
            <w:r>
              <w:rPr>
                <w:rFonts w:eastAsia="MS Mincho"/>
              </w:rPr>
              <w:t>Designated, annually, by the National Infrared Interpreter Program Manager</w:t>
            </w:r>
          </w:p>
          <w:p w:rsidR="005904E5" w:rsidRPr="00F10BAD" w:rsidRDefault="005904E5" w:rsidP="0030589B">
            <w:pPr>
              <w:ind w:left="216" w:hanging="216"/>
              <w:rPr>
                <w:rFonts w:eastAsia="MS Mincho"/>
              </w:rPr>
            </w:pPr>
          </w:p>
        </w:tc>
      </w:tr>
      <w:tr w:rsidR="005904E5">
        <w:tc>
          <w:tcPr>
            <w:tcW w:w="9288" w:type="dxa"/>
          </w:tcPr>
          <w:p w:rsidR="005904E5" w:rsidRPr="0038266E" w:rsidRDefault="005904E5" w:rsidP="0030589B">
            <w:pPr>
              <w:rPr>
                <w:rFonts w:eastAsia="MS Mincho"/>
                <w:b/>
              </w:rPr>
            </w:pPr>
            <w:r w:rsidRPr="0038266E">
              <w:rPr>
                <w:rFonts w:eastAsia="MS Mincho"/>
                <w:b/>
              </w:rPr>
              <w:t>REQUIRED EXPERIENCE</w:t>
            </w:r>
          </w:p>
          <w:p w:rsidR="005904E5" w:rsidRDefault="005904E5" w:rsidP="00F26E7F">
            <w:pPr>
              <w:rPr>
                <w:rFonts w:eastAsia="MS Mincho"/>
              </w:rPr>
            </w:pPr>
            <w:r>
              <w:rPr>
                <w:rFonts w:eastAsia="MS Mincho"/>
              </w:rPr>
              <w:t>Satisfactory performance as an Infrared Interpreter (IRIN)</w:t>
            </w:r>
          </w:p>
          <w:p w:rsidR="005904E5" w:rsidRPr="00F26E7F" w:rsidRDefault="005904E5" w:rsidP="00F26E7F">
            <w:pPr>
              <w:rPr>
                <w:rFonts w:eastAsia="MS Mincho"/>
              </w:rPr>
            </w:pPr>
            <w:r>
              <w:tab/>
            </w:r>
            <w:r w:rsidRPr="0023451C">
              <w:rPr>
                <w:rFonts w:eastAsia="MS Mincho"/>
                <w:b/>
                <w:bCs/>
              </w:rPr>
              <w:t>AND</w:t>
            </w:r>
          </w:p>
          <w:p w:rsidR="005904E5" w:rsidRPr="0023451C" w:rsidRDefault="005904E5" w:rsidP="0030589B">
            <w:pPr>
              <w:ind w:left="216" w:hanging="216"/>
              <w:rPr>
                <w:rFonts w:eastAsia="MS Mincho"/>
              </w:rPr>
            </w:pPr>
            <w:r w:rsidRPr="0023451C">
              <w:rPr>
                <w:rFonts w:eastAsia="MS Mincho"/>
              </w:rPr>
              <w:t>Satisfactory performance as an Infra</w:t>
            </w:r>
            <w:r>
              <w:rPr>
                <w:rFonts w:eastAsia="MS Mincho"/>
              </w:rPr>
              <w:t>red Regional Coordinator (IRCR)</w:t>
            </w:r>
          </w:p>
          <w:p w:rsidR="005904E5" w:rsidRPr="00F10BAD" w:rsidRDefault="005904E5" w:rsidP="0030589B">
            <w:pPr>
              <w:rPr>
                <w:rFonts w:eastAsia="MS Mincho"/>
              </w:rPr>
            </w:pPr>
          </w:p>
        </w:tc>
      </w:tr>
      <w:tr w:rsidR="005904E5">
        <w:tc>
          <w:tcPr>
            <w:tcW w:w="9288" w:type="dxa"/>
          </w:tcPr>
          <w:p w:rsidR="005904E5" w:rsidRPr="0038266E" w:rsidRDefault="005904E5" w:rsidP="0030589B">
            <w:pPr>
              <w:rPr>
                <w:rFonts w:eastAsia="MS Mincho"/>
                <w:b/>
              </w:rPr>
            </w:pPr>
            <w:r w:rsidRPr="0038266E">
              <w:rPr>
                <w:rFonts w:eastAsia="MS Mincho"/>
                <w:b/>
              </w:rPr>
              <w:t>PHYSICAL FITNESS</w:t>
            </w:r>
            <w:r>
              <w:rPr>
                <w:rFonts w:eastAsia="MS Mincho"/>
                <w:b/>
              </w:rPr>
              <w:t xml:space="preserve"> LEVEL</w:t>
            </w:r>
          </w:p>
          <w:p w:rsidR="005904E5" w:rsidRPr="0023451C" w:rsidRDefault="005904E5" w:rsidP="0030589B">
            <w:pPr>
              <w:rPr>
                <w:rFonts w:eastAsia="MS Mincho"/>
              </w:rPr>
            </w:pPr>
            <w:r>
              <w:rPr>
                <w:rFonts w:eastAsia="MS Mincho"/>
              </w:rPr>
              <w:t>None Required</w:t>
            </w:r>
          </w:p>
          <w:p w:rsidR="005904E5" w:rsidRPr="00F10BAD" w:rsidRDefault="005904E5" w:rsidP="0030589B">
            <w:pPr>
              <w:rPr>
                <w:rFonts w:eastAsia="MS Mincho"/>
              </w:rPr>
            </w:pPr>
          </w:p>
        </w:tc>
      </w:tr>
      <w:tr w:rsidR="005904E5">
        <w:tc>
          <w:tcPr>
            <w:tcW w:w="9288" w:type="dxa"/>
          </w:tcPr>
          <w:p w:rsidR="005904E5" w:rsidRPr="0038266E" w:rsidRDefault="005904E5" w:rsidP="0030589B">
            <w:pPr>
              <w:rPr>
                <w:rFonts w:eastAsia="MS Mincho"/>
                <w:b/>
              </w:rPr>
            </w:pPr>
            <w:r w:rsidRPr="0038266E">
              <w:rPr>
                <w:rFonts w:eastAsia="MS Mincho"/>
                <w:b/>
              </w:rPr>
              <w:t>OTHER POSITION ASSIGNMENTS THAT WILL MAINTAIN CURRENCY</w:t>
            </w:r>
          </w:p>
          <w:p w:rsidR="005904E5" w:rsidRDefault="005904E5" w:rsidP="0030589B">
            <w:pPr>
              <w:rPr>
                <w:rFonts w:eastAsia="MS Mincho"/>
              </w:rPr>
            </w:pPr>
            <w:r>
              <w:rPr>
                <w:rFonts w:eastAsia="MS Mincho"/>
              </w:rPr>
              <w:t>Infrared Interpreter (IRIN)</w:t>
            </w:r>
          </w:p>
          <w:p w:rsidR="005904E5" w:rsidRPr="00F10BAD" w:rsidRDefault="005904E5" w:rsidP="0030589B">
            <w:pPr>
              <w:rPr>
                <w:rFonts w:eastAsia="MS Mincho"/>
              </w:rPr>
            </w:pPr>
          </w:p>
        </w:tc>
      </w:tr>
      <w:tr w:rsidR="005904E5">
        <w:tc>
          <w:tcPr>
            <w:tcW w:w="9288" w:type="dxa"/>
          </w:tcPr>
          <w:p w:rsidR="005904E5" w:rsidRPr="00E640D3" w:rsidRDefault="005904E5" w:rsidP="00F71CFD">
            <w:pPr>
              <w:rPr>
                <w:rFonts w:eastAsia="MS Mincho"/>
                <w:b/>
              </w:rPr>
            </w:pPr>
            <w:r w:rsidRPr="00E640D3">
              <w:rPr>
                <w:rFonts w:eastAsia="MS Mincho"/>
                <w:b/>
              </w:rPr>
              <w:t>OTHER TRAINING WHICH SUPPORTS DEVELOPMENT OF KNOWLEDGE AND SKILLS</w:t>
            </w:r>
          </w:p>
          <w:p w:rsidR="005904E5" w:rsidRDefault="005904E5" w:rsidP="00F71CFD">
            <w:pPr>
              <w:rPr>
                <w:rFonts w:eastAsia="MS Mincho"/>
              </w:rPr>
            </w:pPr>
            <w:r w:rsidRPr="0038266E">
              <w:rPr>
                <w:rFonts w:eastAsia="MS Mincho"/>
              </w:rPr>
              <w:t>None</w:t>
            </w:r>
          </w:p>
          <w:p w:rsidR="005904E5" w:rsidRPr="0038266E" w:rsidRDefault="005904E5" w:rsidP="00F71CFD">
            <w:pPr>
              <w:rPr>
                <w:rFonts w:eastAsia="MS Mincho"/>
              </w:rPr>
            </w:pPr>
          </w:p>
        </w:tc>
      </w:tr>
    </w:tbl>
    <w:p w:rsidR="005904E5" w:rsidRDefault="005904E5" w:rsidP="0023451C">
      <w:pPr>
        <w:jc w:val="center"/>
      </w:pPr>
    </w:p>
    <w:p w:rsidR="005904E5" w:rsidRPr="000A0C55" w:rsidRDefault="005904E5" w:rsidP="00053A7B">
      <w:pPr>
        <w:pStyle w:val="Exhibit"/>
        <w:rPr>
          <w:rFonts w:eastAsia="MS Mincho"/>
          <w:b/>
        </w:rPr>
      </w:pPr>
      <w:r>
        <w:br w:type="page"/>
      </w:r>
    </w:p>
    <w:p w:rsidR="005904E5" w:rsidRDefault="005904E5" w:rsidP="00605FE5"/>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AD568C" w:rsidRDefault="005904E5" w:rsidP="00E5141B">
            <w:pPr>
              <w:jc w:val="center"/>
              <w:rPr>
                <w:rFonts w:eastAsia="MS Mincho"/>
                <w:b/>
                <w:color w:val="0000FF"/>
                <w:sz w:val="16"/>
                <w:szCs w:val="16"/>
              </w:rPr>
            </w:pPr>
          </w:p>
          <w:p w:rsidR="005904E5" w:rsidRPr="00254E7C" w:rsidRDefault="005904E5" w:rsidP="00E5141B">
            <w:pPr>
              <w:jc w:val="center"/>
              <w:rPr>
                <w:rFonts w:eastAsia="MS Mincho"/>
                <w:b/>
                <w:color w:val="0000FF"/>
              </w:rPr>
            </w:pPr>
            <w:r>
              <w:rPr>
                <w:rFonts w:eastAsia="MS Mincho"/>
                <w:b/>
                <w:color w:val="0000FF"/>
              </w:rPr>
              <w:t>INTELLIGENCE SUPPORT (INTS</w:t>
            </w:r>
            <w:r w:rsidRPr="00254E7C">
              <w:rPr>
                <w:rFonts w:eastAsia="MS Mincho"/>
                <w:b/>
                <w:color w:val="0000FF"/>
              </w:rPr>
              <w:t>)</w:t>
            </w:r>
          </w:p>
          <w:p w:rsidR="005904E5" w:rsidRPr="00AD568C" w:rsidRDefault="005904E5" w:rsidP="00E5141B">
            <w:pPr>
              <w:jc w:val="center"/>
              <w:rPr>
                <w:rFonts w:eastAsia="MS Mincho"/>
                <w:b/>
                <w:color w:val="0000FF"/>
                <w:sz w:val="16"/>
                <w:szCs w:val="16"/>
              </w:rPr>
            </w:pPr>
          </w:p>
        </w:tc>
      </w:tr>
      <w:tr w:rsidR="005904E5">
        <w:tc>
          <w:tcPr>
            <w:tcW w:w="9288" w:type="dxa"/>
          </w:tcPr>
          <w:p w:rsidR="005904E5" w:rsidRPr="0038266E" w:rsidRDefault="005904E5" w:rsidP="00E5141B">
            <w:pPr>
              <w:rPr>
                <w:rFonts w:eastAsia="MS Mincho"/>
                <w:b/>
              </w:rPr>
            </w:pPr>
            <w:r w:rsidRPr="0038266E">
              <w:rPr>
                <w:rFonts w:ascii="Times" w:eastAsia="MS Mincho" w:hAnsi="Times"/>
                <w:b/>
              </w:rPr>
              <w:t xml:space="preserve">REQUIRED </w:t>
            </w:r>
            <w:r w:rsidRPr="0038266E">
              <w:rPr>
                <w:rFonts w:eastAsia="MS Mincho"/>
                <w:b/>
              </w:rPr>
              <w:t>TRAINING</w:t>
            </w:r>
          </w:p>
          <w:p w:rsidR="005904E5" w:rsidRDefault="005904E5" w:rsidP="00103E5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0A0C55">
            <w:pPr>
              <w:rPr>
                <w:rFonts w:eastAsia="MS Mincho"/>
              </w:rPr>
            </w:pPr>
            <w:r w:rsidRPr="004461AC">
              <w:rPr>
                <w:rFonts w:eastAsia="MS Mincho"/>
              </w:rPr>
              <w:t>IS-700 National Incident Management System (NIMS), An Introduction</w:t>
            </w:r>
          </w:p>
          <w:p w:rsidR="005904E5" w:rsidRDefault="005904E5" w:rsidP="00E5141B">
            <w:pPr>
              <w:ind w:left="216" w:hanging="216"/>
              <w:rPr>
                <w:rFonts w:eastAsia="MS Mincho"/>
              </w:rPr>
            </w:pPr>
          </w:p>
        </w:tc>
      </w:tr>
      <w:tr w:rsidR="005904E5">
        <w:tc>
          <w:tcPr>
            <w:tcW w:w="9288" w:type="dxa"/>
          </w:tcPr>
          <w:p w:rsidR="005904E5" w:rsidRPr="0038266E" w:rsidRDefault="005904E5" w:rsidP="00E5141B">
            <w:pPr>
              <w:rPr>
                <w:rFonts w:eastAsia="MS Mincho"/>
                <w:b/>
              </w:rPr>
            </w:pPr>
            <w:r w:rsidRPr="0038266E">
              <w:rPr>
                <w:rFonts w:eastAsia="MS Mincho"/>
                <w:b/>
              </w:rPr>
              <w:t>REQUIRED EXPERIENCE</w:t>
            </w:r>
          </w:p>
          <w:p w:rsidR="005904E5" w:rsidRPr="0023451C" w:rsidRDefault="005904E5" w:rsidP="00E5141B">
            <w:pPr>
              <w:rPr>
                <w:rFonts w:eastAsia="MS Mincho"/>
              </w:rPr>
            </w:pPr>
            <w:r>
              <w:rPr>
                <w:rFonts w:eastAsia="MS Mincho"/>
              </w:rPr>
              <w:t>Satisfactory performance as an Intelligence Support</w:t>
            </w:r>
          </w:p>
          <w:p w:rsidR="005904E5" w:rsidRPr="00F10BAD" w:rsidRDefault="005904E5" w:rsidP="00781973">
            <w:pPr>
              <w:ind w:left="216" w:hanging="216"/>
              <w:rPr>
                <w:rFonts w:eastAsia="MS Mincho"/>
              </w:rPr>
            </w:pPr>
          </w:p>
        </w:tc>
      </w:tr>
      <w:tr w:rsidR="005904E5">
        <w:tc>
          <w:tcPr>
            <w:tcW w:w="9288" w:type="dxa"/>
          </w:tcPr>
          <w:p w:rsidR="005904E5" w:rsidRPr="0038266E" w:rsidRDefault="005904E5" w:rsidP="00E5141B">
            <w:pPr>
              <w:rPr>
                <w:rFonts w:eastAsia="MS Mincho"/>
                <w:b/>
              </w:rPr>
            </w:pPr>
            <w:r w:rsidRPr="0038266E">
              <w:rPr>
                <w:rFonts w:eastAsia="MS Mincho"/>
                <w:b/>
              </w:rPr>
              <w:t>PHYSICAL FITNESS</w:t>
            </w:r>
            <w:r>
              <w:rPr>
                <w:rFonts w:eastAsia="MS Mincho"/>
                <w:b/>
              </w:rPr>
              <w:t xml:space="preserve"> LEVEL</w:t>
            </w:r>
          </w:p>
          <w:p w:rsidR="005904E5" w:rsidRPr="0023451C" w:rsidRDefault="005904E5" w:rsidP="00E5141B">
            <w:pPr>
              <w:rPr>
                <w:rFonts w:eastAsia="MS Mincho"/>
              </w:rPr>
            </w:pPr>
            <w:r>
              <w:rPr>
                <w:rFonts w:eastAsia="MS Mincho"/>
              </w:rPr>
              <w:t>None Required</w:t>
            </w:r>
          </w:p>
          <w:p w:rsidR="005904E5" w:rsidRPr="00F10BAD" w:rsidRDefault="005904E5" w:rsidP="00E5141B">
            <w:pPr>
              <w:rPr>
                <w:rFonts w:eastAsia="MS Mincho"/>
              </w:rPr>
            </w:pPr>
          </w:p>
        </w:tc>
      </w:tr>
      <w:tr w:rsidR="005904E5">
        <w:tc>
          <w:tcPr>
            <w:tcW w:w="9288" w:type="dxa"/>
          </w:tcPr>
          <w:p w:rsidR="005904E5" w:rsidRPr="0038266E" w:rsidRDefault="005904E5" w:rsidP="00E5141B">
            <w:pPr>
              <w:rPr>
                <w:rFonts w:eastAsia="MS Mincho"/>
                <w:b/>
              </w:rPr>
            </w:pPr>
            <w:r w:rsidRPr="0038266E">
              <w:rPr>
                <w:rFonts w:eastAsia="MS Mincho"/>
                <w:b/>
              </w:rPr>
              <w:t>OTHER POSITION ASSIGNMENTS THAT WILL MAINTAIN CURRENCY</w:t>
            </w:r>
          </w:p>
          <w:p w:rsidR="005904E5" w:rsidRDefault="005904E5" w:rsidP="00E5141B">
            <w:pPr>
              <w:rPr>
                <w:rFonts w:eastAsia="MS Mincho"/>
              </w:rPr>
            </w:pPr>
            <w:r>
              <w:rPr>
                <w:rFonts w:eastAsia="MS Mincho"/>
              </w:rPr>
              <w:t>None</w:t>
            </w:r>
          </w:p>
          <w:p w:rsidR="005904E5" w:rsidRPr="00F10BAD" w:rsidRDefault="005904E5" w:rsidP="00E5141B">
            <w:pPr>
              <w:rPr>
                <w:rFonts w:eastAsia="MS Mincho"/>
              </w:rPr>
            </w:pPr>
          </w:p>
        </w:tc>
      </w:tr>
      <w:tr w:rsidR="005904E5">
        <w:tc>
          <w:tcPr>
            <w:tcW w:w="9288" w:type="dxa"/>
          </w:tcPr>
          <w:p w:rsidR="005904E5" w:rsidRPr="00E640D3" w:rsidRDefault="005904E5" w:rsidP="00E5141B">
            <w:pPr>
              <w:rPr>
                <w:rFonts w:eastAsia="MS Mincho"/>
                <w:b/>
              </w:rPr>
            </w:pPr>
            <w:r w:rsidRPr="00E640D3">
              <w:rPr>
                <w:rFonts w:eastAsia="MS Mincho"/>
                <w:b/>
              </w:rPr>
              <w:t>OTHER TRAINING WHICH SUPPORTS DEVELOPMENT OF KNOWLEDGE AND SKILLS</w:t>
            </w:r>
          </w:p>
          <w:p w:rsidR="005904E5" w:rsidRDefault="005904E5" w:rsidP="00E5141B">
            <w:pPr>
              <w:rPr>
                <w:rFonts w:eastAsia="MS Mincho"/>
              </w:rPr>
            </w:pPr>
            <w:r>
              <w:rPr>
                <w:rFonts w:eastAsia="MS Mincho"/>
              </w:rPr>
              <w:t>Intelligence Support (INTS) Training</w:t>
            </w:r>
          </w:p>
          <w:p w:rsidR="005904E5" w:rsidRDefault="005904E5" w:rsidP="00E5141B">
            <w:pPr>
              <w:rPr>
                <w:rFonts w:eastAsia="MS Mincho"/>
              </w:rPr>
            </w:pPr>
            <w:r>
              <w:rPr>
                <w:rFonts w:eastAsia="MS Mincho"/>
              </w:rPr>
              <w:t>Weather Information Management System (WIMS)</w:t>
            </w:r>
          </w:p>
          <w:p w:rsidR="005904E5" w:rsidRDefault="005904E5" w:rsidP="00E5141B">
            <w:pPr>
              <w:rPr>
                <w:rFonts w:eastAsia="MS Mincho"/>
              </w:rPr>
            </w:pPr>
            <w:r>
              <w:rPr>
                <w:rFonts w:eastAsia="MS Mincho"/>
              </w:rPr>
              <w:t>Entry Level National Fire Danger Rating System (NFDRS)</w:t>
            </w:r>
          </w:p>
          <w:p w:rsidR="005904E5" w:rsidRDefault="005904E5" w:rsidP="00E5141B">
            <w:pPr>
              <w:rPr>
                <w:rFonts w:eastAsia="MS Mincho"/>
              </w:rPr>
            </w:pPr>
            <w:r>
              <w:rPr>
                <w:rFonts w:eastAsia="MS Mincho"/>
              </w:rPr>
              <w:t>Resource Order Status System (ROSS) Computer Based Training (Reports)</w:t>
            </w:r>
          </w:p>
          <w:p w:rsidR="005904E5" w:rsidRDefault="005904E5" w:rsidP="00E5141B">
            <w:pPr>
              <w:rPr>
                <w:rFonts w:eastAsia="MS Mincho"/>
              </w:rPr>
            </w:pPr>
            <w:r>
              <w:rPr>
                <w:rFonts w:eastAsia="MS Mincho"/>
              </w:rPr>
              <w:t>Spreadsheet (Excel) and Database (Access) Software</w:t>
            </w:r>
          </w:p>
          <w:p w:rsidR="005904E5" w:rsidRDefault="005904E5" w:rsidP="00E5141B">
            <w:pPr>
              <w:rPr>
                <w:rFonts w:eastAsia="MS Mincho"/>
              </w:rPr>
            </w:pPr>
            <w:r>
              <w:rPr>
                <w:rFonts w:eastAsia="MS Mincho"/>
              </w:rPr>
              <w:t>D-110 Dispatch Recorder</w:t>
            </w:r>
          </w:p>
          <w:p w:rsidR="005904E5" w:rsidRDefault="005904E5" w:rsidP="00E5141B">
            <w:pPr>
              <w:rPr>
                <w:rFonts w:eastAsia="MS Mincho"/>
              </w:rPr>
            </w:pPr>
            <w:r>
              <w:rPr>
                <w:rFonts w:eastAsia="MS Mincho"/>
              </w:rPr>
              <w:t>I-200 Basic Incident Command System</w:t>
            </w:r>
          </w:p>
          <w:p w:rsidR="005904E5" w:rsidRDefault="005904E5" w:rsidP="00E5141B">
            <w:pPr>
              <w:rPr>
                <w:rFonts w:eastAsia="MS Mincho"/>
              </w:rPr>
            </w:pPr>
            <w:r>
              <w:rPr>
                <w:rFonts w:eastAsia="MS Mincho"/>
              </w:rPr>
              <w:t>S-130 Firefighter Training</w:t>
            </w:r>
          </w:p>
          <w:p w:rsidR="005904E5" w:rsidRDefault="005904E5" w:rsidP="00E5141B">
            <w:pPr>
              <w:rPr>
                <w:rFonts w:eastAsia="MS Mincho"/>
              </w:rPr>
            </w:pPr>
            <w:r>
              <w:rPr>
                <w:rFonts w:eastAsia="MS Mincho"/>
              </w:rPr>
              <w:t>S-190 Introduction to Wildland Fire Behavior</w:t>
            </w:r>
          </w:p>
          <w:p w:rsidR="005904E5" w:rsidRPr="0038266E" w:rsidRDefault="005904E5" w:rsidP="00E5141B">
            <w:pPr>
              <w:rPr>
                <w:rFonts w:eastAsia="MS Mincho"/>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31234F">
              <w:rPr>
                <w:rFonts w:eastAsia="MS Mincho"/>
                <w:color w:val="0000FF"/>
              </w:rPr>
              <w:t>:</w:t>
            </w:r>
            <w:r w:rsidRPr="0031234F">
              <w:rPr>
                <w:rFonts w:eastAsia="MS Mincho"/>
                <w:i/>
                <w:color w:val="0000FF"/>
              </w:rPr>
              <w:t xml:space="preserve"> </w:t>
            </w:r>
            <w:hyperlink r:id="rId51" w:history="1">
              <w:r w:rsidRPr="0031234F">
                <w:rPr>
                  <w:rStyle w:val="Hyperlink"/>
                  <w:rFonts w:eastAsia="MS Mincho"/>
                  <w:i/>
                </w:rPr>
                <w:t>http://training.nwcg.gov/classes/i100.htm</w:t>
              </w:r>
            </w:hyperlink>
          </w:p>
          <w:p w:rsidR="005904E5" w:rsidRPr="00B802A4" w:rsidRDefault="005904E5" w:rsidP="00EC17E4">
            <w:pPr>
              <w:rPr>
                <w:rFonts w:eastAsia="MS Mincho"/>
                <w:i/>
                <w:color w:val="FF0000"/>
              </w:rPr>
            </w:pPr>
            <w:r w:rsidRPr="00EC17E4">
              <w:rPr>
                <w:rFonts w:eastAsia="MS Mincho"/>
                <w:color w:val="000000"/>
              </w:rPr>
              <w:t xml:space="preserve">Taskbook available at: </w:t>
            </w:r>
            <w:hyperlink r:id="rId52" w:history="1">
              <w:r w:rsidRPr="0031234F">
                <w:rPr>
                  <w:rStyle w:val="Hyperlink"/>
                  <w:rFonts w:eastAsia="MS Mincho"/>
                  <w:i/>
                </w:rPr>
                <w:t>http://www.nwcg.gov/pms/taskbook/taskbook.htm</w:t>
              </w:r>
            </w:hyperlink>
            <w:r w:rsidRPr="00B802A4">
              <w:rPr>
                <w:rFonts w:eastAsia="MS Mincho"/>
                <w:i/>
                <w:dstrike/>
                <w:color w:val="FF0000"/>
              </w:rPr>
              <w:t xml:space="preserve"> </w:t>
            </w:r>
          </w:p>
        </w:tc>
      </w:tr>
    </w:tbl>
    <w:p w:rsidR="005904E5" w:rsidRPr="000A0C55" w:rsidRDefault="005904E5" w:rsidP="00053A7B">
      <w:pPr>
        <w:pStyle w:val="Exhibit"/>
        <w:rPr>
          <w:rFonts w:eastAsia="MS Mincho"/>
          <w:b/>
        </w:rPr>
      </w:pPr>
      <w:r>
        <w:br w:type="page"/>
      </w:r>
    </w:p>
    <w:p w:rsidR="005904E5" w:rsidRPr="000A0C55" w:rsidRDefault="005904E5" w:rsidP="00053A7B">
      <w:pPr>
        <w:pStyle w:val="Exhibit"/>
        <w:rPr>
          <w:rFonts w:eastAsia="MS Mincho"/>
          <w:b/>
        </w:rPr>
      </w:pPr>
    </w:p>
    <w:p w:rsidR="005904E5" w:rsidRPr="00DA4EF9"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108" w:name="_Toc135793677"/>
          </w:p>
          <w:p w:rsidR="005904E5" w:rsidRPr="00254E7C" w:rsidRDefault="005904E5" w:rsidP="00254E7C">
            <w:pPr>
              <w:jc w:val="center"/>
              <w:rPr>
                <w:rFonts w:eastAsia="MS Mincho"/>
                <w:b/>
                <w:color w:val="0000FF"/>
              </w:rPr>
            </w:pPr>
            <w:r w:rsidRPr="00254E7C">
              <w:rPr>
                <w:rFonts w:eastAsia="MS Mincho"/>
                <w:b/>
                <w:color w:val="0000FF"/>
              </w:rPr>
              <w:t>MAC GROUP COORDINATOR (MCCO)</w:t>
            </w:r>
            <w:bookmarkEnd w:id="108"/>
          </w:p>
          <w:p w:rsidR="005904E5" w:rsidRPr="00254E7C" w:rsidRDefault="005904E5" w:rsidP="00254E7C">
            <w:pPr>
              <w:jc w:val="center"/>
              <w:rPr>
                <w:rFonts w:eastAsia="MS Mincho"/>
                <w:b/>
                <w:color w:val="0000FF"/>
                <w:sz w:val="20"/>
                <w:szCs w:val="20"/>
              </w:rPr>
            </w:pPr>
          </w:p>
        </w:tc>
      </w:tr>
      <w:tr w:rsidR="005904E5">
        <w:tc>
          <w:tcPr>
            <w:tcW w:w="9288" w:type="dxa"/>
          </w:tcPr>
          <w:p w:rsidR="005904E5" w:rsidRPr="00333B0C" w:rsidRDefault="005904E5" w:rsidP="00333B0C">
            <w:pPr>
              <w:rPr>
                <w:rFonts w:eastAsia="MS Mincho"/>
                <w:b/>
              </w:rPr>
            </w:pPr>
            <w:r w:rsidRPr="00333B0C">
              <w:rPr>
                <w:rFonts w:ascii="Times New (W1)" w:eastAsia="MS Mincho" w:hAnsi="Times New (W1)"/>
                <w:b/>
              </w:rPr>
              <w:t xml:space="preserve">REQUIRED </w:t>
            </w:r>
            <w:r w:rsidRPr="00333B0C">
              <w:rPr>
                <w:rFonts w:eastAsia="MS Mincho"/>
                <w:b/>
              </w:rPr>
              <w:t>TRAINING:</w:t>
            </w:r>
          </w:p>
          <w:p w:rsidR="005904E5" w:rsidRDefault="005904E5" w:rsidP="000A0C55">
            <w:pPr>
              <w:rPr>
                <w:rFonts w:eastAsia="MS Mincho"/>
              </w:rPr>
            </w:pPr>
            <w:r w:rsidRPr="004461AC">
              <w:rPr>
                <w:rFonts w:eastAsia="MS Mincho"/>
              </w:rPr>
              <w:t>IS-700 National Incident Management System (NIMS), An Introduction</w:t>
            </w:r>
          </w:p>
          <w:p w:rsidR="005904E5" w:rsidRDefault="005904E5" w:rsidP="00F71CFD">
            <w:pPr>
              <w:ind w:left="216" w:hanging="216"/>
              <w:rPr>
                <w:rFonts w:eastAsia="MS Mincho"/>
              </w:rPr>
            </w:pPr>
            <w:r w:rsidRPr="00DE0262">
              <w:rPr>
                <w:rFonts w:eastAsia="MS Mincho"/>
              </w:rPr>
              <w:t>IS-800 National Response Framework (NRF), An Introduction</w:t>
            </w:r>
          </w:p>
          <w:p w:rsidR="005904E5" w:rsidRPr="00DE0262" w:rsidRDefault="005904E5" w:rsidP="00F71CFD">
            <w:pPr>
              <w:ind w:left="216" w:hanging="216"/>
              <w:rPr>
                <w:rFonts w:eastAsia="MS Mincho"/>
              </w:rPr>
            </w:pPr>
          </w:p>
        </w:tc>
      </w:tr>
      <w:tr w:rsidR="005904E5">
        <w:tc>
          <w:tcPr>
            <w:tcW w:w="9288" w:type="dxa"/>
          </w:tcPr>
          <w:p w:rsidR="005904E5" w:rsidRPr="00333B0C" w:rsidRDefault="005904E5" w:rsidP="0030589B">
            <w:pPr>
              <w:rPr>
                <w:rFonts w:eastAsia="MS Mincho"/>
                <w:b/>
              </w:rPr>
            </w:pPr>
            <w:r w:rsidRPr="00333B0C">
              <w:rPr>
                <w:rFonts w:eastAsia="MS Mincho"/>
                <w:b/>
              </w:rPr>
              <w:t>REQUIRED EXPERIENCE</w:t>
            </w:r>
          </w:p>
          <w:p w:rsidR="005904E5" w:rsidRPr="00C52D32" w:rsidRDefault="005904E5" w:rsidP="0030589B">
            <w:pPr>
              <w:ind w:left="216" w:hanging="216"/>
              <w:rPr>
                <w:rFonts w:eastAsia="MS Mincho"/>
              </w:rPr>
            </w:pPr>
            <w:r w:rsidRPr="00C52D32">
              <w:rPr>
                <w:rFonts w:eastAsia="MS Mincho"/>
              </w:rPr>
              <w:t>Satisfactory perform</w:t>
            </w:r>
            <w:r>
              <w:rPr>
                <w:rFonts w:eastAsia="MS Mincho"/>
              </w:rPr>
              <w:t>ance as a MAC Group Coordinator</w:t>
            </w:r>
          </w:p>
          <w:p w:rsidR="005904E5" w:rsidRPr="00DA4EF9" w:rsidRDefault="005904E5" w:rsidP="0030589B">
            <w:pPr>
              <w:ind w:left="216" w:hanging="216"/>
              <w:rPr>
                <w:rFonts w:eastAsia="MS Mincho"/>
              </w:rPr>
            </w:pPr>
          </w:p>
        </w:tc>
      </w:tr>
      <w:tr w:rsidR="005904E5">
        <w:tc>
          <w:tcPr>
            <w:tcW w:w="9288" w:type="dxa"/>
          </w:tcPr>
          <w:p w:rsidR="005904E5" w:rsidRPr="00333B0C" w:rsidRDefault="005904E5" w:rsidP="0030589B">
            <w:pPr>
              <w:rPr>
                <w:rFonts w:eastAsia="MS Mincho"/>
                <w:b/>
              </w:rPr>
            </w:pPr>
            <w:r w:rsidRPr="00333B0C">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None Required</w:t>
            </w:r>
          </w:p>
          <w:p w:rsidR="005904E5" w:rsidRPr="00DA4EF9" w:rsidRDefault="005904E5" w:rsidP="0030589B">
            <w:pPr>
              <w:rPr>
                <w:rFonts w:eastAsia="MS Mincho"/>
              </w:rPr>
            </w:pPr>
          </w:p>
        </w:tc>
      </w:tr>
      <w:tr w:rsidR="005904E5">
        <w:tc>
          <w:tcPr>
            <w:tcW w:w="9288" w:type="dxa"/>
          </w:tcPr>
          <w:p w:rsidR="005904E5" w:rsidRPr="00333B0C" w:rsidRDefault="005904E5" w:rsidP="0030589B">
            <w:pPr>
              <w:rPr>
                <w:rFonts w:eastAsia="MS Mincho"/>
                <w:b/>
              </w:rPr>
            </w:pPr>
            <w:r w:rsidRPr="00333B0C">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strike/>
              </w:rPr>
            </w:pPr>
          </w:p>
        </w:tc>
      </w:tr>
      <w:tr w:rsidR="005904E5">
        <w:tc>
          <w:tcPr>
            <w:tcW w:w="9288" w:type="dxa"/>
          </w:tcPr>
          <w:p w:rsidR="005904E5" w:rsidRPr="00333B0C" w:rsidRDefault="005904E5" w:rsidP="00F71CFD">
            <w:pPr>
              <w:rPr>
                <w:rFonts w:eastAsia="MS Mincho"/>
                <w:b/>
              </w:rPr>
            </w:pPr>
            <w:r w:rsidRPr="00333B0C">
              <w:rPr>
                <w:rFonts w:eastAsia="MS Mincho"/>
                <w:b/>
              </w:rPr>
              <w:t xml:space="preserve">OTHER TRAINING WHICH SUPPORTS DEVELOPMENT OF KNOWLEDGE AND SKILLS </w:t>
            </w:r>
          </w:p>
          <w:p w:rsidR="005904E5" w:rsidRPr="00333B0C" w:rsidRDefault="005904E5" w:rsidP="00333B0C">
            <w:pPr>
              <w:rPr>
                <w:rFonts w:eastAsia="MS Mincho"/>
              </w:rPr>
            </w:pPr>
            <w:r w:rsidRPr="00333B0C">
              <w:rPr>
                <w:rFonts w:eastAsia="MS Mincho"/>
              </w:rPr>
              <w:t>I-400 A</w:t>
            </w:r>
            <w:r>
              <w:rPr>
                <w:rFonts w:eastAsia="MS Mincho"/>
              </w:rPr>
              <w:t>dvanced Incident Command System</w:t>
            </w:r>
          </w:p>
          <w:p w:rsidR="005904E5" w:rsidRPr="00333B0C" w:rsidRDefault="005904E5" w:rsidP="00333B0C">
            <w:pPr>
              <w:rPr>
                <w:rFonts w:eastAsia="MS Mincho"/>
              </w:rPr>
            </w:pPr>
            <w:r w:rsidRPr="00333B0C">
              <w:rPr>
                <w:rFonts w:eastAsia="MS Mincho"/>
              </w:rPr>
              <w:t>M-480 Multi-Agency Coordinating Group</w:t>
            </w:r>
          </w:p>
          <w:p w:rsidR="005904E5" w:rsidRPr="00333B0C" w:rsidRDefault="005904E5" w:rsidP="00333B0C">
            <w:pPr>
              <w:rPr>
                <w:rFonts w:eastAsia="MS Mincho"/>
                <w:u w:val="single"/>
              </w:rPr>
            </w:pPr>
          </w:p>
        </w:tc>
      </w:tr>
    </w:tbl>
    <w:p w:rsidR="005904E5" w:rsidRPr="000A0C55" w:rsidRDefault="005904E5" w:rsidP="00053A7B">
      <w:pPr>
        <w:pStyle w:val="Exhibit"/>
        <w:rPr>
          <w:rFonts w:eastAsia="MS Mincho"/>
          <w:b/>
        </w:rPr>
      </w:pPr>
      <w:r>
        <w:br w:type="page"/>
      </w:r>
    </w:p>
    <w:p w:rsidR="005904E5" w:rsidRPr="00C52D32" w:rsidRDefault="005904E5" w:rsidP="000A0C55">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109" w:name="_Toc135793678"/>
          </w:p>
          <w:p w:rsidR="005904E5" w:rsidRPr="00254E7C" w:rsidRDefault="005904E5" w:rsidP="00254E7C">
            <w:pPr>
              <w:jc w:val="center"/>
              <w:rPr>
                <w:rFonts w:eastAsia="MS Mincho"/>
                <w:b/>
                <w:color w:val="0000FF"/>
              </w:rPr>
            </w:pPr>
            <w:r w:rsidRPr="00254E7C">
              <w:rPr>
                <w:rFonts w:eastAsia="MS Mincho"/>
                <w:b/>
                <w:color w:val="0000FF"/>
              </w:rPr>
              <w:t>MAC GROUP INFORMATION OFFICER (MCIF)</w:t>
            </w:r>
            <w:bookmarkEnd w:id="109"/>
          </w:p>
          <w:p w:rsidR="005904E5" w:rsidRPr="00254E7C" w:rsidRDefault="005904E5" w:rsidP="00254E7C">
            <w:pPr>
              <w:jc w:val="center"/>
              <w:rPr>
                <w:rFonts w:eastAsia="MS Mincho"/>
                <w:b/>
                <w:color w:val="0000FF"/>
                <w:sz w:val="20"/>
                <w:szCs w:val="20"/>
              </w:rPr>
            </w:pPr>
          </w:p>
        </w:tc>
      </w:tr>
      <w:tr w:rsidR="005904E5">
        <w:tc>
          <w:tcPr>
            <w:tcW w:w="9288" w:type="dxa"/>
          </w:tcPr>
          <w:p w:rsidR="005904E5" w:rsidRDefault="005904E5" w:rsidP="00835350">
            <w:pPr>
              <w:rPr>
                <w:rFonts w:eastAsia="MS Mincho"/>
              </w:rPr>
            </w:pPr>
            <w:r w:rsidRPr="00835350">
              <w:rPr>
                <w:rFonts w:ascii="Times" w:eastAsia="MS Mincho" w:hAnsi="Times"/>
                <w:b/>
              </w:rPr>
              <w:t xml:space="preserve">REQUIRED </w:t>
            </w:r>
            <w:r w:rsidRPr="00835350">
              <w:rPr>
                <w:rFonts w:eastAsia="MS Mincho"/>
                <w:b/>
              </w:rPr>
              <w:t>TRAINING</w:t>
            </w:r>
          </w:p>
          <w:p w:rsidR="005904E5" w:rsidRDefault="005904E5" w:rsidP="000A0C55">
            <w:pPr>
              <w:rPr>
                <w:rFonts w:eastAsia="MS Mincho"/>
              </w:rPr>
            </w:pPr>
            <w:r w:rsidRPr="004461AC">
              <w:rPr>
                <w:rFonts w:eastAsia="MS Mincho"/>
              </w:rPr>
              <w:t>IS-700 National Incident Management System (NIMS), An Introduction</w:t>
            </w:r>
          </w:p>
          <w:p w:rsidR="005904E5" w:rsidRPr="00DE0262" w:rsidRDefault="005904E5" w:rsidP="000A0C55">
            <w:pPr>
              <w:rPr>
                <w:rFonts w:eastAsia="MS Mincho"/>
              </w:rPr>
            </w:pPr>
            <w:r w:rsidRPr="00DE0262">
              <w:rPr>
                <w:rFonts w:eastAsia="MS Mincho"/>
              </w:rPr>
              <w:t>IS-800 National Response Framework (NRF), An Introduction</w:t>
            </w:r>
          </w:p>
          <w:p w:rsidR="005904E5" w:rsidRPr="00C52D32" w:rsidRDefault="005904E5" w:rsidP="00835350">
            <w:pPr>
              <w:ind w:left="677" w:hanging="677"/>
              <w:rPr>
                <w:rFonts w:eastAsia="MS Mincho"/>
              </w:rPr>
            </w:pPr>
            <w:r w:rsidRPr="00C52D32">
              <w:rPr>
                <w:rFonts w:eastAsia="MS Mincho"/>
              </w:rPr>
              <w:t>I-300 Intermediate Incident Command System</w:t>
            </w:r>
          </w:p>
          <w:p w:rsidR="005904E5" w:rsidRPr="005B6D1A" w:rsidRDefault="005904E5" w:rsidP="00835350">
            <w:pPr>
              <w:rPr>
                <w:rFonts w:eastAsia="MS Mincho"/>
              </w:rPr>
            </w:pPr>
          </w:p>
        </w:tc>
      </w:tr>
      <w:tr w:rsidR="005904E5">
        <w:tc>
          <w:tcPr>
            <w:tcW w:w="9288" w:type="dxa"/>
          </w:tcPr>
          <w:p w:rsidR="005904E5" w:rsidRPr="00835350" w:rsidRDefault="005904E5" w:rsidP="0030589B">
            <w:pPr>
              <w:rPr>
                <w:rFonts w:eastAsia="MS Mincho"/>
                <w:b/>
              </w:rPr>
            </w:pPr>
            <w:r w:rsidRPr="00835350">
              <w:rPr>
                <w:rFonts w:eastAsia="MS Mincho"/>
                <w:b/>
              </w:rPr>
              <w:t>REQUIRED EXPERIENCE</w:t>
            </w:r>
          </w:p>
          <w:p w:rsidR="005904E5" w:rsidRDefault="005904E5" w:rsidP="005B6D1A">
            <w:pPr>
              <w:rPr>
                <w:rFonts w:eastAsia="MS Mincho"/>
              </w:rPr>
            </w:pPr>
            <w:r>
              <w:rPr>
                <w:rFonts w:eastAsia="MS Mincho"/>
              </w:rPr>
              <w:t xml:space="preserve">Satisfactory performance as a </w:t>
            </w:r>
            <w:r w:rsidRPr="00960571">
              <w:rPr>
                <w:rFonts w:eastAsia="MS Mincho"/>
              </w:rPr>
              <w:t>Public Information Officer</w:t>
            </w:r>
            <w:r>
              <w:rPr>
                <w:rFonts w:eastAsia="MS Mincho"/>
              </w:rPr>
              <w:t xml:space="preserve">. Type 2 </w:t>
            </w:r>
            <w:r>
              <w:rPr>
                <w:rFonts w:ascii="Times New (W1)" w:eastAsia="MS Mincho" w:hAnsi="Times New (W1)"/>
              </w:rPr>
              <w:t>(PIO2</w:t>
            </w:r>
            <w:r w:rsidRPr="00960571">
              <w:rPr>
                <w:rFonts w:ascii="Times New (W1)" w:eastAsia="MS Mincho" w:hAnsi="Times New (W1)"/>
              </w:rPr>
              <w:t>)</w:t>
            </w:r>
          </w:p>
          <w:p w:rsidR="005904E5" w:rsidRPr="005B6D1A" w:rsidRDefault="005904E5" w:rsidP="005B6D1A">
            <w:pPr>
              <w:rPr>
                <w:rFonts w:eastAsia="MS Mincho"/>
              </w:rPr>
            </w:pPr>
            <w:r>
              <w:tab/>
            </w:r>
            <w:r w:rsidRPr="00C52D32">
              <w:rPr>
                <w:rFonts w:eastAsia="MS Mincho"/>
                <w:b/>
                <w:bCs/>
              </w:rPr>
              <w:t>AND</w:t>
            </w:r>
          </w:p>
          <w:p w:rsidR="005904E5" w:rsidRPr="00C52D32" w:rsidRDefault="005904E5" w:rsidP="0030589B">
            <w:pPr>
              <w:ind w:left="216" w:hanging="216"/>
              <w:rPr>
                <w:rFonts w:eastAsia="MS Mincho"/>
              </w:rPr>
            </w:pPr>
            <w:r w:rsidRPr="00C52D32">
              <w:rPr>
                <w:rFonts w:eastAsia="MS Mincho"/>
              </w:rPr>
              <w:t>Satisfactory performance as a MAC Gr</w:t>
            </w:r>
            <w:r>
              <w:rPr>
                <w:rFonts w:eastAsia="MS Mincho"/>
              </w:rPr>
              <w:t>oup Information Officer (MCIF)</w:t>
            </w:r>
          </w:p>
          <w:p w:rsidR="005904E5" w:rsidRPr="005B6D1A" w:rsidRDefault="005904E5" w:rsidP="0030589B">
            <w:pPr>
              <w:rPr>
                <w:rFonts w:eastAsia="MS Mincho"/>
              </w:rPr>
            </w:pPr>
          </w:p>
        </w:tc>
      </w:tr>
      <w:tr w:rsidR="005904E5">
        <w:tc>
          <w:tcPr>
            <w:tcW w:w="9288" w:type="dxa"/>
          </w:tcPr>
          <w:p w:rsidR="005904E5" w:rsidRPr="00835350" w:rsidRDefault="005904E5" w:rsidP="0030589B">
            <w:pPr>
              <w:rPr>
                <w:rFonts w:eastAsia="MS Mincho"/>
                <w:b/>
              </w:rPr>
            </w:pPr>
            <w:r w:rsidRPr="00835350">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None Required</w:t>
            </w:r>
          </w:p>
          <w:p w:rsidR="005904E5" w:rsidRPr="005B6D1A" w:rsidRDefault="005904E5" w:rsidP="0030589B">
            <w:pPr>
              <w:rPr>
                <w:rFonts w:eastAsia="MS Mincho"/>
              </w:rPr>
            </w:pPr>
          </w:p>
        </w:tc>
      </w:tr>
      <w:tr w:rsidR="005904E5">
        <w:tc>
          <w:tcPr>
            <w:tcW w:w="9288" w:type="dxa"/>
          </w:tcPr>
          <w:p w:rsidR="005904E5" w:rsidRPr="00835350" w:rsidRDefault="005904E5" w:rsidP="0030589B">
            <w:pPr>
              <w:rPr>
                <w:rFonts w:eastAsia="MS Mincho"/>
                <w:b/>
              </w:rPr>
            </w:pPr>
            <w:r w:rsidRPr="00835350">
              <w:rPr>
                <w:rFonts w:eastAsia="MS Mincho"/>
                <w:b/>
              </w:rPr>
              <w:t>OTHER POSITION ASSIGNMENTS THAT WILL MAINTAIN CURRENCY</w:t>
            </w:r>
          </w:p>
          <w:p w:rsidR="005904E5" w:rsidRDefault="005904E5" w:rsidP="0030589B">
            <w:pPr>
              <w:rPr>
                <w:rFonts w:ascii="Times New (W1)" w:eastAsia="MS Mincho" w:hAnsi="Times New (W1)"/>
              </w:rPr>
            </w:pPr>
            <w:r w:rsidRPr="00C52D32">
              <w:rPr>
                <w:rFonts w:eastAsia="MS Mincho"/>
              </w:rPr>
              <w:t>Public Information Officer</w:t>
            </w:r>
            <w:r>
              <w:rPr>
                <w:rFonts w:eastAsia="MS Mincho"/>
              </w:rPr>
              <w:t>, Type 1 (PIO1)</w:t>
            </w:r>
          </w:p>
          <w:p w:rsidR="005904E5" w:rsidRPr="00C52D32" w:rsidRDefault="005904E5" w:rsidP="0030589B">
            <w:pPr>
              <w:rPr>
                <w:rFonts w:eastAsia="MS Mincho"/>
              </w:rPr>
            </w:pPr>
          </w:p>
        </w:tc>
      </w:tr>
      <w:tr w:rsidR="005904E5">
        <w:tc>
          <w:tcPr>
            <w:tcW w:w="9288" w:type="dxa"/>
          </w:tcPr>
          <w:p w:rsidR="005904E5" w:rsidRPr="00EC7B9B" w:rsidRDefault="005904E5" w:rsidP="00835350">
            <w:pPr>
              <w:rPr>
                <w:rFonts w:eastAsia="MS Mincho"/>
                <w:b/>
              </w:rPr>
            </w:pPr>
            <w:r w:rsidRPr="00EC7B9B">
              <w:rPr>
                <w:rFonts w:eastAsia="MS Mincho"/>
                <w:b/>
              </w:rPr>
              <w:t>OTHER TRAINING WHICH SUPPORTS DEVE</w:t>
            </w:r>
            <w:r>
              <w:rPr>
                <w:rFonts w:eastAsia="MS Mincho"/>
                <w:b/>
              </w:rPr>
              <w:t>LOPMENT OF KNOWLEDGE AND SKILLS</w:t>
            </w:r>
          </w:p>
          <w:p w:rsidR="005904E5" w:rsidRPr="00C52D32" w:rsidRDefault="005904E5" w:rsidP="00835350">
            <w:pPr>
              <w:ind w:left="677" w:hanging="677"/>
              <w:rPr>
                <w:rFonts w:eastAsia="MS Mincho"/>
              </w:rPr>
            </w:pPr>
            <w:r w:rsidRPr="00C52D32">
              <w:rPr>
                <w:rFonts w:eastAsia="MS Mincho"/>
              </w:rPr>
              <w:t>I-400 Advanced Incident Command System</w:t>
            </w:r>
          </w:p>
          <w:p w:rsidR="005904E5" w:rsidRPr="00C52D32" w:rsidRDefault="005904E5" w:rsidP="00835350">
            <w:pPr>
              <w:ind w:left="677" w:hanging="677"/>
              <w:rPr>
                <w:rFonts w:eastAsia="MS Mincho"/>
              </w:rPr>
            </w:pPr>
            <w:r w:rsidRPr="00C52D32">
              <w:rPr>
                <w:rFonts w:eastAsia="MS Mincho"/>
              </w:rPr>
              <w:t>M-480 Multi-Agency Coordinating Group</w:t>
            </w:r>
          </w:p>
          <w:p w:rsidR="005904E5" w:rsidRPr="00835350" w:rsidRDefault="005904E5" w:rsidP="00F71CFD">
            <w:pPr>
              <w:rPr>
                <w:rFonts w:eastAsia="MS Mincho"/>
                <w:u w:val="single"/>
              </w:rPr>
            </w:pPr>
          </w:p>
        </w:tc>
      </w:tr>
    </w:tbl>
    <w:p w:rsidR="005904E5" w:rsidRPr="000A0C55" w:rsidRDefault="005904E5" w:rsidP="00053A7B">
      <w:pPr>
        <w:pStyle w:val="Exhibit"/>
        <w:rPr>
          <w:rFonts w:eastAsia="MS Mincho"/>
          <w:b/>
        </w:rPr>
      </w:pPr>
      <w:r>
        <w:rPr>
          <w:bCs/>
          <w:iCs/>
        </w:rPr>
        <w:br w:type="page"/>
      </w:r>
    </w:p>
    <w:p w:rsidR="005904E5" w:rsidRPr="00DA4EF9" w:rsidRDefault="005904E5" w:rsidP="00B22D4C">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110" w:name="_Toc135793679"/>
          </w:p>
          <w:p w:rsidR="005904E5" w:rsidRPr="00254E7C" w:rsidRDefault="005904E5" w:rsidP="00254E7C">
            <w:pPr>
              <w:jc w:val="center"/>
              <w:rPr>
                <w:rFonts w:eastAsia="MS Mincho"/>
                <w:b/>
                <w:color w:val="0000FF"/>
              </w:rPr>
            </w:pPr>
            <w:r w:rsidRPr="00254E7C">
              <w:rPr>
                <w:rFonts w:eastAsia="MS Mincho"/>
                <w:b/>
                <w:color w:val="0000FF"/>
              </w:rPr>
              <w:t>MAFFS AIRTANKER BASE MANAGER (MABM)</w:t>
            </w:r>
            <w:bookmarkEnd w:id="110"/>
          </w:p>
          <w:p w:rsidR="005904E5" w:rsidRPr="00254E7C" w:rsidRDefault="005904E5" w:rsidP="00254E7C">
            <w:pPr>
              <w:rPr>
                <w:rFonts w:eastAsia="MS Mincho"/>
                <w:b/>
                <w:color w:val="0000FF"/>
                <w:sz w:val="20"/>
                <w:szCs w:val="22"/>
              </w:rPr>
            </w:pPr>
          </w:p>
        </w:tc>
      </w:tr>
      <w:tr w:rsidR="005904E5" w:rsidRPr="000D02FD">
        <w:trPr>
          <w:cantSplit/>
        </w:trPr>
        <w:tc>
          <w:tcPr>
            <w:tcW w:w="9288" w:type="dxa"/>
          </w:tcPr>
          <w:p w:rsidR="005904E5" w:rsidRPr="00935775" w:rsidRDefault="005904E5" w:rsidP="0030589B">
            <w:pPr>
              <w:rPr>
                <w:rFonts w:eastAsia="MS Mincho"/>
                <w:b/>
              </w:rPr>
            </w:pPr>
            <w:r w:rsidRPr="00935775">
              <w:rPr>
                <w:rFonts w:ascii="Times" w:eastAsia="MS Mincho" w:hAnsi="Times"/>
                <w:b/>
              </w:rPr>
              <w:t xml:space="preserve">REQUIRED </w:t>
            </w:r>
            <w:r w:rsidRPr="00935775">
              <w:rPr>
                <w:rFonts w:eastAsia="MS Mincho"/>
                <w:b/>
              </w:rPr>
              <w:t>TRAINING</w:t>
            </w:r>
          </w:p>
          <w:p w:rsidR="005904E5" w:rsidRPr="002D4050" w:rsidRDefault="005904E5" w:rsidP="000A0C55">
            <w:pPr>
              <w:rPr>
                <w:rFonts w:eastAsia="MS Mincho"/>
                <w:color w:val="000000"/>
              </w:rPr>
            </w:pPr>
            <w:r>
              <w:rPr>
                <w:rFonts w:eastAsia="MS Mincho"/>
                <w:color w:val="000000"/>
              </w:rPr>
              <w:t>MAFFS Training Exercise or MAFFS Activation (recurrent training)</w:t>
            </w:r>
          </w:p>
          <w:p w:rsidR="005904E5" w:rsidRPr="005B6D1A" w:rsidRDefault="005904E5" w:rsidP="002D4050">
            <w:pPr>
              <w:rPr>
                <w:rFonts w:eastAsia="MS Mincho"/>
              </w:rPr>
            </w:pPr>
          </w:p>
        </w:tc>
      </w:tr>
      <w:tr w:rsidR="005904E5" w:rsidRPr="000D02FD">
        <w:tc>
          <w:tcPr>
            <w:tcW w:w="9288" w:type="dxa"/>
          </w:tcPr>
          <w:p w:rsidR="005904E5" w:rsidRPr="00935775" w:rsidRDefault="005904E5" w:rsidP="0030589B">
            <w:pPr>
              <w:rPr>
                <w:rFonts w:eastAsia="MS Mincho"/>
                <w:b/>
              </w:rPr>
            </w:pPr>
            <w:r w:rsidRPr="00935775">
              <w:rPr>
                <w:rFonts w:eastAsia="MS Mincho"/>
                <w:b/>
              </w:rPr>
              <w:t>REQUIRED EXPERIENCE</w:t>
            </w:r>
          </w:p>
          <w:p w:rsidR="005904E5" w:rsidRPr="00C52D32" w:rsidRDefault="005904E5" w:rsidP="0030589B">
            <w:pPr>
              <w:rPr>
                <w:rFonts w:eastAsia="MS Mincho"/>
              </w:rPr>
            </w:pPr>
            <w:r>
              <w:rPr>
                <w:rFonts w:eastAsia="MS Mincho"/>
              </w:rPr>
              <w:t xml:space="preserve">Satisfactory </w:t>
            </w:r>
            <w:r w:rsidRPr="00C52D32">
              <w:rPr>
                <w:rFonts w:eastAsia="MS Mincho"/>
              </w:rPr>
              <w:t>performance as a</w:t>
            </w:r>
            <w:r>
              <w:rPr>
                <w:rFonts w:eastAsia="MS Mincho"/>
              </w:rPr>
              <w:t>n Airtanker Base Manager (ATBM)</w:t>
            </w:r>
          </w:p>
          <w:p w:rsidR="005904E5" w:rsidRPr="00C52D32" w:rsidRDefault="005904E5" w:rsidP="0030589B">
            <w:pPr>
              <w:rPr>
                <w:rFonts w:eastAsia="MS Mincho"/>
                <w:b/>
              </w:rPr>
            </w:pPr>
            <w:r>
              <w:tab/>
            </w:r>
            <w:r w:rsidRPr="00C52D32">
              <w:rPr>
                <w:rFonts w:eastAsia="MS Mincho"/>
                <w:b/>
              </w:rPr>
              <w:t>AND</w:t>
            </w:r>
          </w:p>
          <w:p w:rsidR="005904E5" w:rsidRPr="00C52D32" w:rsidRDefault="005904E5" w:rsidP="0030589B">
            <w:pPr>
              <w:rPr>
                <w:rFonts w:eastAsia="MS Mincho"/>
              </w:rPr>
            </w:pPr>
            <w:r>
              <w:rPr>
                <w:rFonts w:eastAsia="MS Mincho"/>
              </w:rPr>
              <w:t xml:space="preserve">Satisfactory </w:t>
            </w:r>
            <w:r w:rsidRPr="00C52D32">
              <w:rPr>
                <w:rFonts w:eastAsia="MS Mincho"/>
              </w:rPr>
              <w:t>performance as a MAFFS Tanker Base Specialist (MABS)</w:t>
            </w:r>
          </w:p>
          <w:p w:rsidR="005904E5" w:rsidRPr="002D4050" w:rsidRDefault="005904E5" w:rsidP="001205AB">
            <w:pPr>
              <w:rPr>
                <w:rFonts w:eastAsia="MS Mincho"/>
                <w:b/>
                <w:color w:val="000000"/>
              </w:rPr>
            </w:pPr>
            <w:r w:rsidRPr="001205AB">
              <w:rPr>
                <w:color w:val="FF0000"/>
              </w:rPr>
              <w:tab/>
            </w:r>
            <w:r w:rsidRPr="002D4050">
              <w:rPr>
                <w:rFonts w:eastAsia="MS Mincho"/>
                <w:b/>
                <w:color w:val="000000"/>
              </w:rPr>
              <w:t>AND</w:t>
            </w:r>
          </w:p>
          <w:p w:rsidR="005904E5" w:rsidRPr="002D4050" w:rsidRDefault="005904E5" w:rsidP="001205AB">
            <w:pPr>
              <w:rPr>
                <w:rFonts w:eastAsia="MS Mincho"/>
                <w:color w:val="000000"/>
              </w:rPr>
            </w:pPr>
            <w:r w:rsidRPr="002D4050">
              <w:rPr>
                <w:rFonts w:eastAsia="MS Mincho"/>
                <w:color w:val="000000"/>
              </w:rPr>
              <w:t>Satisfactory performance as a MABM Trainee at MAFFS Training (Ref. MAFFS Ops. Plan)</w:t>
            </w:r>
          </w:p>
          <w:p w:rsidR="005904E5" w:rsidRPr="00C52D32" w:rsidRDefault="005904E5" w:rsidP="0030589B">
            <w:pPr>
              <w:rPr>
                <w:rFonts w:eastAsia="MS Mincho"/>
                <w:b/>
              </w:rPr>
            </w:pPr>
            <w:r>
              <w:tab/>
            </w:r>
            <w:r w:rsidRPr="00C52D32">
              <w:rPr>
                <w:rFonts w:eastAsia="MS Mincho"/>
                <w:b/>
              </w:rPr>
              <w:t>AND</w:t>
            </w:r>
          </w:p>
          <w:p w:rsidR="005904E5" w:rsidRDefault="005904E5" w:rsidP="0030589B">
            <w:pPr>
              <w:rPr>
                <w:rFonts w:eastAsia="MS Mincho"/>
              </w:rPr>
            </w:pPr>
            <w:r w:rsidRPr="00C52D32">
              <w:rPr>
                <w:rFonts w:eastAsia="MS Mincho"/>
              </w:rPr>
              <w:t>Satisfactory performance as a MAFFS Airtanker Base Manager (MABM)</w:t>
            </w:r>
          </w:p>
          <w:p w:rsidR="005904E5" w:rsidRPr="005B6D1A" w:rsidRDefault="005904E5" w:rsidP="0030589B">
            <w:pPr>
              <w:rPr>
                <w:rFonts w:eastAsia="MS Mincho"/>
              </w:rPr>
            </w:pPr>
          </w:p>
        </w:tc>
      </w:tr>
      <w:tr w:rsidR="005904E5" w:rsidRPr="000D02FD">
        <w:tc>
          <w:tcPr>
            <w:tcW w:w="9288" w:type="dxa"/>
          </w:tcPr>
          <w:p w:rsidR="005904E5" w:rsidRPr="00935775" w:rsidRDefault="005904E5" w:rsidP="0030589B">
            <w:pPr>
              <w:rPr>
                <w:rFonts w:eastAsia="MS Mincho"/>
                <w:b/>
              </w:rPr>
            </w:pPr>
            <w:r w:rsidRPr="00935775">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 xml:space="preserve">None </w:t>
            </w:r>
          </w:p>
          <w:p w:rsidR="005904E5" w:rsidRPr="00C52D32" w:rsidRDefault="005904E5" w:rsidP="0030589B">
            <w:pPr>
              <w:rPr>
                <w:rFonts w:eastAsia="MS Mincho"/>
                <w:sz w:val="20"/>
              </w:rPr>
            </w:pPr>
          </w:p>
        </w:tc>
      </w:tr>
      <w:tr w:rsidR="005904E5" w:rsidRPr="000D02FD">
        <w:tc>
          <w:tcPr>
            <w:tcW w:w="9288" w:type="dxa"/>
          </w:tcPr>
          <w:p w:rsidR="005904E5" w:rsidRPr="00935775" w:rsidRDefault="005904E5" w:rsidP="0030589B">
            <w:pPr>
              <w:rPr>
                <w:rFonts w:eastAsia="MS Mincho"/>
                <w:b/>
              </w:rPr>
            </w:pPr>
            <w:r w:rsidRPr="00935775">
              <w:rPr>
                <w:rFonts w:eastAsia="MS Mincho"/>
                <w:b/>
              </w:rPr>
              <w:t>OTHER POSITION ASSIGNMENTS THAT WILL MAINTAIN CURRENCY</w:t>
            </w:r>
          </w:p>
          <w:p w:rsidR="005904E5" w:rsidRPr="002D4050" w:rsidRDefault="005904E5" w:rsidP="0030589B">
            <w:pPr>
              <w:rPr>
                <w:rFonts w:ascii="Times New (W1)" w:eastAsia="MS Mincho" w:hAnsi="Times New (W1)"/>
                <w:color w:val="000000"/>
              </w:rPr>
            </w:pPr>
            <w:r w:rsidRPr="002D4050">
              <w:rPr>
                <w:rFonts w:ascii="Times New (W1)" w:eastAsia="MS Mincho" w:hAnsi="Times New (W1)"/>
                <w:color w:val="000000"/>
              </w:rPr>
              <w:t>MAFFS Tanker Base Specialist (MABS)</w:t>
            </w:r>
          </w:p>
          <w:p w:rsidR="005904E5" w:rsidRPr="00C52D32" w:rsidRDefault="005904E5" w:rsidP="002D4050">
            <w:pPr>
              <w:rPr>
                <w:rFonts w:ascii="Times New (W1)" w:eastAsia="MS Mincho" w:hAnsi="Times New (W1)"/>
              </w:rPr>
            </w:pPr>
          </w:p>
        </w:tc>
      </w:tr>
      <w:tr w:rsidR="005904E5">
        <w:tc>
          <w:tcPr>
            <w:tcW w:w="9288" w:type="dxa"/>
          </w:tcPr>
          <w:p w:rsidR="005904E5" w:rsidRPr="00EC7B9B" w:rsidRDefault="005904E5" w:rsidP="00F71CFD">
            <w:pPr>
              <w:rPr>
                <w:rFonts w:eastAsia="MS Mincho"/>
                <w:b/>
              </w:rPr>
            </w:pPr>
            <w:r w:rsidRPr="00EC7B9B">
              <w:rPr>
                <w:rFonts w:eastAsia="MS Mincho"/>
                <w:b/>
              </w:rPr>
              <w:t>OTHER TRAINING WHICH SUPPORTS DEVE</w:t>
            </w:r>
            <w:r>
              <w:rPr>
                <w:rFonts w:eastAsia="MS Mincho"/>
                <w:b/>
              </w:rPr>
              <w:t>LOPMENT OF KNOWLEDGE AND SKILLS</w:t>
            </w:r>
          </w:p>
          <w:p w:rsidR="005904E5" w:rsidRDefault="005904E5" w:rsidP="00D5749E">
            <w:pPr>
              <w:tabs>
                <w:tab w:val="left" w:pos="4480"/>
              </w:tabs>
              <w:ind w:left="677" w:hanging="677"/>
              <w:rPr>
                <w:rFonts w:eastAsia="MS Mincho"/>
              </w:rPr>
            </w:pPr>
            <w:r w:rsidRPr="00D5749E">
              <w:rPr>
                <w:rFonts w:eastAsia="MS Mincho"/>
              </w:rPr>
              <w:t>None</w:t>
            </w:r>
          </w:p>
          <w:p w:rsidR="005904E5" w:rsidRPr="00D5749E" w:rsidRDefault="005904E5" w:rsidP="00D5749E">
            <w:pPr>
              <w:tabs>
                <w:tab w:val="left" w:pos="4480"/>
              </w:tabs>
              <w:ind w:left="677" w:hanging="677"/>
              <w:rPr>
                <w:rFonts w:eastAsia="MS Mincho"/>
              </w:rPr>
            </w:pPr>
          </w:p>
        </w:tc>
      </w:tr>
      <w:tr w:rsidR="005904E5" w:rsidRPr="000D02FD">
        <w:tc>
          <w:tcPr>
            <w:tcW w:w="9288" w:type="dxa"/>
          </w:tcPr>
          <w:p w:rsidR="005904E5" w:rsidRPr="00C52D32" w:rsidRDefault="005904E5" w:rsidP="0030589B">
            <w:pPr>
              <w:rPr>
                <w:rFonts w:ascii="Times New (W1)" w:eastAsia="MS Mincho" w:hAnsi="Times New (W1)"/>
              </w:rPr>
            </w:pPr>
            <w:r w:rsidRPr="002D4050">
              <w:rPr>
                <w:rFonts w:ascii="Times New (W1)" w:eastAsia="MS Mincho" w:hAnsi="Times New (W1)"/>
                <w:color w:val="000000"/>
              </w:rPr>
              <w:t>Reference materials</w:t>
            </w:r>
            <w:r>
              <w:rPr>
                <w:rFonts w:ascii="Times New (W1)" w:eastAsia="MS Mincho" w:hAnsi="Times New (W1)"/>
                <w:color w:val="FF0000"/>
              </w:rPr>
              <w:t xml:space="preserve"> </w:t>
            </w:r>
            <w:r w:rsidRPr="00C52D32">
              <w:rPr>
                <w:rFonts w:ascii="Times New (W1)" w:eastAsia="MS Mincho" w:hAnsi="Times New (W1)"/>
              </w:rPr>
              <w:t>for this position are contained wi</w:t>
            </w:r>
            <w:r>
              <w:rPr>
                <w:rFonts w:ascii="Times New (W1)" w:eastAsia="MS Mincho" w:hAnsi="Times New (W1)"/>
              </w:rPr>
              <w:t>thin the MAFFS Operating Plan.</w:t>
            </w:r>
          </w:p>
          <w:p w:rsidR="005904E5" w:rsidRPr="00C52D32" w:rsidRDefault="005904E5" w:rsidP="0030589B">
            <w:pPr>
              <w:rPr>
                <w:rFonts w:ascii="Times New (W1)" w:eastAsia="MS Mincho" w:hAnsi="Times New (W1)"/>
                <w:strike/>
              </w:rPr>
            </w:pPr>
          </w:p>
        </w:tc>
      </w:tr>
    </w:tbl>
    <w:p w:rsidR="005904E5" w:rsidRPr="000A0C55" w:rsidRDefault="005904E5" w:rsidP="00053A7B">
      <w:pPr>
        <w:pStyle w:val="Exhibit"/>
        <w:rPr>
          <w:rFonts w:eastAsia="MS Mincho"/>
          <w:b/>
        </w:rPr>
      </w:pPr>
      <w:r>
        <w:rPr>
          <w:bCs/>
          <w:iCs/>
        </w:rPr>
        <w:br w:type="page"/>
      </w:r>
    </w:p>
    <w:p w:rsidR="005904E5" w:rsidRPr="00DA4EF9" w:rsidRDefault="005904E5" w:rsidP="00B22D4C">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111" w:name="_Toc135793680"/>
          </w:p>
          <w:p w:rsidR="005904E5" w:rsidRPr="00254E7C" w:rsidRDefault="005904E5" w:rsidP="00254E7C">
            <w:pPr>
              <w:jc w:val="center"/>
              <w:rPr>
                <w:rFonts w:eastAsia="MS Mincho"/>
                <w:b/>
                <w:color w:val="0000FF"/>
              </w:rPr>
            </w:pPr>
            <w:r w:rsidRPr="00254E7C">
              <w:rPr>
                <w:rFonts w:eastAsia="MS Mincho"/>
                <w:b/>
                <w:color w:val="0000FF"/>
              </w:rPr>
              <w:t xml:space="preserve">MAFFS </w:t>
            </w:r>
            <w:r w:rsidRPr="002D4050">
              <w:rPr>
                <w:rFonts w:eastAsia="MS Mincho"/>
                <w:b/>
                <w:color w:val="0000FF"/>
              </w:rPr>
              <w:t>AIR</w:t>
            </w:r>
            <w:r w:rsidRPr="00254E7C">
              <w:rPr>
                <w:rFonts w:eastAsia="MS Mincho"/>
                <w:b/>
                <w:color w:val="0000FF"/>
              </w:rPr>
              <w:t>TA</w:t>
            </w:r>
            <w:r w:rsidRPr="002D4050">
              <w:rPr>
                <w:rFonts w:eastAsia="MS Mincho"/>
                <w:b/>
                <w:color w:val="0000FF"/>
              </w:rPr>
              <w:t>NKE</w:t>
            </w:r>
            <w:r w:rsidRPr="00254E7C">
              <w:rPr>
                <w:rFonts w:eastAsia="MS Mincho"/>
                <w:b/>
                <w:color w:val="0000FF"/>
              </w:rPr>
              <w:t>R BASE SPECIALIST (MABS)</w:t>
            </w:r>
            <w:bookmarkEnd w:id="111"/>
          </w:p>
          <w:p w:rsidR="005904E5" w:rsidRPr="00254E7C" w:rsidRDefault="005904E5" w:rsidP="00254E7C">
            <w:pPr>
              <w:jc w:val="center"/>
              <w:rPr>
                <w:rFonts w:eastAsia="MS Mincho"/>
                <w:b/>
                <w:color w:val="0000FF"/>
                <w:sz w:val="20"/>
                <w:szCs w:val="20"/>
              </w:rPr>
            </w:pPr>
          </w:p>
        </w:tc>
      </w:tr>
      <w:tr w:rsidR="005904E5" w:rsidRPr="00C52D32">
        <w:trPr>
          <w:cantSplit/>
        </w:trPr>
        <w:tc>
          <w:tcPr>
            <w:tcW w:w="9288" w:type="dxa"/>
          </w:tcPr>
          <w:p w:rsidR="005904E5" w:rsidRPr="001B67BB" w:rsidRDefault="005904E5" w:rsidP="0030589B">
            <w:pPr>
              <w:rPr>
                <w:rFonts w:eastAsia="MS Mincho"/>
                <w:b/>
              </w:rPr>
            </w:pPr>
            <w:r w:rsidRPr="001B67BB">
              <w:rPr>
                <w:rFonts w:ascii="Times New (W1)" w:eastAsia="MS Mincho" w:hAnsi="Times New (W1)"/>
                <w:b/>
              </w:rPr>
              <w:t xml:space="preserve">REQUIRED </w:t>
            </w:r>
            <w:r w:rsidRPr="001B67BB">
              <w:rPr>
                <w:rFonts w:eastAsia="MS Mincho"/>
                <w:b/>
              </w:rPr>
              <w:t>TRAINING</w:t>
            </w:r>
          </w:p>
          <w:p w:rsidR="005904E5" w:rsidRDefault="005904E5" w:rsidP="000A0C55">
            <w:pPr>
              <w:rPr>
                <w:rFonts w:eastAsia="MS Mincho"/>
              </w:rPr>
            </w:pPr>
            <w:r w:rsidRPr="004461AC">
              <w:rPr>
                <w:rFonts w:eastAsia="MS Mincho"/>
              </w:rPr>
              <w:t>IS-700 National Incident Management System (NIMS), An Introduction</w:t>
            </w:r>
          </w:p>
          <w:p w:rsidR="005904E5" w:rsidRPr="00C52D32" w:rsidRDefault="005904E5" w:rsidP="000A0C55">
            <w:pPr>
              <w:rPr>
                <w:rFonts w:eastAsia="MS Mincho"/>
              </w:rPr>
            </w:pPr>
            <w:r w:rsidRPr="00C52D32">
              <w:rPr>
                <w:rFonts w:eastAsia="MS Mincho"/>
              </w:rPr>
              <w:t>MAFFS Training Exercis</w:t>
            </w:r>
            <w:r>
              <w:rPr>
                <w:rFonts w:eastAsia="MS Mincho"/>
              </w:rPr>
              <w:t>e</w:t>
            </w:r>
          </w:p>
          <w:p w:rsidR="005904E5" w:rsidRPr="00DA4EF9" w:rsidRDefault="005904E5" w:rsidP="0030589B">
            <w:pPr>
              <w:ind w:left="677" w:hanging="677"/>
              <w:rPr>
                <w:rFonts w:eastAsia="MS Mincho"/>
              </w:rPr>
            </w:pPr>
          </w:p>
        </w:tc>
      </w:tr>
      <w:tr w:rsidR="005904E5" w:rsidRPr="00C52D32">
        <w:tc>
          <w:tcPr>
            <w:tcW w:w="9288" w:type="dxa"/>
          </w:tcPr>
          <w:p w:rsidR="005904E5" w:rsidRPr="001B67BB" w:rsidRDefault="005904E5" w:rsidP="0030589B">
            <w:pPr>
              <w:rPr>
                <w:rFonts w:eastAsia="MS Mincho"/>
                <w:b/>
              </w:rPr>
            </w:pPr>
            <w:r w:rsidRPr="001B67BB">
              <w:rPr>
                <w:rFonts w:eastAsia="MS Mincho"/>
                <w:b/>
              </w:rPr>
              <w:t>REQUIRED EXPERIENCE</w:t>
            </w:r>
          </w:p>
          <w:p w:rsidR="005904E5" w:rsidRPr="00C52D32" w:rsidRDefault="005904E5" w:rsidP="0030589B">
            <w:pPr>
              <w:rPr>
                <w:rFonts w:eastAsia="MS Mincho"/>
              </w:rPr>
            </w:pPr>
            <w:r>
              <w:rPr>
                <w:rFonts w:eastAsia="MS Mincho"/>
              </w:rPr>
              <w:t xml:space="preserve">Satisfactory </w:t>
            </w:r>
            <w:r w:rsidRPr="00C52D32">
              <w:rPr>
                <w:rFonts w:eastAsia="MS Mincho"/>
              </w:rPr>
              <w:t>perf</w:t>
            </w:r>
            <w:r>
              <w:rPr>
                <w:rFonts w:eastAsia="MS Mincho"/>
              </w:rPr>
              <w:t>ormance in any Airbase position</w:t>
            </w:r>
          </w:p>
          <w:p w:rsidR="005904E5" w:rsidRPr="00C52D32" w:rsidRDefault="005904E5" w:rsidP="0030589B">
            <w:pPr>
              <w:rPr>
                <w:rFonts w:eastAsia="MS Mincho"/>
                <w:b/>
              </w:rPr>
            </w:pPr>
            <w:r>
              <w:tab/>
            </w:r>
            <w:r w:rsidRPr="00C52D32">
              <w:rPr>
                <w:rFonts w:eastAsia="MS Mincho"/>
                <w:b/>
              </w:rPr>
              <w:t>OR</w:t>
            </w:r>
          </w:p>
          <w:p w:rsidR="005904E5" w:rsidRDefault="005904E5" w:rsidP="0030589B">
            <w:pPr>
              <w:rPr>
                <w:rFonts w:eastAsia="MS Mincho"/>
              </w:rPr>
            </w:pPr>
            <w:r>
              <w:rPr>
                <w:rFonts w:eastAsia="MS Mincho"/>
              </w:rPr>
              <w:t xml:space="preserve">Satisfactory </w:t>
            </w:r>
            <w:r w:rsidRPr="00C52D32">
              <w:rPr>
                <w:rFonts w:eastAsia="MS Mincho"/>
              </w:rPr>
              <w:t xml:space="preserve">performance as a Single </w:t>
            </w:r>
            <w:r>
              <w:rPr>
                <w:rFonts w:eastAsia="MS Mincho"/>
              </w:rPr>
              <w:t>Engine Airtanker Manager (SEAT)</w:t>
            </w:r>
          </w:p>
          <w:p w:rsidR="005904E5" w:rsidRPr="002D4050" w:rsidRDefault="005904E5" w:rsidP="0030589B">
            <w:pPr>
              <w:rPr>
                <w:rFonts w:eastAsia="MS Mincho"/>
                <w:b/>
              </w:rPr>
            </w:pPr>
            <w:r>
              <w:tab/>
            </w:r>
            <w:r w:rsidRPr="002D4050">
              <w:rPr>
                <w:rFonts w:eastAsia="MS Mincho"/>
                <w:b/>
              </w:rPr>
              <w:t>AND</w:t>
            </w:r>
          </w:p>
          <w:p w:rsidR="005904E5" w:rsidRPr="002D4050" w:rsidRDefault="005904E5" w:rsidP="0030589B">
            <w:pPr>
              <w:rPr>
                <w:rFonts w:eastAsia="MS Mincho"/>
              </w:rPr>
            </w:pPr>
            <w:r w:rsidRPr="002D4050">
              <w:rPr>
                <w:rFonts w:eastAsia="MS Mincho"/>
              </w:rPr>
              <w:t>Satisfactory performance as a MAFFS Airtanker Base Specialist (MABS)</w:t>
            </w:r>
          </w:p>
          <w:p w:rsidR="005904E5" w:rsidRPr="00C52D32" w:rsidRDefault="005904E5" w:rsidP="0030589B">
            <w:pPr>
              <w:rPr>
                <w:rFonts w:eastAsia="MS Mincho"/>
              </w:rPr>
            </w:pPr>
          </w:p>
        </w:tc>
      </w:tr>
      <w:tr w:rsidR="005904E5" w:rsidRPr="00C52D32">
        <w:tc>
          <w:tcPr>
            <w:tcW w:w="9288" w:type="dxa"/>
          </w:tcPr>
          <w:p w:rsidR="005904E5" w:rsidRPr="001B67BB" w:rsidRDefault="005904E5" w:rsidP="0030589B">
            <w:pPr>
              <w:rPr>
                <w:rFonts w:eastAsia="MS Mincho"/>
                <w:b/>
              </w:rPr>
            </w:pPr>
            <w:r w:rsidRPr="001B67BB">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 xml:space="preserve">None </w:t>
            </w:r>
          </w:p>
          <w:p w:rsidR="005904E5" w:rsidRPr="005B6D1A" w:rsidRDefault="005904E5" w:rsidP="0030589B">
            <w:pPr>
              <w:rPr>
                <w:rFonts w:eastAsia="MS Mincho"/>
              </w:rPr>
            </w:pPr>
          </w:p>
        </w:tc>
      </w:tr>
      <w:tr w:rsidR="005904E5" w:rsidRPr="00C52D32">
        <w:tc>
          <w:tcPr>
            <w:tcW w:w="9288" w:type="dxa"/>
          </w:tcPr>
          <w:p w:rsidR="005904E5" w:rsidRPr="001B67BB" w:rsidRDefault="005904E5" w:rsidP="0030589B">
            <w:pPr>
              <w:rPr>
                <w:rFonts w:eastAsia="MS Mincho"/>
                <w:b/>
              </w:rPr>
            </w:pPr>
            <w:r w:rsidRPr="001B67BB">
              <w:rPr>
                <w:rFonts w:eastAsia="MS Mincho"/>
                <w:b/>
              </w:rPr>
              <w:t>OTHER POSITION ASSIGNMENTS THAT WILL MAINTAIN CURRENCY</w:t>
            </w:r>
          </w:p>
          <w:p w:rsidR="005904E5" w:rsidRDefault="005904E5" w:rsidP="0030589B">
            <w:pPr>
              <w:rPr>
                <w:rFonts w:ascii="Times New (W1)" w:eastAsia="MS Mincho" w:hAnsi="Times New (W1)"/>
              </w:rPr>
            </w:pPr>
            <w:r>
              <w:rPr>
                <w:rFonts w:ascii="Times New (W1)" w:eastAsia="MS Mincho" w:hAnsi="Times New (W1)"/>
              </w:rPr>
              <w:t>MAFFS Airtanker Base Manager</w:t>
            </w:r>
          </w:p>
          <w:p w:rsidR="005904E5" w:rsidRPr="00C52D32" w:rsidRDefault="005904E5" w:rsidP="00A70723">
            <w:pPr>
              <w:rPr>
                <w:rFonts w:ascii="Times New (W1)" w:eastAsia="MS Mincho" w:hAnsi="Times New (W1)"/>
              </w:rPr>
            </w:pPr>
          </w:p>
        </w:tc>
      </w:tr>
      <w:tr w:rsidR="005904E5">
        <w:tc>
          <w:tcPr>
            <w:tcW w:w="9288" w:type="dxa"/>
          </w:tcPr>
          <w:p w:rsidR="005904E5" w:rsidRPr="00EC7B9B" w:rsidRDefault="005904E5" w:rsidP="00F71CFD">
            <w:pPr>
              <w:rPr>
                <w:rFonts w:eastAsia="MS Mincho"/>
                <w:b/>
              </w:rPr>
            </w:pPr>
            <w:r w:rsidRPr="00EC7B9B">
              <w:rPr>
                <w:rFonts w:eastAsia="MS Mincho"/>
                <w:b/>
              </w:rPr>
              <w:t>OTHER TRAINING WHICH SUPPORTS DEVELOPMENT OF KNOWLEDGE AND SKILL</w:t>
            </w:r>
            <w:r>
              <w:rPr>
                <w:rFonts w:eastAsia="MS Mincho"/>
                <w:b/>
              </w:rPr>
              <w:t>S</w:t>
            </w:r>
          </w:p>
          <w:p w:rsidR="005904E5" w:rsidRDefault="005904E5" w:rsidP="00F71CFD">
            <w:pPr>
              <w:tabs>
                <w:tab w:val="left" w:pos="4480"/>
              </w:tabs>
              <w:ind w:left="677" w:hanging="677"/>
              <w:rPr>
                <w:rFonts w:eastAsia="MS Mincho"/>
              </w:rPr>
            </w:pPr>
            <w:r w:rsidRPr="00D5749E">
              <w:rPr>
                <w:rFonts w:eastAsia="MS Mincho"/>
              </w:rPr>
              <w:t>None</w:t>
            </w:r>
          </w:p>
          <w:p w:rsidR="005904E5" w:rsidRPr="00D5749E" w:rsidRDefault="005904E5" w:rsidP="00F71CFD">
            <w:pPr>
              <w:tabs>
                <w:tab w:val="left" w:pos="4480"/>
              </w:tabs>
              <w:ind w:left="677" w:hanging="677"/>
              <w:rPr>
                <w:rFonts w:eastAsia="MS Mincho"/>
              </w:rPr>
            </w:pPr>
          </w:p>
        </w:tc>
      </w:tr>
      <w:tr w:rsidR="005904E5" w:rsidRPr="00C52D32">
        <w:tc>
          <w:tcPr>
            <w:tcW w:w="9288" w:type="dxa"/>
          </w:tcPr>
          <w:p w:rsidR="005904E5" w:rsidRPr="00C52D32" w:rsidRDefault="005904E5" w:rsidP="0030589B">
            <w:pPr>
              <w:rPr>
                <w:rFonts w:ascii="Times New (W1)" w:eastAsia="MS Mincho" w:hAnsi="Times New (W1)"/>
              </w:rPr>
            </w:pPr>
            <w:r w:rsidRPr="002D4050">
              <w:rPr>
                <w:rFonts w:ascii="Times New (W1)" w:eastAsia="MS Mincho" w:hAnsi="Times New (W1)"/>
              </w:rPr>
              <w:t>Reference materials</w:t>
            </w:r>
            <w:r>
              <w:rPr>
                <w:rFonts w:ascii="Times New (W1)" w:eastAsia="MS Mincho" w:hAnsi="Times New (W1)"/>
                <w:color w:val="FF0000"/>
              </w:rPr>
              <w:t xml:space="preserve"> </w:t>
            </w:r>
            <w:r w:rsidRPr="00C52D32">
              <w:rPr>
                <w:rFonts w:ascii="Times New (W1)" w:eastAsia="MS Mincho" w:hAnsi="Times New (W1)"/>
              </w:rPr>
              <w:t>for this position are contained wi</w:t>
            </w:r>
            <w:r>
              <w:rPr>
                <w:rFonts w:ascii="Times New (W1)" w:eastAsia="MS Mincho" w:hAnsi="Times New (W1)"/>
              </w:rPr>
              <w:t>thin the MAFFS Operating Plan.</w:t>
            </w:r>
          </w:p>
          <w:p w:rsidR="005904E5" w:rsidRPr="00C52D32" w:rsidRDefault="005904E5" w:rsidP="0030589B">
            <w:pPr>
              <w:rPr>
                <w:rFonts w:ascii="Times New (W1)" w:eastAsia="MS Mincho" w:hAnsi="Times New (W1)"/>
                <w:strike/>
              </w:rPr>
            </w:pPr>
          </w:p>
        </w:tc>
      </w:tr>
    </w:tbl>
    <w:p w:rsidR="005904E5" w:rsidRPr="000A0C55" w:rsidRDefault="005904E5" w:rsidP="00053A7B">
      <w:pPr>
        <w:pStyle w:val="Exhibit"/>
        <w:rPr>
          <w:rFonts w:eastAsia="MS Mincho"/>
          <w:b/>
        </w:rPr>
      </w:pPr>
      <w:r>
        <w:rPr>
          <w:bCs/>
          <w:iCs/>
        </w:rPr>
        <w:br w:type="page"/>
      </w:r>
    </w:p>
    <w:p w:rsidR="005904E5" w:rsidRPr="00DA4EF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Del="00DE2F02" w:rsidRDefault="005904E5" w:rsidP="00254E7C">
            <w:pPr>
              <w:jc w:val="center"/>
              <w:rPr>
                <w:del w:id="112" w:author="McCurdy, Jill M -FS" w:date="2012-10-31T15:10:00Z"/>
                <w:rFonts w:eastAsia="MS Mincho"/>
                <w:b/>
                <w:color w:val="0000FF"/>
                <w:sz w:val="20"/>
                <w:szCs w:val="20"/>
              </w:rPr>
            </w:pPr>
            <w:bookmarkStart w:id="113" w:name="_Toc135793681"/>
          </w:p>
          <w:p w:rsidR="005904E5" w:rsidRPr="00254E7C" w:rsidDel="00DE2F02" w:rsidRDefault="005904E5" w:rsidP="00254E7C">
            <w:pPr>
              <w:jc w:val="center"/>
              <w:rPr>
                <w:del w:id="114" w:author="McCurdy, Jill M -FS" w:date="2012-10-31T15:10:00Z"/>
                <w:rFonts w:eastAsia="MS Mincho"/>
                <w:b/>
                <w:color w:val="0000FF"/>
              </w:rPr>
            </w:pPr>
            <w:del w:id="115" w:author="McCurdy, Jill M -FS" w:date="2012-10-31T15:10:00Z">
              <w:r w:rsidRPr="00254E7C" w:rsidDel="00DE2F02">
                <w:rPr>
                  <w:rFonts w:eastAsia="MS Mincho"/>
                  <w:b/>
                  <w:color w:val="0000FF"/>
                </w:rPr>
                <w:delText>MAFFS CLERK (</w:delText>
              </w:r>
              <w:commentRangeStart w:id="116"/>
              <w:r w:rsidRPr="00254E7C" w:rsidDel="00DE2F02">
                <w:rPr>
                  <w:rFonts w:eastAsia="MS Mincho"/>
                  <w:b/>
                  <w:color w:val="0000FF"/>
                </w:rPr>
                <w:delText>MAFC</w:delText>
              </w:r>
            </w:del>
            <w:commentRangeEnd w:id="116"/>
            <w:r w:rsidR="00DE2F02">
              <w:rPr>
                <w:rStyle w:val="CommentReference"/>
              </w:rPr>
              <w:commentReference w:id="116"/>
            </w:r>
            <w:del w:id="117" w:author="McCurdy, Jill M -FS" w:date="2012-10-31T15:10:00Z">
              <w:r w:rsidRPr="00254E7C" w:rsidDel="00DE2F02">
                <w:rPr>
                  <w:rFonts w:eastAsia="MS Mincho"/>
                  <w:b/>
                  <w:color w:val="0000FF"/>
                </w:rPr>
                <w:delText>)</w:delText>
              </w:r>
              <w:bookmarkEnd w:id="113"/>
            </w:del>
          </w:p>
          <w:p w:rsidR="005904E5" w:rsidRPr="00254E7C" w:rsidRDefault="005904E5" w:rsidP="00254E7C">
            <w:pPr>
              <w:jc w:val="center"/>
              <w:rPr>
                <w:rFonts w:eastAsia="MS Mincho"/>
                <w:b/>
                <w:color w:val="0000FF"/>
                <w:sz w:val="20"/>
                <w:szCs w:val="20"/>
              </w:rPr>
            </w:pPr>
          </w:p>
        </w:tc>
      </w:tr>
      <w:tr w:rsidR="005904E5">
        <w:tc>
          <w:tcPr>
            <w:tcW w:w="9288" w:type="dxa"/>
          </w:tcPr>
          <w:p w:rsidR="005904E5" w:rsidRPr="00F71CFD" w:rsidDel="00DE2F02" w:rsidRDefault="005904E5" w:rsidP="0030589B">
            <w:pPr>
              <w:rPr>
                <w:del w:id="118" w:author="McCurdy, Jill M -FS" w:date="2012-10-31T15:10:00Z"/>
                <w:rFonts w:eastAsia="MS Mincho"/>
                <w:b/>
              </w:rPr>
            </w:pPr>
            <w:del w:id="119" w:author="McCurdy, Jill M -FS" w:date="2012-10-31T15:10:00Z">
              <w:r w:rsidRPr="00F71CFD" w:rsidDel="00DE2F02">
                <w:rPr>
                  <w:rFonts w:ascii="Times New (W1)" w:eastAsia="MS Mincho" w:hAnsi="Times New (W1)"/>
                  <w:b/>
                </w:rPr>
                <w:delText xml:space="preserve">REQUIRED </w:delText>
              </w:r>
              <w:r w:rsidRPr="00F71CFD" w:rsidDel="00DE2F02">
                <w:rPr>
                  <w:rFonts w:eastAsia="MS Mincho"/>
                  <w:b/>
                </w:rPr>
                <w:delText>TRAINING</w:delText>
              </w:r>
            </w:del>
          </w:p>
          <w:p w:rsidR="005904E5" w:rsidDel="00DE2F02" w:rsidRDefault="005904E5" w:rsidP="001F24F3">
            <w:pPr>
              <w:rPr>
                <w:del w:id="120" w:author="McCurdy, Jill M -FS" w:date="2012-10-31T15:10:00Z"/>
                <w:rFonts w:eastAsia="MS Mincho"/>
              </w:rPr>
            </w:pPr>
            <w:del w:id="121" w:author="McCurdy, Jill M -FS" w:date="2012-10-31T15:10:00Z">
              <w:r w:rsidRPr="001C5C3A" w:rsidDel="00DE2F02">
                <w:rPr>
                  <w:rFonts w:eastAsia="MS Mincho"/>
                </w:rPr>
                <w:delText>I-100 Introduc</w:delText>
              </w:r>
              <w:r w:rsidDel="00DE2F02">
                <w:rPr>
                  <w:rFonts w:eastAsia="MS Mincho"/>
                </w:rPr>
                <w:delText>tion to Incident Command System</w:delText>
              </w:r>
              <w:r w:rsidRPr="003A30BE" w:rsidDel="00DE2F02">
                <w:rPr>
                  <w:rFonts w:eastAsia="MS Mincho"/>
                </w:rPr>
                <w:delText>*</w:delText>
              </w:r>
            </w:del>
          </w:p>
          <w:p w:rsidR="005904E5" w:rsidDel="00DE2F02" w:rsidRDefault="005904E5" w:rsidP="000A0C55">
            <w:pPr>
              <w:rPr>
                <w:del w:id="122" w:author="McCurdy, Jill M -FS" w:date="2012-10-31T15:10:00Z"/>
                <w:rFonts w:eastAsia="MS Mincho"/>
              </w:rPr>
            </w:pPr>
            <w:del w:id="123" w:author="McCurdy, Jill M -FS" w:date="2012-10-31T15:10:00Z">
              <w:r w:rsidRPr="004461AC" w:rsidDel="00DE2F02">
                <w:rPr>
                  <w:rFonts w:eastAsia="MS Mincho"/>
                </w:rPr>
                <w:delText>IS-700 National Incident Management System (NIMS), An Introduction</w:delText>
              </w:r>
            </w:del>
          </w:p>
          <w:p w:rsidR="005904E5" w:rsidRPr="00DA4EF9" w:rsidRDefault="005904E5" w:rsidP="000A0C55">
            <w:pPr>
              <w:ind w:left="677" w:hanging="677"/>
              <w:rPr>
                <w:rFonts w:eastAsia="MS Mincho"/>
              </w:rPr>
            </w:pPr>
          </w:p>
        </w:tc>
      </w:tr>
      <w:tr w:rsidR="005904E5">
        <w:tc>
          <w:tcPr>
            <w:tcW w:w="9288" w:type="dxa"/>
          </w:tcPr>
          <w:p w:rsidR="005904E5" w:rsidRPr="00F71CFD" w:rsidDel="00DE2F02" w:rsidRDefault="005904E5" w:rsidP="0030589B">
            <w:pPr>
              <w:rPr>
                <w:del w:id="124" w:author="McCurdy, Jill M -FS" w:date="2012-10-31T15:10:00Z"/>
                <w:rFonts w:eastAsia="MS Mincho"/>
                <w:b/>
              </w:rPr>
            </w:pPr>
            <w:del w:id="125" w:author="McCurdy, Jill M -FS" w:date="2012-10-31T15:10:00Z">
              <w:r w:rsidRPr="00F71CFD" w:rsidDel="00DE2F02">
                <w:rPr>
                  <w:rFonts w:eastAsia="MS Mincho"/>
                  <w:b/>
                </w:rPr>
                <w:delText>REQUIRED EXPERIENCE</w:delText>
              </w:r>
            </w:del>
          </w:p>
          <w:p w:rsidR="005904E5" w:rsidDel="00DE2F02" w:rsidRDefault="005904E5" w:rsidP="00160FFB">
            <w:pPr>
              <w:ind w:left="216" w:hanging="216"/>
              <w:rPr>
                <w:del w:id="126" w:author="McCurdy, Jill M -FS" w:date="2012-10-31T15:10:00Z"/>
                <w:rFonts w:eastAsia="MS Mincho"/>
              </w:rPr>
            </w:pPr>
            <w:del w:id="127" w:author="McCurdy, Jill M -FS" w:date="2012-10-31T15:10:00Z">
              <w:r w:rsidRPr="00C52D32" w:rsidDel="00DE2F02">
                <w:rPr>
                  <w:rFonts w:eastAsia="MS Mincho"/>
                </w:rPr>
                <w:delText>Desirable skills are record keeping, organization ability and communication skills</w:delText>
              </w:r>
            </w:del>
          </w:p>
          <w:p w:rsidR="005904E5" w:rsidRPr="00160FFB" w:rsidDel="00DE2F02" w:rsidRDefault="005904E5" w:rsidP="00160FFB">
            <w:pPr>
              <w:rPr>
                <w:del w:id="128" w:author="McCurdy, Jill M -FS" w:date="2012-10-31T15:10:00Z"/>
                <w:rFonts w:eastAsia="MS Mincho"/>
              </w:rPr>
            </w:pPr>
            <w:del w:id="129" w:author="McCurdy, Jill M -FS" w:date="2012-10-31T15:10:00Z">
              <w:r w:rsidDel="00DE2F02">
                <w:tab/>
              </w:r>
              <w:r w:rsidRPr="00C52D32" w:rsidDel="00DE2F02">
                <w:rPr>
                  <w:rFonts w:eastAsia="MS Mincho"/>
                  <w:b/>
                  <w:bCs/>
                </w:rPr>
                <w:delText>AND</w:delText>
              </w:r>
            </w:del>
          </w:p>
          <w:p w:rsidR="005904E5" w:rsidRPr="00C52D32" w:rsidDel="00DE2F02" w:rsidRDefault="005904E5" w:rsidP="0030589B">
            <w:pPr>
              <w:ind w:left="216" w:hanging="216"/>
              <w:rPr>
                <w:del w:id="130" w:author="McCurdy, Jill M -FS" w:date="2012-10-31T15:10:00Z"/>
                <w:rFonts w:eastAsia="MS Mincho"/>
              </w:rPr>
            </w:pPr>
            <w:del w:id="131" w:author="McCurdy, Jill M -FS" w:date="2012-10-31T15:10:00Z">
              <w:r w:rsidRPr="00C52D32" w:rsidDel="00DE2F02">
                <w:rPr>
                  <w:rFonts w:eastAsia="MS Mincho"/>
                </w:rPr>
                <w:delText>Satisfactory performance as a MAFFS Clerk (MAFC)</w:delText>
              </w:r>
            </w:del>
          </w:p>
          <w:p w:rsidR="005904E5" w:rsidRPr="00DA4EF9" w:rsidRDefault="005904E5" w:rsidP="0030589B">
            <w:pPr>
              <w:ind w:left="216" w:hanging="216"/>
              <w:rPr>
                <w:rFonts w:eastAsia="MS Mincho"/>
              </w:rPr>
            </w:pPr>
          </w:p>
        </w:tc>
      </w:tr>
      <w:tr w:rsidR="005904E5">
        <w:tc>
          <w:tcPr>
            <w:tcW w:w="9288" w:type="dxa"/>
          </w:tcPr>
          <w:p w:rsidR="005904E5" w:rsidRPr="00F71CFD" w:rsidDel="00DE2F02" w:rsidRDefault="005904E5" w:rsidP="0030589B">
            <w:pPr>
              <w:rPr>
                <w:del w:id="132" w:author="McCurdy, Jill M -FS" w:date="2012-10-31T15:10:00Z"/>
                <w:rFonts w:eastAsia="MS Mincho"/>
                <w:b/>
              </w:rPr>
            </w:pPr>
            <w:del w:id="133" w:author="McCurdy, Jill M -FS" w:date="2012-10-31T15:10:00Z">
              <w:r w:rsidRPr="00F71CFD" w:rsidDel="00DE2F02">
                <w:rPr>
                  <w:rFonts w:eastAsia="MS Mincho"/>
                  <w:b/>
                </w:rPr>
                <w:delText>PHYSICAL FITNESS</w:delText>
              </w:r>
              <w:r w:rsidDel="00DE2F02">
                <w:rPr>
                  <w:rFonts w:eastAsia="MS Mincho"/>
                  <w:b/>
                </w:rPr>
                <w:delText xml:space="preserve"> LEVEL</w:delText>
              </w:r>
            </w:del>
          </w:p>
          <w:p w:rsidR="005904E5" w:rsidRPr="00C52D32" w:rsidDel="00DE2F02" w:rsidRDefault="005904E5" w:rsidP="0030589B">
            <w:pPr>
              <w:rPr>
                <w:del w:id="134" w:author="McCurdy, Jill M -FS" w:date="2012-10-31T15:10:00Z"/>
                <w:rFonts w:eastAsia="MS Mincho"/>
              </w:rPr>
            </w:pPr>
            <w:del w:id="135" w:author="McCurdy, Jill M -FS" w:date="2012-10-31T15:10:00Z">
              <w:r w:rsidDel="00DE2F02">
                <w:rPr>
                  <w:rFonts w:eastAsia="MS Mincho"/>
                </w:rPr>
                <w:delText>None Required</w:delText>
              </w:r>
            </w:del>
          </w:p>
          <w:p w:rsidR="005904E5" w:rsidRPr="00DA4EF9" w:rsidRDefault="005904E5" w:rsidP="0030589B">
            <w:pPr>
              <w:rPr>
                <w:rFonts w:eastAsia="MS Mincho"/>
              </w:rPr>
            </w:pPr>
          </w:p>
        </w:tc>
      </w:tr>
      <w:tr w:rsidR="005904E5">
        <w:tc>
          <w:tcPr>
            <w:tcW w:w="9288" w:type="dxa"/>
          </w:tcPr>
          <w:p w:rsidR="005904E5" w:rsidRPr="00F71CFD" w:rsidDel="00DE2F02" w:rsidRDefault="005904E5" w:rsidP="0030589B">
            <w:pPr>
              <w:rPr>
                <w:del w:id="136" w:author="McCurdy, Jill M -FS" w:date="2012-10-31T15:10:00Z"/>
                <w:rFonts w:eastAsia="MS Mincho"/>
                <w:b/>
              </w:rPr>
            </w:pPr>
            <w:del w:id="137" w:author="McCurdy, Jill M -FS" w:date="2012-10-31T15:10:00Z">
              <w:r w:rsidRPr="00F71CFD" w:rsidDel="00DE2F02">
                <w:rPr>
                  <w:rFonts w:eastAsia="MS Mincho"/>
                  <w:b/>
                </w:rPr>
                <w:delText>OTHER POSITION ASSIGNMENTS THAT WILL MAINTAIN CURRENCY</w:delText>
              </w:r>
            </w:del>
          </w:p>
          <w:p w:rsidR="005904E5" w:rsidRPr="00C52D32" w:rsidDel="00DE2F02" w:rsidRDefault="005904E5" w:rsidP="0030589B">
            <w:pPr>
              <w:rPr>
                <w:del w:id="138" w:author="McCurdy, Jill M -FS" w:date="2012-10-31T15:10:00Z"/>
                <w:rFonts w:eastAsia="MS Mincho"/>
              </w:rPr>
            </w:pPr>
            <w:del w:id="139" w:author="McCurdy, Jill M -FS" w:date="2012-10-31T15:10:00Z">
              <w:r w:rsidRPr="00C52D32" w:rsidDel="00DE2F02">
                <w:rPr>
                  <w:rFonts w:eastAsia="MS Mincho"/>
                </w:rPr>
                <w:delText>Expanded Dispatch Recorder (EDRC)</w:delText>
              </w:r>
            </w:del>
          </w:p>
          <w:p w:rsidR="005904E5" w:rsidDel="00DE2F02" w:rsidRDefault="005904E5" w:rsidP="0030589B">
            <w:pPr>
              <w:rPr>
                <w:del w:id="140" w:author="McCurdy, Jill M -FS" w:date="2012-10-31T15:10:00Z"/>
                <w:rFonts w:eastAsia="MS Mincho"/>
              </w:rPr>
            </w:pPr>
            <w:del w:id="141" w:author="McCurdy, Jill M -FS" w:date="2012-10-31T15:10:00Z">
              <w:r w:rsidRPr="00C52D32" w:rsidDel="00DE2F02">
                <w:rPr>
                  <w:rFonts w:eastAsia="MS Mincho"/>
                </w:rPr>
                <w:delText>Documentation Unit Leader (DOCL)</w:delText>
              </w:r>
            </w:del>
          </w:p>
          <w:p w:rsidR="005904E5" w:rsidRPr="00C52D32" w:rsidRDefault="005904E5" w:rsidP="0030589B">
            <w:pPr>
              <w:rPr>
                <w:rFonts w:eastAsia="MS Mincho"/>
              </w:rPr>
            </w:pPr>
          </w:p>
        </w:tc>
      </w:tr>
      <w:tr w:rsidR="005904E5">
        <w:tc>
          <w:tcPr>
            <w:tcW w:w="9288" w:type="dxa"/>
          </w:tcPr>
          <w:p w:rsidR="005904E5" w:rsidRPr="00EC7B9B" w:rsidDel="00DE2F02" w:rsidRDefault="005904E5" w:rsidP="00F71CFD">
            <w:pPr>
              <w:rPr>
                <w:del w:id="142" w:author="McCurdy, Jill M -FS" w:date="2012-10-31T15:10:00Z"/>
                <w:rFonts w:eastAsia="MS Mincho"/>
                <w:b/>
              </w:rPr>
            </w:pPr>
            <w:del w:id="143" w:author="McCurdy, Jill M -FS" w:date="2012-10-31T15:10:00Z">
              <w:r w:rsidRPr="00EC7B9B" w:rsidDel="00DE2F02">
                <w:rPr>
                  <w:rFonts w:eastAsia="MS Mincho"/>
                  <w:b/>
                </w:rPr>
                <w:delText>OTHER TRAINING WHICH SUPPORTS DEVELOPMENT OF KNOWLEDGE AND SK</w:delText>
              </w:r>
              <w:r w:rsidDel="00DE2F02">
                <w:rPr>
                  <w:rFonts w:eastAsia="MS Mincho"/>
                  <w:b/>
                </w:rPr>
                <w:delText>ILLS</w:delText>
              </w:r>
            </w:del>
          </w:p>
          <w:p w:rsidR="005904E5" w:rsidDel="00DE2F02" w:rsidRDefault="005904E5" w:rsidP="00F71CFD">
            <w:pPr>
              <w:rPr>
                <w:del w:id="144" w:author="McCurdy, Jill M -FS" w:date="2012-10-31T15:10:00Z"/>
                <w:rFonts w:eastAsia="MS Mincho"/>
              </w:rPr>
            </w:pPr>
            <w:del w:id="145" w:author="McCurdy, Jill M -FS" w:date="2012-10-31T15:10:00Z">
              <w:r w:rsidRPr="00F71CFD" w:rsidDel="00DE2F02">
                <w:rPr>
                  <w:rFonts w:eastAsia="MS Mincho"/>
                </w:rPr>
                <w:delText>None</w:delText>
              </w:r>
            </w:del>
          </w:p>
          <w:p w:rsidR="005904E5" w:rsidRPr="00F71CFD" w:rsidRDefault="005904E5" w:rsidP="00F71CFD">
            <w:pPr>
              <w:rPr>
                <w:rFonts w:eastAsia="MS Mincho"/>
              </w:rPr>
            </w:pPr>
          </w:p>
        </w:tc>
      </w:tr>
      <w:tr w:rsidR="005904E5">
        <w:tc>
          <w:tcPr>
            <w:tcW w:w="9288" w:type="dxa"/>
          </w:tcPr>
          <w:p w:rsidR="005904E5" w:rsidRPr="002D4050" w:rsidDel="00DE2F02" w:rsidRDefault="005904E5" w:rsidP="00AF0EFB">
            <w:pPr>
              <w:rPr>
                <w:del w:id="146" w:author="McCurdy, Jill M -FS" w:date="2012-10-31T15:10:00Z"/>
                <w:rFonts w:eastAsia="MS Mincho"/>
                <w:i/>
              </w:rPr>
            </w:pPr>
            <w:del w:id="147" w:author="McCurdy, Jill M -FS" w:date="2012-10-31T15:10:00Z">
              <w:r w:rsidRPr="002D4050" w:rsidDel="00DE2F02">
                <w:rPr>
                  <w:rFonts w:eastAsia="MS Mincho"/>
                </w:rPr>
                <w:delText>* Online training at:</w:delText>
              </w:r>
              <w:r w:rsidRPr="002D4050" w:rsidDel="00DE2F02">
                <w:rPr>
                  <w:rFonts w:eastAsia="MS Mincho"/>
                  <w:i/>
                </w:rPr>
                <w:delText xml:space="preserve"> </w:delText>
              </w:r>
              <w:r w:rsidR="00DE2F02" w:rsidDel="00DE2F02">
                <w:fldChar w:fldCharType="begin"/>
              </w:r>
              <w:r w:rsidR="00DE2F02" w:rsidDel="00DE2F02">
                <w:delInstrText xml:space="preserve"> HYPERLINK "http://training.nwcg.gov/classes/i100.htm" </w:delInstrText>
              </w:r>
              <w:r w:rsidR="00DE2F02" w:rsidDel="00DE2F02">
                <w:fldChar w:fldCharType="separate"/>
              </w:r>
              <w:r w:rsidRPr="0031234F" w:rsidDel="00DE2F02">
                <w:rPr>
                  <w:rStyle w:val="Hyperlink"/>
                  <w:rFonts w:eastAsia="MS Mincho"/>
                  <w:i/>
                </w:rPr>
                <w:delText>http://training.nwcg.gov/classes/i100.htm</w:delText>
              </w:r>
              <w:r w:rsidR="00DE2F02" w:rsidDel="00DE2F02">
                <w:rPr>
                  <w:rStyle w:val="Hyperlink"/>
                  <w:rFonts w:eastAsia="MS Mincho"/>
                  <w:i/>
                </w:rPr>
                <w:fldChar w:fldCharType="end"/>
              </w:r>
            </w:del>
          </w:p>
          <w:p w:rsidR="005904E5" w:rsidRPr="00EC7B9B" w:rsidRDefault="005904E5" w:rsidP="00F71CFD">
            <w:pPr>
              <w:rPr>
                <w:rFonts w:eastAsia="MS Mincho"/>
                <w:b/>
              </w:rPr>
            </w:pPr>
          </w:p>
        </w:tc>
      </w:tr>
    </w:tbl>
    <w:p w:rsidR="005904E5" w:rsidRPr="000A0C55" w:rsidRDefault="005904E5" w:rsidP="00053A7B">
      <w:pPr>
        <w:pStyle w:val="Exhibit"/>
        <w:rPr>
          <w:rFonts w:eastAsia="MS Mincho"/>
          <w:b/>
        </w:rPr>
      </w:pPr>
      <w:r>
        <w:br w:type="page"/>
      </w:r>
    </w:p>
    <w:p w:rsidR="005904E5" w:rsidRPr="000A0C55" w:rsidRDefault="005904E5" w:rsidP="000A0C55">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148" w:name="_Toc135793682"/>
          </w:p>
          <w:p w:rsidR="005904E5" w:rsidRPr="00254E7C" w:rsidRDefault="005904E5" w:rsidP="00254E7C">
            <w:pPr>
              <w:jc w:val="center"/>
              <w:rPr>
                <w:rFonts w:eastAsia="MS Mincho"/>
                <w:b/>
                <w:color w:val="0000FF"/>
              </w:rPr>
            </w:pPr>
            <w:r w:rsidRPr="00254E7C">
              <w:rPr>
                <w:rFonts w:eastAsia="MS Mincho"/>
                <w:b/>
                <w:color w:val="0000FF"/>
              </w:rPr>
              <w:t>MAFFS LIAISON OFFICER (MAFF)</w:t>
            </w:r>
            <w:bookmarkEnd w:id="148"/>
          </w:p>
          <w:p w:rsidR="005904E5" w:rsidRPr="00254E7C" w:rsidRDefault="005904E5" w:rsidP="00254E7C">
            <w:pPr>
              <w:jc w:val="center"/>
              <w:rPr>
                <w:rFonts w:eastAsia="MS Mincho"/>
                <w:b/>
                <w:color w:val="0000FF"/>
                <w:sz w:val="20"/>
                <w:szCs w:val="20"/>
              </w:rPr>
            </w:pPr>
          </w:p>
        </w:tc>
      </w:tr>
      <w:tr w:rsidR="005904E5">
        <w:tc>
          <w:tcPr>
            <w:tcW w:w="9288" w:type="dxa"/>
          </w:tcPr>
          <w:p w:rsidR="005904E5" w:rsidRPr="002947F1" w:rsidRDefault="005904E5" w:rsidP="0030589B">
            <w:pPr>
              <w:rPr>
                <w:rFonts w:eastAsia="MS Mincho"/>
                <w:b/>
              </w:rPr>
            </w:pPr>
            <w:r w:rsidRPr="002947F1">
              <w:rPr>
                <w:rFonts w:ascii="Times New (W1)" w:eastAsia="MS Mincho" w:hAnsi="Times New (W1)"/>
                <w:b/>
              </w:rPr>
              <w:t xml:space="preserve">REQUIRED </w:t>
            </w:r>
            <w:r w:rsidRPr="002947F1">
              <w:rPr>
                <w:rFonts w:eastAsia="MS Mincho"/>
                <w:b/>
              </w:rPr>
              <w:t>TRAINING</w:t>
            </w:r>
          </w:p>
          <w:p w:rsidR="005904E5" w:rsidRDefault="005904E5" w:rsidP="006C6ADA">
            <w:pPr>
              <w:rPr>
                <w:rFonts w:eastAsia="MS Mincho"/>
              </w:rPr>
            </w:pPr>
            <w:r>
              <w:rPr>
                <w:rFonts w:eastAsia="MS Mincho"/>
              </w:rPr>
              <w:t>MAFFS Liaison Officer Training</w:t>
            </w:r>
            <w:ins w:id="149" w:author="McCurdy, Jill M -FS" w:date="2012-10-31T15:11:00Z">
              <w:r w:rsidR="00DE2F02">
                <w:rPr>
                  <w:rFonts w:eastAsia="MS Mincho"/>
                </w:rPr>
                <w:t xml:space="preserve"> (N9015)</w:t>
              </w:r>
            </w:ins>
          </w:p>
          <w:p w:rsidR="005904E5" w:rsidRPr="00DA4EF9" w:rsidRDefault="005904E5" w:rsidP="0030589B">
            <w:pPr>
              <w:ind w:left="677" w:hanging="677"/>
              <w:rPr>
                <w:rFonts w:eastAsia="MS Mincho"/>
              </w:rPr>
            </w:pPr>
          </w:p>
        </w:tc>
      </w:tr>
      <w:tr w:rsidR="005904E5">
        <w:tc>
          <w:tcPr>
            <w:tcW w:w="9288" w:type="dxa"/>
          </w:tcPr>
          <w:p w:rsidR="005904E5" w:rsidRPr="002947F1" w:rsidRDefault="005904E5" w:rsidP="0030589B">
            <w:pPr>
              <w:rPr>
                <w:rFonts w:eastAsia="MS Mincho"/>
                <w:b/>
              </w:rPr>
            </w:pPr>
            <w:r w:rsidRPr="002947F1">
              <w:rPr>
                <w:rFonts w:eastAsia="MS Mincho"/>
                <w:b/>
              </w:rPr>
              <w:t>CERTIFICATION</w:t>
            </w:r>
          </w:p>
          <w:p w:rsidR="005904E5" w:rsidRDefault="005904E5" w:rsidP="002947F1">
            <w:pPr>
              <w:rPr>
                <w:rFonts w:eastAsia="MS Mincho"/>
              </w:rPr>
            </w:pPr>
            <w:r>
              <w:rPr>
                <w:rFonts w:eastAsia="MS Mincho"/>
              </w:rPr>
              <w:t>Approved by the National Military Liaison Officer</w:t>
            </w:r>
          </w:p>
          <w:p w:rsidR="005904E5" w:rsidRPr="00DA4EF9" w:rsidRDefault="005904E5" w:rsidP="0030589B">
            <w:pPr>
              <w:ind w:left="216" w:hanging="216"/>
              <w:rPr>
                <w:rFonts w:eastAsia="MS Mincho"/>
              </w:rPr>
            </w:pPr>
          </w:p>
        </w:tc>
      </w:tr>
      <w:tr w:rsidR="005904E5">
        <w:tc>
          <w:tcPr>
            <w:tcW w:w="9288" w:type="dxa"/>
          </w:tcPr>
          <w:p w:rsidR="005904E5" w:rsidRPr="008C58C1" w:rsidRDefault="005904E5" w:rsidP="0030589B">
            <w:pPr>
              <w:rPr>
                <w:rFonts w:eastAsia="MS Mincho"/>
                <w:b/>
              </w:rPr>
            </w:pPr>
            <w:r w:rsidRPr="008C58C1">
              <w:rPr>
                <w:rFonts w:eastAsia="MS Mincho"/>
                <w:b/>
              </w:rPr>
              <w:t>REQUIRED EXPERIENCE</w:t>
            </w:r>
          </w:p>
          <w:p w:rsidR="005904E5" w:rsidRDefault="005904E5" w:rsidP="006C6ADA">
            <w:pPr>
              <w:rPr>
                <w:rFonts w:eastAsia="MS Mincho"/>
              </w:rPr>
            </w:pPr>
            <w:r w:rsidRPr="00C52D32">
              <w:rPr>
                <w:rFonts w:eastAsia="MS Mincho"/>
              </w:rPr>
              <w:t>Prior military experience is desirable, b</w:t>
            </w:r>
            <w:r>
              <w:rPr>
                <w:rFonts w:eastAsia="MS Mincho"/>
              </w:rPr>
              <w:t>ut not a required prerequisite</w:t>
            </w:r>
          </w:p>
          <w:p w:rsidR="005904E5" w:rsidRPr="00160FFB" w:rsidRDefault="005904E5" w:rsidP="00160FFB">
            <w:pPr>
              <w:rPr>
                <w:rFonts w:eastAsia="MS Mincho"/>
              </w:rPr>
            </w:pPr>
            <w:r>
              <w:tab/>
            </w:r>
            <w:r w:rsidRPr="00C52D32">
              <w:rPr>
                <w:rFonts w:eastAsia="MS Mincho"/>
                <w:b/>
                <w:bCs/>
              </w:rPr>
              <w:t>AND</w:t>
            </w:r>
          </w:p>
          <w:p w:rsidR="005904E5" w:rsidRPr="00C52D32" w:rsidRDefault="005904E5" w:rsidP="006C6ADA">
            <w:pPr>
              <w:rPr>
                <w:rFonts w:eastAsia="MS Mincho"/>
              </w:rPr>
            </w:pPr>
            <w:r w:rsidRPr="00C52D32">
              <w:rPr>
                <w:rFonts w:eastAsia="MS Mincho"/>
              </w:rPr>
              <w:t>Satisfactory performance as</w:t>
            </w:r>
            <w:r>
              <w:rPr>
                <w:rFonts w:eastAsia="MS Mincho"/>
              </w:rPr>
              <w:t xml:space="preserve"> a MAFFS Liaison Officer (MAFF)</w:t>
            </w:r>
          </w:p>
          <w:p w:rsidR="005904E5" w:rsidRPr="00DA4EF9" w:rsidRDefault="005904E5" w:rsidP="0030589B">
            <w:pPr>
              <w:ind w:left="216" w:hanging="216"/>
              <w:rPr>
                <w:rFonts w:eastAsia="MS Mincho"/>
              </w:rPr>
            </w:pPr>
          </w:p>
        </w:tc>
      </w:tr>
      <w:tr w:rsidR="005904E5">
        <w:tc>
          <w:tcPr>
            <w:tcW w:w="9288" w:type="dxa"/>
          </w:tcPr>
          <w:p w:rsidR="005904E5" w:rsidRPr="008C58C1" w:rsidRDefault="005904E5" w:rsidP="0030589B">
            <w:pPr>
              <w:rPr>
                <w:rFonts w:eastAsia="MS Mincho"/>
                <w:b/>
              </w:rPr>
            </w:pPr>
            <w:r w:rsidRPr="008C58C1">
              <w:rPr>
                <w:rFonts w:eastAsia="MS Mincho"/>
                <w:b/>
              </w:rPr>
              <w:t>PHYSICAL FITNESS</w:t>
            </w:r>
            <w:r>
              <w:rPr>
                <w:rFonts w:eastAsia="MS Mincho"/>
                <w:b/>
              </w:rPr>
              <w:t xml:space="preserve"> LEVEL</w:t>
            </w:r>
          </w:p>
          <w:p w:rsidR="005904E5" w:rsidRPr="00C52D32" w:rsidRDefault="005904E5" w:rsidP="006C6ADA">
            <w:pPr>
              <w:rPr>
                <w:rFonts w:eastAsia="MS Mincho"/>
              </w:rPr>
            </w:pPr>
            <w:r>
              <w:rPr>
                <w:rFonts w:eastAsia="MS Mincho"/>
              </w:rPr>
              <w:t>None Required</w:t>
            </w:r>
          </w:p>
          <w:p w:rsidR="005904E5" w:rsidRPr="00DA4EF9" w:rsidRDefault="005904E5" w:rsidP="0030589B">
            <w:pPr>
              <w:rPr>
                <w:rFonts w:eastAsia="MS Mincho"/>
              </w:rPr>
            </w:pPr>
          </w:p>
        </w:tc>
      </w:tr>
      <w:tr w:rsidR="005904E5">
        <w:tc>
          <w:tcPr>
            <w:tcW w:w="9288" w:type="dxa"/>
          </w:tcPr>
          <w:p w:rsidR="005904E5" w:rsidRPr="008C58C1" w:rsidRDefault="005904E5" w:rsidP="0030589B">
            <w:pPr>
              <w:rPr>
                <w:rFonts w:eastAsia="MS Mincho"/>
                <w:b/>
              </w:rPr>
            </w:pPr>
            <w:r w:rsidRPr="008C58C1">
              <w:rPr>
                <w:rFonts w:eastAsia="MS Mincho"/>
                <w:b/>
              </w:rPr>
              <w:t>OTHER POSITION ASSIGNMENTS THAT WILL MAINTAIN CURRENCY</w:t>
            </w:r>
          </w:p>
          <w:p w:rsidR="005904E5" w:rsidRDefault="005904E5" w:rsidP="006C6ADA">
            <w:pPr>
              <w:rPr>
                <w:rFonts w:eastAsia="MS Mincho"/>
              </w:rPr>
            </w:pPr>
            <w:r>
              <w:rPr>
                <w:rFonts w:eastAsia="MS Mincho"/>
              </w:rPr>
              <w:t>None</w:t>
            </w:r>
          </w:p>
          <w:p w:rsidR="005904E5" w:rsidRPr="00DA4EF9" w:rsidRDefault="005904E5" w:rsidP="0030589B">
            <w:pPr>
              <w:rPr>
                <w:rFonts w:eastAsia="MS Mincho"/>
              </w:rPr>
            </w:pPr>
          </w:p>
        </w:tc>
      </w:tr>
      <w:tr w:rsidR="005904E5">
        <w:tc>
          <w:tcPr>
            <w:tcW w:w="9288" w:type="dxa"/>
          </w:tcPr>
          <w:p w:rsidR="005904E5" w:rsidRPr="00EC7B9B" w:rsidRDefault="005904E5" w:rsidP="00DB2C29">
            <w:pPr>
              <w:rPr>
                <w:rFonts w:eastAsia="MS Mincho"/>
                <w:b/>
              </w:rPr>
            </w:pPr>
            <w:r w:rsidRPr="00EC7B9B">
              <w:rPr>
                <w:rFonts w:eastAsia="MS Mincho"/>
                <w:b/>
              </w:rPr>
              <w:t>OTHER TRAINING WHICH SUPPORTS DEVE</w:t>
            </w:r>
            <w:r>
              <w:rPr>
                <w:rFonts w:eastAsia="MS Mincho"/>
                <w:b/>
              </w:rPr>
              <w:t>LOPMENT OF KNOWLEDGE AND SKILLS</w:t>
            </w:r>
          </w:p>
          <w:p w:rsidR="005904E5" w:rsidRDefault="005904E5" w:rsidP="00DB2C29">
            <w:pPr>
              <w:tabs>
                <w:tab w:val="left" w:pos="4480"/>
              </w:tabs>
              <w:ind w:left="677" w:hanging="677"/>
              <w:rPr>
                <w:rFonts w:eastAsia="MS Mincho"/>
              </w:rPr>
            </w:pPr>
            <w:r w:rsidRPr="00D5749E">
              <w:rPr>
                <w:rFonts w:eastAsia="MS Mincho"/>
              </w:rPr>
              <w:t>None</w:t>
            </w:r>
          </w:p>
          <w:p w:rsidR="005904E5" w:rsidRPr="00D5749E" w:rsidRDefault="005904E5" w:rsidP="00DB2C29">
            <w:pPr>
              <w:tabs>
                <w:tab w:val="left" w:pos="4480"/>
              </w:tabs>
              <w:ind w:left="677" w:hanging="677"/>
              <w:rPr>
                <w:rFonts w:eastAsia="MS Mincho"/>
              </w:rPr>
            </w:pPr>
          </w:p>
        </w:tc>
      </w:tr>
      <w:tr w:rsidR="005904E5" w:rsidRPr="00F5000E">
        <w:tc>
          <w:tcPr>
            <w:tcW w:w="9288" w:type="dxa"/>
          </w:tcPr>
          <w:p w:rsidR="005904E5" w:rsidRPr="00F5000E" w:rsidRDefault="005904E5" w:rsidP="0030589B">
            <w:pPr>
              <w:pStyle w:val="BodyText"/>
              <w:rPr>
                <w:sz w:val="24"/>
              </w:rPr>
            </w:pPr>
            <w:r w:rsidRPr="00EF226B">
              <w:rPr>
                <w:rFonts w:ascii="Times" w:hAnsi="Times"/>
                <w:sz w:val="24"/>
              </w:rPr>
              <w:t>Reference</w:t>
            </w:r>
            <w:r>
              <w:rPr>
                <w:rFonts w:ascii="Times" w:hAnsi="Times"/>
                <w:sz w:val="24"/>
              </w:rPr>
              <w:t xml:space="preserve"> </w:t>
            </w:r>
            <w:r w:rsidRPr="002D4050">
              <w:rPr>
                <w:rFonts w:ascii="Times" w:hAnsi="Times"/>
                <w:sz w:val="24"/>
              </w:rPr>
              <w:t>materials</w:t>
            </w:r>
            <w:r>
              <w:rPr>
                <w:rFonts w:ascii="Times" w:hAnsi="Times"/>
                <w:color w:val="FF0000"/>
                <w:sz w:val="24"/>
              </w:rPr>
              <w:t xml:space="preserve"> </w:t>
            </w:r>
            <w:r w:rsidRPr="00EF226B">
              <w:rPr>
                <w:sz w:val="24"/>
              </w:rPr>
              <w:t>f</w:t>
            </w:r>
            <w:r w:rsidRPr="00F5000E">
              <w:rPr>
                <w:sz w:val="24"/>
              </w:rPr>
              <w:t>or this position are in the MAFFS Operating Plan.</w:t>
            </w:r>
          </w:p>
          <w:p w:rsidR="005904E5" w:rsidRPr="00DA4EF9" w:rsidRDefault="005904E5" w:rsidP="0030589B">
            <w:pPr>
              <w:ind w:left="36"/>
              <w:rPr>
                <w:rFonts w:eastAsia="MS Mincho"/>
              </w:rPr>
            </w:pPr>
          </w:p>
        </w:tc>
      </w:tr>
    </w:tbl>
    <w:p w:rsidR="005904E5" w:rsidRPr="000A0C55" w:rsidRDefault="005904E5" w:rsidP="00053A7B">
      <w:pPr>
        <w:pStyle w:val="Exhibit"/>
        <w:rPr>
          <w:rFonts w:eastAsia="MS Mincho"/>
          <w:b/>
        </w:rPr>
      </w:pPr>
      <w:r>
        <w:br w:type="page"/>
      </w:r>
    </w:p>
    <w:p w:rsidR="005904E5" w:rsidRPr="00DA4EF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254E7C">
        <w:tc>
          <w:tcPr>
            <w:tcW w:w="9288" w:type="dxa"/>
          </w:tcPr>
          <w:p w:rsidR="005904E5" w:rsidRPr="00254E7C" w:rsidRDefault="005904E5" w:rsidP="00254E7C">
            <w:pPr>
              <w:jc w:val="center"/>
              <w:rPr>
                <w:rFonts w:eastAsia="MS Mincho"/>
                <w:b/>
                <w:color w:val="0000FF"/>
                <w:sz w:val="20"/>
                <w:szCs w:val="20"/>
              </w:rPr>
            </w:pPr>
            <w:bookmarkStart w:id="150" w:name="_Toc135793683"/>
          </w:p>
          <w:p w:rsidR="005904E5" w:rsidRPr="00254E7C" w:rsidRDefault="005904E5" w:rsidP="00254E7C">
            <w:pPr>
              <w:jc w:val="center"/>
              <w:rPr>
                <w:rFonts w:eastAsia="MS Mincho"/>
                <w:b/>
                <w:color w:val="0000FF"/>
              </w:rPr>
            </w:pPr>
            <w:r w:rsidRPr="00254E7C">
              <w:rPr>
                <w:rFonts w:eastAsia="MS Mincho"/>
                <w:b/>
                <w:color w:val="0000FF"/>
              </w:rPr>
              <w:t>MILITARY AVIATION OPERATIONS COORDINATOR (MAOC)</w:t>
            </w:r>
            <w:bookmarkEnd w:id="150"/>
          </w:p>
          <w:p w:rsidR="005904E5" w:rsidRPr="00254E7C" w:rsidRDefault="005904E5" w:rsidP="00254E7C">
            <w:pPr>
              <w:jc w:val="center"/>
              <w:rPr>
                <w:b/>
                <w:color w:val="0000FF"/>
                <w:sz w:val="20"/>
                <w:szCs w:val="20"/>
              </w:rPr>
            </w:pPr>
          </w:p>
        </w:tc>
      </w:tr>
      <w:tr w:rsidR="005904E5">
        <w:trPr>
          <w:cantSplit/>
        </w:trPr>
        <w:tc>
          <w:tcPr>
            <w:tcW w:w="9288" w:type="dxa"/>
          </w:tcPr>
          <w:p w:rsidR="005904E5" w:rsidRPr="00D458C1" w:rsidRDefault="005904E5" w:rsidP="0030589B">
            <w:pPr>
              <w:rPr>
                <w:rFonts w:eastAsia="MS Mincho"/>
                <w:b/>
              </w:rPr>
            </w:pPr>
            <w:r w:rsidRPr="00D458C1">
              <w:rPr>
                <w:rFonts w:ascii="Times New (W1)" w:eastAsia="MS Mincho" w:hAnsi="Times New (W1)"/>
                <w:b/>
              </w:rPr>
              <w:t xml:space="preserve">REQUIRED </w:t>
            </w:r>
            <w:r w:rsidRPr="00D458C1">
              <w:rPr>
                <w:rFonts w:eastAsia="MS Mincho"/>
                <w:b/>
              </w:rPr>
              <w:t>TRAINING</w:t>
            </w:r>
          </w:p>
          <w:p w:rsidR="005904E5" w:rsidRDefault="005904E5" w:rsidP="0030589B">
            <w:pPr>
              <w:ind w:left="216" w:hanging="216"/>
              <w:rPr>
                <w:rFonts w:eastAsia="MS Mincho"/>
              </w:rPr>
            </w:pPr>
            <w:r>
              <w:rPr>
                <w:rFonts w:eastAsia="MS Mincho"/>
              </w:rPr>
              <w:t>None</w:t>
            </w:r>
          </w:p>
          <w:p w:rsidR="005904E5" w:rsidRPr="00DA4EF9" w:rsidRDefault="005904E5" w:rsidP="0030589B">
            <w:pPr>
              <w:ind w:left="677" w:hanging="677"/>
              <w:rPr>
                <w:rFonts w:eastAsia="MS Mincho"/>
              </w:rPr>
            </w:pPr>
          </w:p>
        </w:tc>
      </w:tr>
      <w:tr w:rsidR="005904E5">
        <w:tc>
          <w:tcPr>
            <w:tcW w:w="9288" w:type="dxa"/>
          </w:tcPr>
          <w:p w:rsidR="005904E5" w:rsidRPr="00D458C1" w:rsidRDefault="005904E5" w:rsidP="0030589B">
            <w:pPr>
              <w:rPr>
                <w:rFonts w:eastAsia="MS Mincho"/>
                <w:b/>
              </w:rPr>
            </w:pPr>
            <w:r>
              <w:rPr>
                <w:rFonts w:eastAsia="MS Mincho"/>
                <w:b/>
              </w:rPr>
              <w:t xml:space="preserve">REQUIRED </w:t>
            </w:r>
            <w:r w:rsidRPr="00D458C1">
              <w:rPr>
                <w:rFonts w:eastAsia="MS Mincho"/>
                <w:b/>
              </w:rPr>
              <w:t>CERTIFICATION</w:t>
            </w:r>
          </w:p>
          <w:p w:rsidR="005904E5" w:rsidRDefault="005904E5" w:rsidP="0030589B">
            <w:pPr>
              <w:rPr>
                <w:rFonts w:eastAsia="MS Mincho"/>
              </w:rPr>
            </w:pPr>
            <w:r>
              <w:rPr>
                <w:rFonts w:eastAsia="MS Mincho"/>
              </w:rPr>
              <w:t>Approved by National Helicopter Specialist</w:t>
            </w:r>
          </w:p>
          <w:p w:rsidR="005904E5" w:rsidRPr="00DA4EF9" w:rsidRDefault="005904E5" w:rsidP="0030589B">
            <w:pPr>
              <w:rPr>
                <w:rFonts w:eastAsia="MS Mincho"/>
              </w:rPr>
            </w:pPr>
          </w:p>
        </w:tc>
      </w:tr>
      <w:tr w:rsidR="005904E5">
        <w:tc>
          <w:tcPr>
            <w:tcW w:w="9288" w:type="dxa"/>
          </w:tcPr>
          <w:p w:rsidR="005904E5" w:rsidRPr="00D458C1" w:rsidRDefault="005904E5" w:rsidP="0030589B">
            <w:pPr>
              <w:rPr>
                <w:rFonts w:eastAsia="MS Mincho"/>
                <w:b/>
              </w:rPr>
            </w:pPr>
            <w:r w:rsidRPr="00D458C1">
              <w:rPr>
                <w:rFonts w:eastAsia="MS Mincho"/>
                <w:b/>
              </w:rPr>
              <w:t>REQUIRED EXPERIENCE</w:t>
            </w:r>
          </w:p>
          <w:p w:rsidR="005904E5" w:rsidRDefault="005904E5" w:rsidP="00160FFB">
            <w:pPr>
              <w:rPr>
                <w:rFonts w:eastAsia="MS Mincho"/>
              </w:rPr>
            </w:pPr>
            <w:r>
              <w:rPr>
                <w:rFonts w:eastAsia="MS Mincho"/>
              </w:rPr>
              <w:t xml:space="preserve">Qualified as a </w:t>
            </w:r>
            <w:r w:rsidRPr="00C52D32">
              <w:rPr>
                <w:rFonts w:eastAsia="MS Mincho"/>
              </w:rPr>
              <w:t>Heli</w:t>
            </w:r>
            <w:r>
              <w:rPr>
                <w:rFonts w:eastAsia="MS Mincho"/>
              </w:rPr>
              <w:t>copter Operations Specialist</w:t>
            </w:r>
          </w:p>
          <w:p w:rsidR="005904E5" w:rsidRPr="00160FFB" w:rsidRDefault="005904E5" w:rsidP="00160FFB">
            <w:pPr>
              <w:rPr>
                <w:rFonts w:eastAsia="MS Mincho"/>
              </w:rPr>
            </w:pPr>
            <w:r>
              <w:tab/>
            </w:r>
            <w:r w:rsidRPr="00C52D32">
              <w:rPr>
                <w:rFonts w:eastAsia="MS Mincho"/>
                <w:b/>
                <w:bCs/>
              </w:rPr>
              <w:t>OR</w:t>
            </w:r>
          </w:p>
          <w:p w:rsidR="005904E5" w:rsidRDefault="005904E5" w:rsidP="00160FFB">
            <w:pPr>
              <w:rPr>
                <w:rFonts w:eastAsia="MS Mincho"/>
              </w:rPr>
            </w:pPr>
            <w:r>
              <w:rPr>
                <w:rFonts w:eastAsia="MS Mincho"/>
              </w:rPr>
              <w:t xml:space="preserve">Qualified as a </w:t>
            </w:r>
            <w:r w:rsidRPr="00C52D32">
              <w:rPr>
                <w:rFonts w:eastAsia="MS Mincho"/>
              </w:rPr>
              <w:t>He</w:t>
            </w:r>
            <w:r>
              <w:rPr>
                <w:rFonts w:eastAsia="MS Mincho"/>
              </w:rPr>
              <w:t>licopter Pilot Inspector (HPIN)</w:t>
            </w:r>
          </w:p>
          <w:p w:rsidR="005904E5" w:rsidRPr="00160FFB" w:rsidRDefault="005904E5" w:rsidP="00160FFB">
            <w:pPr>
              <w:rPr>
                <w:rFonts w:eastAsia="MS Mincho"/>
              </w:rPr>
            </w:pPr>
            <w:r>
              <w:tab/>
            </w:r>
            <w:r w:rsidRPr="00C52D32">
              <w:rPr>
                <w:rFonts w:eastAsia="MS Mincho"/>
                <w:b/>
                <w:bCs/>
              </w:rPr>
              <w:t>AND</w:t>
            </w:r>
          </w:p>
          <w:p w:rsidR="005904E5" w:rsidRPr="00C52D32" w:rsidRDefault="005904E5" w:rsidP="0030589B">
            <w:pPr>
              <w:ind w:left="216" w:hanging="216"/>
              <w:rPr>
                <w:rFonts w:eastAsia="MS Mincho"/>
              </w:rPr>
            </w:pPr>
            <w:r w:rsidRPr="00C52D32">
              <w:rPr>
                <w:rFonts w:eastAsia="MS Mincho"/>
              </w:rPr>
              <w:t>Satisfactory performance as a Military Aviation</w:t>
            </w:r>
            <w:r>
              <w:rPr>
                <w:rFonts w:eastAsia="MS Mincho"/>
              </w:rPr>
              <w:t xml:space="preserve"> Operations Coordinator (MAOC)</w:t>
            </w:r>
          </w:p>
          <w:p w:rsidR="005904E5" w:rsidRPr="00DA4EF9" w:rsidRDefault="005904E5" w:rsidP="0030589B">
            <w:pPr>
              <w:rPr>
                <w:rFonts w:eastAsia="MS Mincho"/>
              </w:rPr>
            </w:pPr>
          </w:p>
        </w:tc>
      </w:tr>
      <w:tr w:rsidR="005904E5">
        <w:tc>
          <w:tcPr>
            <w:tcW w:w="9288" w:type="dxa"/>
          </w:tcPr>
          <w:p w:rsidR="005904E5" w:rsidRPr="00FC0339" w:rsidRDefault="005904E5" w:rsidP="0030589B">
            <w:pPr>
              <w:rPr>
                <w:rFonts w:eastAsia="MS Mincho"/>
                <w:b/>
              </w:rPr>
            </w:pPr>
            <w:r w:rsidRPr="00FC0339">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None Required</w:t>
            </w:r>
          </w:p>
          <w:p w:rsidR="005904E5" w:rsidRPr="00DA4EF9" w:rsidRDefault="005904E5" w:rsidP="0030589B">
            <w:pPr>
              <w:rPr>
                <w:rFonts w:eastAsia="MS Mincho"/>
              </w:rPr>
            </w:pPr>
          </w:p>
        </w:tc>
      </w:tr>
      <w:tr w:rsidR="005904E5">
        <w:tc>
          <w:tcPr>
            <w:tcW w:w="9288" w:type="dxa"/>
          </w:tcPr>
          <w:p w:rsidR="005904E5" w:rsidRPr="00FC0339" w:rsidRDefault="005904E5" w:rsidP="0030589B">
            <w:pPr>
              <w:rPr>
                <w:rFonts w:eastAsia="MS Mincho"/>
                <w:b/>
              </w:rPr>
            </w:pPr>
            <w:r w:rsidRPr="00FC0339">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160FFB" w:rsidRDefault="005904E5" w:rsidP="0030589B">
            <w:pPr>
              <w:rPr>
                <w:rFonts w:eastAsia="MS Mincho"/>
              </w:rPr>
            </w:pPr>
          </w:p>
        </w:tc>
      </w:tr>
      <w:tr w:rsidR="005904E5">
        <w:tc>
          <w:tcPr>
            <w:tcW w:w="9288" w:type="dxa"/>
          </w:tcPr>
          <w:p w:rsidR="005904E5" w:rsidRPr="00EC7B9B" w:rsidRDefault="005904E5" w:rsidP="00DB2C29">
            <w:pPr>
              <w:rPr>
                <w:rFonts w:eastAsia="MS Mincho"/>
                <w:b/>
              </w:rPr>
            </w:pPr>
            <w:r w:rsidRPr="00EC7B9B">
              <w:rPr>
                <w:rFonts w:eastAsia="MS Mincho"/>
                <w:b/>
              </w:rPr>
              <w:t>OTHER TRAINING WHICH SUPPORTS DEVE</w:t>
            </w:r>
            <w:r>
              <w:rPr>
                <w:rFonts w:eastAsia="MS Mincho"/>
                <w:b/>
              </w:rPr>
              <w:t>LOPMENT OF KNOWLEDGE AND SKILLS</w:t>
            </w:r>
          </w:p>
          <w:p w:rsidR="005904E5" w:rsidRDefault="005904E5" w:rsidP="00DB2C29">
            <w:pPr>
              <w:tabs>
                <w:tab w:val="left" w:pos="4480"/>
              </w:tabs>
              <w:ind w:left="677" w:hanging="677"/>
              <w:rPr>
                <w:rFonts w:eastAsia="MS Mincho"/>
              </w:rPr>
            </w:pPr>
            <w:r w:rsidRPr="00D5749E">
              <w:rPr>
                <w:rFonts w:eastAsia="MS Mincho"/>
              </w:rPr>
              <w:t>None</w:t>
            </w:r>
          </w:p>
          <w:p w:rsidR="005904E5" w:rsidRPr="00D5749E" w:rsidRDefault="005904E5" w:rsidP="00DB2C29">
            <w:pPr>
              <w:tabs>
                <w:tab w:val="left" w:pos="4480"/>
              </w:tabs>
              <w:ind w:left="677" w:hanging="677"/>
              <w:rPr>
                <w:rFonts w:eastAsia="MS Mincho"/>
              </w:rPr>
            </w:pPr>
          </w:p>
        </w:tc>
      </w:tr>
      <w:tr w:rsidR="005904E5" w:rsidRPr="00F5000E">
        <w:tc>
          <w:tcPr>
            <w:tcW w:w="9288" w:type="dxa"/>
          </w:tcPr>
          <w:p w:rsidR="005904E5" w:rsidRPr="00F5000E" w:rsidRDefault="005904E5" w:rsidP="0030589B">
            <w:pPr>
              <w:pStyle w:val="BodyText"/>
              <w:rPr>
                <w:sz w:val="24"/>
              </w:rPr>
            </w:pPr>
            <w:r w:rsidRPr="00EF226B">
              <w:rPr>
                <w:rFonts w:ascii="Times" w:hAnsi="Times"/>
                <w:sz w:val="24"/>
              </w:rPr>
              <w:t xml:space="preserve">Reference </w:t>
            </w:r>
            <w:r w:rsidRPr="002D4050">
              <w:rPr>
                <w:rFonts w:ascii="Times" w:hAnsi="Times"/>
                <w:sz w:val="24"/>
              </w:rPr>
              <w:t>materials</w:t>
            </w:r>
            <w:r>
              <w:rPr>
                <w:rFonts w:ascii="Times" w:hAnsi="Times"/>
                <w:color w:val="FF0000"/>
                <w:sz w:val="24"/>
              </w:rPr>
              <w:t xml:space="preserve"> </w:t>
            </w:r>
            <w:r w:rsidRPr="00EF226B">
              <w:rPr>
                <w:sz w:val="24"/>
              </w:rPr>
              <w:t>for this</w:t>
            </w:r>
            <w:r w:rsidRPr="00F5000E">
              <w:rPr>
                <w:sz w:val="24"/>
              </w:rPr>
              <w:t xml:space="preserve"> position are in the Military Use Handbook (NFES 2175).</w:t>
            </w:r>
          </w:p>
          <w:p w:rsidR="005904E5" w:rsidRPr="00160FFB" w:rsidRDefault="005904E5" w:rsidP="0030589B">
            <w:pPr>
              <w:pStyle w:val="BodyText"/>
              <w:rPr>
                <w:sz w:val="24"/>
              </w:rPr>
            </w:pPr>
          </w:p>
        </w:tc>
      </w:tr>
    </w:tbl>
    <w:p w:rsidR="005904E5" w:rsidRPr="000A0C55" w:rsidRDefault="005904E5" w:rsidP="00053A7B">
      <w:pPr>
        <w:pStyle w:val="Exhibit"/>
        <w:rPr>
          <w:rFonts w:eastAsia="MS Mincho"/>
          <w:b/>
        </w:rPr>
      </w:pPr>
      <w:r>
        <w:br w:type="page"/>
      </w:r>
    </w:p>
    <w:p w:rsidR="005904E5" w:rsidRPr="00DA4EF9" w:rsidRDefault="005904E5" w:rsidP="00B22D4C">
      <w:pPr>
        <w:jc w:val="center"/>
        <w:rPr>
          <w:rFonts w:eastAsia="MS Mincho"/>
          <w:color w:val="000000"/>
          <w:sz w:val="22"/>
          <w:szCs w:val="22"/>
          <w:u w:val="single"/>
        </w:rPr>
      </w:pPr>
    </w:p>
    <w:tbl>
      <w:tblPr>
        <w:tblW w:w="0" w:type="auto"/>
        <w:tblLook w:val="0000" w:firstRow="0" w:lastRow="0" w:firstColumn="0" w:lastColumn="0" w:noHBand="0" w:noVBand="0"/>
      </w:tblPr>
      <w:tblGrid>
        <w:gridCol w:w="9288"/>
      </w:tblGrid>
      <w:tr w:rsidR="005904E5" w:rsidRPr="00CE6816">
        <w:tc>
          <w:tcPr>
            <w:tcW w:w="9288" w:type="dxa"/>
          </w:tcPr>
          <w:p w:rsidR="005904E5" w:rsidRPr="00774C52" w:rsidRDefault="005904E5" w:rsidP="00254E7C">
            <w:pPr>
              <w:jc w:val="center"/>
              <w:rPr>
                <w:rFonts w:eastAsia="MS Mincho"/>
                <w:b/>
                <w:color w:val="0000FF"/>
                <w:sz w:val="18"/>
                <w:szCs w:val="18"/>
              </w:rPr>
            </w:pPr>
            <w:bookmarkStart w:id="151" w:name="_Toc135793684"/>
          </w:p>
          <w:p w:rsidR="005904E5" w:rsidRPr="00227E22" w:rsidRDefault="005904E5" w:rsidP="00254E7C">
            <w:pPr>
              <w:jc w:val="center"/>
              <w:rPr>
                <w:rFonts w:eastAsia="MS Mincho"/>
                <w:b/>
                <w:color w:val="0000FF"/>
              </w:rPr>
            </w:pPr>
            <w:r w:rsidRPr="00227E22">
              <w:rPr>
                <w:rFonts w:eastAsia="MS Mincho"/>
                <w:b/>
                <w:color w:val="0000FF"/>
              </w:rPr>
              <w:t>MILITARY CREW LIAISON ADVISOR (MCAD)</w:t>
            </w:r>
            <w:bookmarkEnd w:id="151"/>
          </w:p>
          <w:p w:rsidR="005904E5" w:rsidRPr="00774C52" w:rsidRDefault="005904E5" w:rsidP="00254E7C">
            <w:pPr>
              <w:jc w:val="center"/>
              <w:rPr>
                <w:b/>
                <w:color w:val="0000FF"/>
                <w:sz w:val="18"/>
                <w:szCs w:val="18"/>
              </w:rPr>
            </w:pPr>
          </w:p>
        </w:tc>
      </w:tr>
      <w:tr w:rsidR="005904E5" w:rsidRPr="00CE6816">
        <w:trPr>
          <w:cantSplit/>
        </w:trPr>
        <w:tc>
          <w:tcPr>
            <w:tcW w:w="9288" w:type="dxa"/>
          </w:tcPr>
          <w:p w:rsidR="005904E5" w:rsidRPr="00EA0E8F" w:rsidRDefault="005904E5" w:rsidP="00B4036F">
            <w:pPr>
              <w:rPr>
                <w:rFonts w:eastAsia="MS Mincho"/>
                <w:b/>
              </w:rPr>
            </w:pPr>
            <w:r w:rsidRPr="00EA0E8F">
              <w:rPr>
                <w:rFonts w:eastAsia="MS Mincho"/>
                <w:b/>
              </w:rPr>
              <w:t>REQUIRED TRAINING</w:t>
            </w:r>
          </w:p>
          <w:p w:rsidR="005904E5" w:rsidRDefault="005904E5" w:rsidP="000A0C55">
            <w:pPr>
              <w:rPr>
                <w:rFonts w:eastAsia="MS Mincho"/>
              </w:rPr>
            </w:pPr>
            <w:r w:rsidRPr="004461AC">
              <w:rPr>
                <w:rFonts w:eastAsia="MS Mincho"/>
              </w:rPr>
              <w:t>IS-700 National Incident Management System (NIMS), An Introduction</w:t>
            </w:r>
          </w:p>
          <w:p w:rsidR="005904E5" w:rsidRDefault="005904E5" w:rsidP="000A0C55">
            <w:pPr>
              <w:rPr>
                <w:rFonts w:eastAsia="MS Mincho"/>
              </w:rPr>
            </w:pPr>
            <w:r>
              <w:rPr>
                <w:rFonts w:eastAsia="MS Mincho"/>
              </w:rPr>
              <w:t>RT-130 Annual Fireline Safety Refresher</w:t>
            </w:r>
          </w:p>
          <w:p w:rsidR="005904E5" w:rsidRPr="00160FFB" w:rsidRDefault="005904E5" w:rsidP="00B4036F">
            <w:pPr>
              <w:rPr>
                <w:rFonts w:eastAsia="MS Mincho"/>
              </w:rPr>
            </w:pPr>
          </w:p>
        </w:tc>
      </w:tr>
      <w:tr w:rsidR="005904E5" w:rsidRPr="00CE6816">
        <w:tc>
          <w:tcPr>
            <w:tcW w:w="9288" w:type="dxa"/>
          </w:tcPr>
          <w:p w:rsidR="005904E5" w:rsidRPr="00EA0E8F" w:rsidRDefault="005904E5" w:rsidP="00B4036F">
            <w:pPr>
              <w:rPr>
                <w:rFonts w:eastAsia="MS Mincho"/>
                <w:b/>
              </w:rPr>
            </w:pPr>
            <w:r w:rsidRPr="00EA0E8F">
              <w:rPr>
                <w:rFonts w:eastAsia="MS Mincho"/>
                <w:b/>
              </w:rPr>
              <w:t>REQUIRED EXPERIENCE</w:t>
            </w:r>
          </w:p>
          <w:p w:rsidR="005904E5" w:rsidRPr="00CE6816" w:rsidRDefault="005904E5" w:rsidP="00B4036F">
            <w:pPr>
              <w:rPr>
                <w:rFonts w:eastAsia="MS Mincho"/>
              </w:rPr>
            </w:pPr>
            <w:r w:rsidRPr="00CE6816">
              <w:rPr>
                <w:rFonts w:eastAsia="MS Mincho"/>
              </w:rPr>
              <w:t xml:space="preserve">Prior military experience </w:t>
            </w:r>
            <w:r w:rsidRPr="00CE6816">
              <w:t>is desirable, but not</w:t>
            </w:r>
            <w:r>
              <w:t xml:space="preserve"> </w:t>
            </w:r>
            <w:r w:rsidRPr="00CE6816">
              <w:t>a required prerequisite</w:t>
            </w:r>
          </w:p>
          <w:p w:rsidR="005904E5" w:rsidRPr="00CE6816" w:rsidRDefault="005904E5" w:rsidP="00B4036F">
            <w:pPr>
              <w:rPr>
                <w:rFonts w:eastAsia="MS Mincho"/>
                <w:b/>
                <w:bCs/>
              </w:rPr>
            </w:pPr>
            <w:r>
              <w:tab/>
            </w:r>
            <w:r w:rsidRPr="00CE6816">
              <w:rPr>
                <w:rFonts w:eastAsia="MS Mincho"/>
                <w:b/>
                <w:bCs/>
              </w:rPr>
              <w:t>AND</w:t>
            </w:r>
          </w:p>
          <w:p w:rsidR="005904E5" w:rsidRDefault="005904E5" w:rsidP="00B4036F">
            <w:pPr>
              <w:rPr>
                <w:rFonts w:eastAsia="MS Mincho"/>
              </w:rPr>
            </w:pPr>
            <w:r w:rsidRPr="00CE6816">
              <w:rPr>
                <w:rFonts w:eastAsia="MS Mincho"/>
              </w:rPr>
              <w:t xml:space="preserve">Successful position performance as a </w:t>
            </w:r>
            <w:r>
              <w:rPr>
                <w:rFonts w:eastAsia="MS Mincho"/>
              </w:rPr>
              <w:t>Single Resource Boss Crew (CRWB</w:t>
            </w:r>
            <w:r w:rsidRPr="00CE6816">
              <w:rPr>
                <w:rFonts w:eastAsia="MS Mincho"/>
              </w:rPr>
              <w:t>)</w:t>
            </w:r>
          </w:p>
          <w:p w:rsidR="005904E5" w:rsidRPr="002D4050" w:rsidRDefault="005904E5" w:rsidP="00B4036F">
            <w:pPr>
              <w:rPr>
                <w:rFonts w:eastAsia="MS Mincho"/>
                <w:b/>
              </w:rPr>
            </w:pPr>
            <w:r>
              <w:tab/>
            </w:r>
            <w:r w:rsidRPr="002D4050">
              <w:rPr>
                <w:rFonts w:eastAsia="MS Mincho"/>
                <w:b/>
              </w:rPr>
              <w:t>AND</w:t>
            </w:r>
          </w:p>
          <w:p w:rsidR="005904E5" w:rsidRPr="002D4050" w:rsidRDefault="005904E5" w:rsidP="00B4036F">
            <w:pPr>
              <w:rPr>
                <w:rFonts w:eastAsia="MS Mincho"/>
              </w:rPr>
            </w:pPr>
            <w:r w:rsidRPr="002D4050">
              <w:rPr>
                <w:rFonts w:eastAsia="MS Mincho"/>
              </w:rPr>
              <w:t>Satisfactory performance as a Military Crew Liaison Advisor (MCAD)</w:t>
            </w:r>
          </w:p>
          <w:p w:rsidR="005904E5" w:rsidRPr="00CE6816" w:rsidRDefault="005904E5" w:rsidP="00B4036F">
            <w:pPr>
              <w:rPr>
                <w:rFonts w:eastAsia="MS Mincho"/>
              </w:rPr>
            </w:pPr>
          </w:p>
        </w:tc>
      </w:tr>
      <w:tr w:rsidR="005904E5" w:rsidRPr="00CE6816">
        <w:tc>
          <w:tcPr>
            <w:tcW w:w="9288" w:type="dxa"/>
          </w:tcPr>
          <w:p w:rsidR="005904E5" w:rsidRPr="00EA0E8F" w:rsidRDefault="005904E5" w:rsidP="00B4036F">
            <w:pPr>
              <w:rPr>
                <w:rFonts w:eastAsia="MS Mincho"/>
                <w:b/>
              </w:rPr>
            </w:pPr>
            <w:r w:rsidRPr="00EA0E8F">
              <w:rPr>
                <w:rFonts w:eastAsia="MS Mincho"/>
                <w:b/>
              </w:rPr>
              <w:t>PHYSICAL FITNESS</w:t>
            </w:r>
            <w:r>
              <w:rPr>
                <w:rFonts w:eastAsia="MS Mincho"/>
                <w:b/>
              </w:rPr>
              <w:t xml:space="preserve"> LEVEL</w:t>
            </w:r>
          </w:p>
          <w:p w:rsidR="005904E5" w:rsidRPr="00CE6816" w:rsidRDefault="005904E5" w:rsidP="00B4036F">
            <w:pPr>
              <w:rPr>
                <w:rFonts w:eastAsia="MS Mincho"/>
              </w:rPr>
            </w:pPr>
            <w:r w:rsidRPr="00CE6816">
              <w:rPr>
                <w:rFonts w:eastAsia="MS Mincho"/>
              </w:rPr>
              <w:t>Arduous</w:t>
            </w:r>
          </w:p>
          <w:p w:rsidR="005904E5" w:rsidRPr="00160FFB" w:rsidRDefault="005904E5" w:rsidP="00B4036F">
            <w:pPr>
              <w:rPr>
                <w:rFonts w:eastAsia="MS Mincho"/>
              </w:rPr>
            </w:pPr>
          </w:p>
        </w:tc>
      </w:tr>
      <w:tr w:rsidR="005904E5" w:rsidRPr="00CE6816">
        <w:tc>
          <w:tcPr>
            <w:tcW w:w="9288" w:type="dxa"/>
          </w:tcPr>
          <w:p w:rsidR="005904E5" w:rsidRPr="00EA0E8F" w:rsidRDefault="005904E5" w:rsidP="00B4036F">
            <w:pPr>
              <w:rPr>
                <w:rFonts w:eastAsia="MS Mincho"/>
                <w:b/>
              </w:rPr>
            </w:pPr>
            <w:r w:rsidRPr="00EA0E8F">
              <w:rPr>
                <w:rFonts w:eastAsia="MS Mincho"/>
                <w:b/>
              </w:rPr>
              <w:t>OTHER POSITION ASSIGNMENTS THAT WILL MAINTAIN CURRENCY</w:t>
            </w:r>
          </w:p>
          <w:p w:rsidR="005904E5" w:rsidRPr="00CE6816" w:rsidRDefault="005904E5" w:rsidP="00B4036F">
            <w:pPr>
              <w:rPr>
                <w:rFonts w:eastAsia="MS Mincho"/>
              </w:rPr>
            </w:pPr>
            <w:r w:rsidRPr="00CE6816">
              <w:rPr>
                <w:rFonts w:eastAsia="MS Mincho"/>
              </w:rPr>
              <w:t>S</w:t>
            </w:r>
            <w:r>
              <w:rPr>
                <w:rFonts w:eastAsia="MS Mincho"/>
              </w:rPr>
              <w:t>ingle Resource Boss Crew (CRWB)</w:t>
            </w:r>
          </w:p>
          <w:p w:rsidR="005904E5" w:rsidRPr="00CE6816" w:rsidRDefault="005904E5" w:rsidP="00B4036F">
            <w:pPr>
              <w:rPr>
                <w:rFonts w:eastAsia="MS Mincho"/>
              </w:rPr>
            </w:pPr>
          </w:p>
        </w:tc>
      </w:tr>
      <w:tr w:rsidR="005904E5">
        <w:tc>
          <w:tcPr>
            <w:tcW w:w="9288" w:type="dxa"/>
          </w:tcPr>
          <w:p w:rsidR="005904E5" w:rsidRPr="00EC7B9B" w:rsidRDefault="005904E5" w:rsidP="00DB2C29">
            <w:pPr>
              <w:rPr>
                <w:rFonts w:eastAsia="MS Mincho"/>
                <w:b/>
              </w:rPr>
            </w:pPr>
            <w:r w:rsidRPr="00EC7B9B">
              <w:rPr>
                <w:rFonts w:eastAsia="MS Mincho"/>
                <w:b/>
              </w:rPr>
              <w:t>OTHER TRAINING WHICH SUPPORTS DEVE</w:t>
            </w:r>
            <w:r>
              <w:rPr>
                <w:rFonts w:eastAsia="MS Mincho"/>
                <w:b/>
              </w:rPr>
              <w:t>LOPMENT OF KNOWLEDGE AND SKILLS</w:t>
            </w:r>
          </w:p>
          <w:p w:rsidR="005904E5" w:rsidRDefault="005904E5" w:rsidP="00DB2C29">
            <w:pPr>
              <w:tabs>
                <w:tab w:val="left" w:pos="4480"/>
              </w:tabs>
              <w:ind w:left="677" w:hanging="677"/>
              <w:rPr>
                <w:rFonts w:eastAsia="MS Mincho"/>
              </w:rPr>
            </w:pPr>
            <w:r w:rsidRPr="00D5749E">
              <w:rPr>
                <w:rFonts w:eastAsia="MS Mincho"/>
              </w:rPr>
              <w:t>None</w:t>
            </w:r>
          </w:p>
          <w:p w:rsidR="005904E5" w:rsidRPr="00D5749E" w:rsidRDefault="005904E5" w:rsidP="00DB2C29">
            <w:pPr>
              <w:tabs>
                <w:tab w:val="left" w:pos="4480"/>
              </w:tabs>
              <w:ind w:left="677" w:hanging="677"/>
              <w:rPr>
                <w:rFonts w:eastAsia="MS Mincho"/>
              </w:rPr>
            </w:pPr>
          </w:p>
        </w:tc>
      </w:tr>
      <w:tr w:rsidR="005904E5" w:rsidRPr="00CE6816">
        <w:tc>
          <w:tcPr>
            <w:tcW w:w="9288" w:type="dxa"/>
          </w:tcPr>
          <w:p w:rsidR="005904E5" w:rsidRDefault="005904E5" w:rsidP="00B4036F">
            <w:r w:rsidRPr="00CE6816">
              <w:rPr>
                <w:rFonts w:ascii="Times" w:hAnsi="Times"/>
              </w:rPr>
              <w:t xml:space="preserve">Reference </w:t>
            </w:r>
            <w:r w:rsidRPr="002D4050">
              <w:rPr>
                <w:rFonts w:ascii="Times" w:hAnsi="Times"/>
              </w:rPr>
              <w:t>materials</w:t>
            </w:r>
            <w:r>
              <w:rPr>
                <w:rFonts w:ascii="Times" w:hAnsi="Times"/>
                <w:color w:val="FF0000"/>
              </w:rPr>
              <w:t xml:space="preserve"> </w:t>
            </w:r>
            <w:r w:rsidRPr="00CE6816">
              <w:t>for this position are in the Military Use Handbook (NFES 2175).</w:t>
            </w:r>
          </w:p>
          <w:p w:rsidR="005904E5" w:rsidRPr="00CE6816" w:rsidRDefault="005904E5" w:rsidP="00B4036F"/>
        </w:tc>
      </w:tr>
      <w:tr w:rsidR="005904E5" w:rsidRPr="0024157C">
        <w:tc>
          <w:tcPr>
            <w:tcW w:w="9288" w:type="dxa"/>
          </w:tcPr>
          <w:p w:rsidR="005904E5" w:rsidRPr="0024157C" w:rsidRDefault="005904E5" w:rsidP="00254E7C">
            <w:pPr>
              <w:jc w:val="center"/>
              <w:rPr>
                <w:b/>
                <w:strike/>
                <w:color w:val="FF0000"/>
                <w:sz w:val="16"/>
                <w:szCs w:val="16"/>
              </w:rPr>
            </w:pPr>
          </w:p>
        </w:tc>
      </w:tr>
      <w:tr w:rsidR="005904E5" w:rsidRPr="0024157C">
        <w:trPr>
          <w:cantSplit/>
        </w:trPr>
        <w:tc>
          <w:tcPr>
            <w:tcW w:w="9288" w:type="dxa"/>
          </w:tcPr>
          <w:p w:rsidR="005904E5" w:rsidRPr="0024157C" w:rsidRDefault="005904E5" w:rsidP="00AF75C5">
            <w:pPr>
              <w:ind w:left="677" w:hanging="677"/>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Pr="0024157C" w:rsidRDefault="005904E5" w:rsidP="00DB2C29">
            <w:pPr>
              <w:tabs>
                <w:tab w:val="left" w:pos="4480"/>
              </w:tabs>
              <w:ind w:left="677" w:hanging="677"/>
              <w:rPr>
                <w:rFonts w:eastAsia="MS Mincho"/>
                <w:strike/>
                <w:color w:val="FF0000"/>
              </w:rPr>
            </w:pPr>
          </w:p>
        </w:tc>
      </w:tr>
      <w:tr w:rsidR="005904E5" w:rsidRPr="0024157C">
        <w:tc>
          <w:tcPr>
            <w:tcW w:w="9288" w:type="dxa"/>
          </w:tcPr>
          <w:p w:rsidR="005904E5" w:rsidRPr="0024157C" w:rsidRDefault="005904E5" w:rsidP="002913F1">
            <w:pPr>
              <w:pStyle w:val="BodyText"/>
              <w:rPr>
                <w:strike/>
                <w:color w:val="FF0000"/>
                <w:sz w:val="24"/>
              </w:rPr>
            </w:pPr>
          </w:p>
        </w:tc>
      </w:tr>
    </w:tbl>
    <w:p w:rsidR="005904E5" w:rsidRPr="0024157C" w:rsidRDefault="005904E5" w:rsidP="0023715A">
      <w:pPr>
        <w:jc w:val="center"/>
        <w:rPr>
          <w:rFonts w:eastAsia="MS Mincho"/>
          <w:b/>
          <w:strike/>
          <w:color w:val="FF0000"/>
          <w:sz w:val="16"/>
          <w:szCs w:val="16"/>
          <w:u w:val="single"/>
        </w:rPr>
      </w:pPr>
    </w:p>
    <w:tbl>
      <w:tblPr>
        <w:tblW w:w="0" w:type="auto"/>
        <w:tblLook w:val="0000" w:firstRow="0" w:lastRow="0" w:firstColumn="0" w:lastColumn="0" w:noHBand="0" w:noVBand="0"/>
      </w:tblPr>
      <w:tblGrid>
        <w:gridCol w:w="9288"/>
      </w:tblGrid>
      <w:tr w:rsidR="005904E5" w:rsidRPr="0024157C">
        <w:trPr>
          <w:cantSplit/>
        </w:trPr>
        <w:tc>
          <w:tcPr>
            <w:tcW w:w="9288" w:type="dxa"/>
          </w:tcPr>
          <w:p w:rsidR="005904E5" w:rsidRPr="0024157C" w:rsidRDefault="005904E5" w:rsidP="00254E7C">
            <w:pPr>
              <w:jc w:val="center"/>
              <w:rPr>
                <w:rFonts w:eastAsia="MS Mincho"/>
                <w:strike/>
                <w:color w:val="FF0000"/>
                <w:sz w:val="16"/>
                <w:szCs w:val="16"/>
              </w:rPr>
            </w:pPr>
          </w:p>
        </w:tc>
      </w:tr>
      <w:tr w:rsidR="005904E5" w:rsidRPr="0024157C">
        <w:trPr>
          <w:cantSplit/>
        </w:trPr>
        <w:tc>
          <w:tcPr>
            <w:tcW w:w="9288" w:type="dxa"/>
          </w:tcPr>
          <w:p w:rsidR="005904E5" w:rsidRPr="0024157C" w:rsidRDefault="005904E5" w:rsidP="0030589B">
            <w:pPr>
              <w:ind w:left="677" w:hanging="677"/>
              <w:rPr>
                <w:rFonts w:eastAsia="MS Mincho"/>
                <w:strike/>
                <w:color w:val="FF0000"/>
              </w:rPr>
            </w:pPr>
          </w:p>
        </w:tc>
      </w:tr>
      <w:tr w:rsidR="005904E5" w:rsidRPr="0024157C">
        <w:tc>
          <w:tcPr>
            <w:tcW w:w="9288" w:type="dxa"/>
          </w:tcPr>
          <w:p w:rsidR="005904E5" w:rsidRPr="0024157C" w:rsidRDefault="005904E5" w:rsidP="0030589B">
            <w:pPr>
              <w:ind w:left="216" w:hanging="216"/>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Default="005904E5" w:rsidP="00DB2C29">
            <w:pPr>
              <w:tabs>
                <w:tab w:val="left" w:pos="4480"/>
              </w:tabs>
              <w:ind w:left="677" w:hanging="677"/>
              <w:rPr>
                <w:rFonts w:eastAsia="MS Mincho"/>
                <w:strike/>
                <w:color w:val="FF0000"/>
              </w:rPr>
            </w:pPr>
          </w:p>
          <w:p w:rsidR="005904E5" w:rsidRDefault="005904E5" w:rsidP="00DB2C29">
            <w:pPr>
              <w:tabs>
                <w:tab w:val="left" w:pos="4480"/>
              </w:tabs>
              <w:ind w:left="677" w:hanging="677"/>
              <w:rPr>
                <w:rFonts w:eastAsia="MS Mincho"/>
                <w:strike/>
                <w:color w:val="FF0000"/>
              </w:rPr>
            </w:pPr>
          </w:p>
          <w:p w:rsidR="005904E5" w:rsidRPr="0024157C" w:rsidRDefault="005904E5" w:rsidP="00DB2C29">
            <w:pPr>
              <w:tabs>
                <w:tab w:val="left" w:pos="4480"/>
              </w:tabs>
              <w:ind w:left="677" w:hanging="677"/>
              <w:rPr>
                <w:rFonts w:eastAsia="MS Mincho"/>
                <w:strike/>
                <w:color w:val="FF0000"/>
              </w:rPr>
            </w:pPr>
          </w:p>
        </w:tc>
      </w:tr>
      <w:tr w:rsidR="005904E5" w:rsidRPr="0024157C">
        <w:tc>
          <w:tcPr>
            <w:tcW w:w="9288" w:type="dxa"/>
          </w:tcPr>
          <w:p w:rsidR="005904E5" w:rsidRDefault="005904E5" w:rsidP="0030589B">
            <w:pPr>
              <w:pStyle w:val="BodyText"/>
              <w:rPr>
                <w:strike/>
                <w:color w:val="FF0000"/>
                <w:sz w:val="24"/>
              </w:rPr>
            </w:pPr>
          </w:p>
          <w:p w:rsidR="005904E5" w:rsidRPr="0024157C" w:rsidRDefault="005904E5" w:rsidP="0030589B">
            <w:pPr>
              <w:pStyle w:val="BodyText"/>
              <w:rPr>
                <w:strike/>
                <w:color w:val="FF0000"/>
                <w:sz w:val="24"/>
              </w:rPr>
            </w:pPr>
          </w:p>
        </w:tc>
      </w:tr>
    </w:tbl>
    <w:p w:rsidR="005904E5" w:rsidRPr="00F12072" w:rsidRDefault="005904E5" w:rsidP="00053A7B">
      <w:pPr>
        <w:pStyle w:val="Exhibit"/>
        <w:rPr>
          <w:rFonts w:eastAsia="MS Mincho"/>
          <w:b/>
        </w:rPr>
      </w:pPr>
    </w:p>
    <w:p w:rsidR="005904E5" w:rsidRPr="00891FA4" w:rsidRDefault="005904E5" w:rsidP="0023715A">
      <w:pPr>
        <w:jc w:val="center"/>
        <w:rPr>
          <w:rFonts w:eastAsia="MS Mincho"/>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152" w:name="_Toc135793688"/>
          </w:p>
          <w:p w:rsidR="005904E5" w:rsidRPr="00254E7C" w:rsidRDefault="005904E5" w:rsidP="00254E7C">
            <w:pPr>
              <w:jc w:val="center"/>
              <w:rPr>
                <w:rFonts w:eastAsia="MS Mincho"/>
                <w:b/>
                <w:color w:val="0000FF"/>
              </w:rPr>
            </w:pPr>
            <w:r w:rsidRPr="00254E7C">
              <w:rPr>
                <w:rFonts w:eastAsia="MS Mincho"/>
                <w:b/>
                <w:color w:val="0000FF"/>
              </w:rPr>
              <w:t>MIXMASTER (MXMS)</w:t>
            </w:r>
            <w:bookmarkEnd w:id="152"/>
          </w:p>
          <w:p w:rsidR="005904E5" w:rsidRPr="00254E7C" w:rsidRDefault="005904E5" w:rsidP="00254E7C">
            <w:pPr>
              <w:jc w:val="center"/>
              <w:rPr>
                <w:rFonts w:eastAsia="MS Mincho"/>
                <w:b/>
                <w:color w:val="0000FF"/>
                <w:sz w:val="18"/>
                <w:szCs w:val="18"/>
              </w:rPr>
            </w:pPr>
          </w:p>
        </w:tc>
      </w:tr>
      <w:tr w:rsidR="005904E5">
        <w:tc>
          <w:tcPr>
            <w:tcW w:w="9288" w:type="dxa"/>
          </w:tcPr>
          <w:p w:rsidR="005904E5" w:rsidRPr="009220FD" w:rsidRDefault="005904E5" w:rsidP="00BA69A9">
            <w:pPr>
              <w:rPr>
                <w:rFonts w:eastAsia="MS Mincho"/>
                <w:b/>
              </w:rPr>
            </w:pPr>
            <w:r w:rsidRPr="009220FD">
              <w:rPr>
                <w:rFonts w:ascii="Times New (W1)" w:eastAsia="MS Mincho" w:hAnsi="Times New (W1)"/>
                <w:b/>
              </w:rPr>
              <w:t xml:space="preserve">REQUIRED </w:t>
            </w:r>
            <w:r w:rsidRPr="009220FD">
              <w:rPr>
                <w:rFonts w:eastAsia="MS Mincho"/>
                <w:b/>
              </w:rPr>
              <w:t>TRAINING</w:t>
            </w:r>
          </w:p>
          <w:p w:rsidR="005904E5" w:rsidRPr="0023715A" w:rsidRDefault="005904E5" w:rsidP="00BA69A9">
            <w:pPr>
              <w:ind w:left="677" w:hanging="677"/>
              <w:rPr>
                <w:rFonts w:eastAsia="MS Mincho"/>
              </w:rPr>
            </w:pPr>
            <w:r>
              <w:rPr>
                <w:rFonts w:eastAsia="MS Mincho"/>
              </w:rPr>
              <w:t>S-270 Basic Air Operations</w:t>
            </w:r>
          </w:p>
          <w:p w:rsidR="005904E5" w:rsidRPr="00891FA4" w:rsidRDefault="005904E5" w:rsidP="00F12072">
            <w:pPr>
              <w:rPr>
                <w:rFonts w:eastAsia="MS Mincho"/>
              </w:rPr>
            </w:pPr>
          </w:p>
        </w:tc>
      </w:tr>
      <w:tr w:rsidR="005904E5">
        <w:tc>
          <w:tcPr>
            <w:tcW w:w="9288" w:type="dxa"/>
          </w:tcPr>
          <w:p w:rsidR="005904E5" w:rsidRPr="009220FD" w:rsidRDefault="005904E5" w:rsidP="0030589B">
            <w:pPr>
              <w:rPr>
                <w:rFonts w:eastAsia="MS Mincho"/>
                <w:b/>
              </w:rPr>
            </w:pPr>
            <w:r w:rsidRPr="009220FD">
              <w:rPr>
                <w:rFonts w:eastAsia="MS Mincho"/>
                <w:b/>
              </w:rPr>
              <w:t>REQUIRED EXPERIENCE</w:t>
            </w:r>
          </w:p>
          <w:p w:rsidR="005904E5" w:rsidRDefault="005904E5" w:rsidP="00F12072">
            <w:pPr>
              <w:rPr>
                <w:rFonts w:eastAsia="MS Mincho"/>
              </w:rPr>
            </w:pPr>
            <w:r>
              <w:rPr>
                <w:rFonts w:eastAsia="MS Mincho"/>
              </w:rPr>
              <w:t>Satisfactory performance as a Retardant Crewmember</w:t>
            </w:r>
          </w:p>
          <w:p w:rsidR="005904E5" w:rsidRPr="00160FFB" w:rsidRDefault="005904E5" w:rsidP="00F12072">
            <w:pPr>
              <w:rPr>
                <w:rFonts w:eastAsia="MS Mincho"/>
                <w:b/>
              </w:rPr>
            </w:pPr>
            <w:r>
              <w:tab/>
            </w:r>
            <w:r w:rsidRPr="00160FFB">
              <w:rPr>
                <w:rFonts w:eastAsia="MS Mincho"/>
                <w:b/>
              </w:rPr>
              <w:t>AND</w:t>
            </w:r>
          </w:p>
          <w:p w:rsidR="005904E5" w:rsidRPr="0023715A" w:rsidRDefault="005904E5" w:rsidP="00A70723">
            <w:pPr>
              <w:rPr>
                <w:rFonts w:eastAsia="MS Mincho"/>
              </w:rPr>
            </w:pPr>
            <w:r w:rsidRPr="0023715A">
              <w:rPr>
                <w:rFonts w:eastAsia="MS Mincho"/>
              </w:rPr>
              <w:t>Satisfactory per</w:t>
            </w:r>
            <w:r>
              <w:rPr>
                <w:rFonts w:eastAsia="MS Mincho"/>
              </w:rPr>
              <w:t>formance as a Mixmaster (MXMS)</w:t>
            </w:r>
          </w:p>
          <w:p w:rsidR="005904E5" w:rsidRPr="00891FA4" w:rsidRDefault="005904E5" w:rsidP="0030589B">
            <w:pPr>
              <w:rPr>
                <w:rFonts w:eastAsia="MS Mincho"/>
              </w:rPr>
            </w:pPr>
          </w:p>
        </w:tc>
      </w:tr>
      <w:tr w:rsidR="005904E5">
        <w:tc>
          <w:tcPr>
            <w:tcW w:w="9288" w:type="dxa"/>
          </w:tcPr>
          <w:p w:rsidR="005904E5" w:rsidRPr="00F24E4A" w:rsidRDefault="005904E5" w:rsidP="0030589B">
            <w:pPr>
              <w:rPr>
                <w:rFonts w:eastAsia="MS Mincho"/>
                <w:b/>
              </w:rPr>
            </w:pPr>
            <w:r w:rsidRPr="00F24E4A">
              <w:rPr>
                <w:rFonts w:eastAsia="MS Mincho"/>
                <w:b/>
              </w:rPr>
              <w:t>PHYSICAL FITNESS</w:t>
            </w:r>
          </w:p>
          <w:p w:rsidR="005904E5" w:rsidRPr="0023715A" w:rsidRDefault="005904E5" w:rsidP="0030589B">
            <w:pPr>
              <w:rPr>
                <w:rFonts w:eastAsia="MS Mincho"/>
              </w:rPr>
            </w:pPr>
            <w:r>
              <w:rPr>
                <w:rFonts w:eastAsia="MS Mincho"/>
              </w:rPr>
              <w:t>None Required</w:t>
            </w:r>
          </w:p>
          <w:p w:rsidR="005904E5" w:rsidRPr="00891FA4" w:rsidRDefault="005904E5" w:rsidP="0030589B">
            <w:pPr>
              <w:rPr>
                <w:rFonts w:eastAsia="MS Mincho"/>
              </w:rPr>
            </w:pPr>
          </w:p>
        </w:tc>
      </w:tr>
      <w:tr w:rsidR="005904E5">
        <w:tc>
          <w:tcPr>
            <w:tcW w:w="9288" w:type="dxa"/>
          </w:tcPr>
          <w:p w:rsidR="005904E5" w:rsidRPr="00F24E4A" w:rsidRDefault="005904E5" w:rsidP="0030589B">
            <w:pPr>
              <w:rPr>
                <w:rFonts w:eastAsia="MS Mincho"/>
                <w:b/>
              </w:rPr>
            </w:pPr>
            <w:r w:rsidRPr="00F24E4A">
              <w:rPr>
                <w:rFonts w:eastAsia="MS Mincho"/>
                <w:b/>
              </w:rPr>
              <w:t>OTHER POSITION ASSIGNMENTS THAT WILL MAINTAIN CURRENCY</w:t>
            </w:r>
          </w:p>
          <w:p w:rsidR="005904E5" w:rsidRDefault="005904E5" w:rsidP="0030589B">
            <w:pPr>
              <w:rPr>
                <w:rFonts w:eastAsia="MS Mincho"/>
              </w:rPr>
            </w:pPr>
            <w:r>
              <w:rPr>
                <w:rFonts w:eastAsia="MS Mincho"/>
              </w:rPr>
              <w:t>Airtanker</w:t>
            </w:r>
            <w:r w:rsidRPr="0023715A">
              <w:rPr>
                <w:rFonts w:eastAsia="MS Mincho"/>
              </w:rPr>
              <w:t xml:space="preserve"> Ba</w:t>
            </w:r>
            <w:r>
              <w:rPr>
                <w:rFonts w:eastAsia="MS Mincho"/>
              </w:rPr>
              <w:t>se Manager (ATBM)</w:t>
            </w:r>
          </w:p>
          <w:p w:rsidR="005904E5" w:rsidRPr="002D4050" w:rsidRDefault="005904E5" w:rsidP="0030589B">
            <w:pPr>
              <w:rPr>
                <w:rFonts w:eastAsia="MS Mincho"/>
              </w:rPr>
            </w:pPr>
            <w:r w:rsidRPr="002D4050">
              <w:rPr>
                <w:rFonts w:eastAsia="MS Mincho"/>
              </w:rPr>
              <w:t>MAFFS Airtanker Base Manager MABM</w:t>
            </w:r>
          </w:p>
          <w:p w:rsidR="005904E5" w:rsidRPr="0023715A" w:rsidRDefault="005904E5" w:rsidP="0030589B">
            <w:pPr>
              <w:rPr>
                <w:rFonts w:eastAsia="MS Mincho"/>
              </w:rPr>
            </w:pPr>
          </w:p>
        </w:tc>
      </w:tr>
      <w:tr w:rsidR="005904E5">
        <w:tc>
          <w:tcPr>
            <w:tcW w:w="9288" w:type="dxa"/>
          </w:tcPr>
          <w:p w:rsidR="005904E5" w:rsidRPr="00F24E4A" w:rsidRDefault="005904E5" w:rsidP="009220FD">
            <w:pPr>
              <w:rPr>
                <w:rFonts w:eastAsia="MS Mincho"/>
                <w:b/>
              </w:rPr>
            </w:pPr>
            <w:r w:rsidRPr="00F24E4A">
              <w:rPr>
                <w:rFonts w:eastAsia="MS Mincho"/>
                <w:b/>
              </w:rPr>
              <w:t>OTHER TRAINING WHICH SUPPORTS DEVELOPMENT OF KNOWLEDGE AND SKILLS</w:t>
            </w:r>
          </w:p>
          <w:p w:rsidR="005904E5" w:rsidRPr="0023715A" w:rsidRDefault="005904E5" w:rsidP="00A70723">
            <w:pPr>
              <w:rPr>
                <w:rFonts w:ascii="Times New (W1)" w:eastAsia="MS Mincho" w:hAnsi="Times New (W1)"/>
              </w:rPr>
            </w:pPr>
            <w:r w:rsidRPr="0023715A">
              <w:rPr>
                <w:rFonts w:ascii="Times New (W1)" w:eastAsia="MS Mincho" w:hAnsi="Times New (W1)"/>
              </w:rPr>
              <w:t>Geographic Area Mixmaster Training</w:t>
            </w:r>
          </w:p>
          <w:p w:rsidR="005904E5" w:rsidRPr="009220FD" w:rsidRDefault="005904E5" w:rsidP="009220FD">
            <w:pPr>
              <w:rPr>
                <w:rFonts w:eastAsia="MS Mincho"/>
                <w:u w:val="single"/>
              </w:rPr>
            </w:pPr>
          </w:p>
        </w:tc>
      </w:tr>
    </w:tbl>
    <w:p w:rsidR="005904E5" w:rsidRPr="00F12072" w:rsidRDefault="005904E5" w:rsidP="00053A7B">
      <w:pPr>
        <w:pStyle w:val="Exhibit"/>
        <w:rPr>
          <w:rFonts w:eastAsia="MS Mincho"/>
          <w:b/>
        </w:rPr>
      </w:pPr>
      <w:r>
        <w:br w:type="page"/>
      </w:r>
    </w:p>
    <w:p w:rsidR="005904E5" w:rsidRPr="00891FA4"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153" w:name="_Toc135793689"/>
          </w:p>
          <w:p w:rsidR="005904E5" w:rsidRPr="00254E7C" w:rsidRDefault="005904E5" w:rsidP="00254E7C">
            <w:pPr>
              <w:jc w:val="center"/>
              <w:rPr>
                <w:rFonts w:eastAsia="MS Mincho"/>
                <w:b/>
                <w:color w:val="0000FF"/>
              </w:rPr>
            </w:pPr>
            <w:r w:rsidRPr="00254E7C">
              <w:rPr>
                <w:rFonts w:eastAsia="MS Mincho"/>
                <w:b/>
                <w:color w:val="0000FF"/>
              </w:rPr>
              <w:t>PLASTIC SPHERE DISPENSER OPERATOR (PLDO)</w:t>
            </w:r>
            <w:bookmarkEnd w:id="153"/>
          </w:p>
          <w:p w:rsidR="005904E5" w:rsidRPr="00254E7C" w:rsidRDefault="005904E5" w:rsidP="00254E7C">
            <w:pPr>
              <w:jc w:val="center"/>
              <w:rPr>
                <w:rFonts w:eastAsia="MS Mincho"/>
                <w:b/>
                <w:color w:val="0000FF"/>
                <w:sz w:val="20"/>
                <w:szCs w:val="20"/>
              </w:rPr>
            </w:pPr>
          </w:p>
        </w:tc>
      </w:tr>
      <w:tr w:rsidR="005904E5" w:rsidRPr="006F51E1">
        <w:tc>
          <w:tcPr>
            <w:tcW w:w="9288" w:type="dxa"/>
          </w:tcPr>
          <w:p w:rsidR="005904E5" w:rsidRPr="00E15620" w:rsidRDefault="005904E5" w:rsidP="0030589B">
            <w:pPr>
              <w:rPr>
                <w:rFonts w:eastAsia="MS Mincho"/>
                <w:b/>
              </w:rPr>
            </w:pPr>
            <w:r w:rsidRPr="00E15620">
              <w:rPr>
                <w:rFonts w:ascii="Times New (W1)" w:eastAsia="MS Mincho" w:hAnsi="Times New (W1)"/>
                <w:b/>
              </w:rPr>
              <w:t xml:space="preserve">REQUIRED </w:t>
            </w:r>
            <w:r w:rsidRPr="00E15620">
              <w:rPr>
                <w:rFonts w:eastAsia="MS Mincho"/>
                <w:b/>
              </w:rPr>
              <w:t>TRAINING</w:t>
            </w:r>
          </w:p>
          <w:p w:rsidR="005904E5" w:rsidRDefault="005904E5" w:rsidP="00F12072">
            <w:pPr>
              <w:rPr>
                <w:rFonts w:ascii="Times" w:eastAsia="MS Mincho" w:hAnsi="Times"/>
              </w:rPr>
            </w:pPr>
            <w:r w:rsidRPr="002D4050">
              <w:rPr>
                <w:rFonts w:ascii="Times" w:eastAsia="MS Mincho" w:hAnsi="Times"/>
              </w:rPr>
              <w:t>A-110 Aviation Transport of Hazard</w:t>
            </w:r>
            <w:r>
              <w:rPr>
                <w:rFonts w:ascii="Times" w:eastAsia="MS Mincho" w:hAnsi="Times"/>
              </w:rPr>
              <w:t>ous Material (Must attend every three years)</w:t>
            </w:r>
          </w:p>
          <w:p w:rsidR="005904E5" w:rsidRDefault="005904E5" w:rsidP="00F12072">
            <w:pPr>
              <w:rPr>
                <w:rFonts w:eastAsia="MS Mincho"/>
              </w:rPr>
            </w:pPr>
            <w:r w:rsidRPr="00A01243">
              <w:rPr>
                <w:rFonts w:eastAsia="MS Mincho"/>
              </w:rPr>
              <w:t>IS-700 National Incident Management System (NIMS), An Introduction</w:t>
            </w:r>
          </w:p>
          <w:p w:rsidR="005904E5" w:rsidRPr="00A01243" w:rsidRDefault="005904E5" w:rsidP="00F12072">
            <w:pPr>
              <w:rPr>
                <w:rFonts w:eastAsia="MS Mincho"/>
              </w:rPr>
            </w:pPr>
            <w:r>
              <w:rPr>
                <w:rFonts w:eastAsia="MS Mincho"/>
              </w:rPr>
              <w:t>RT-130 Annual Fireline Safety Refresher</w:t>
            </w:r>
          </w:p>
          <w:p w:rsidR="005904E5" w:rsidRPr="002D4050" w:rsidRDefault="005904E5" w:rsidP="000D02FD">
            <w:pPr>
              <w:pStyle w:val="BodyTextIndent3"/>
              <w:ind w:left="0"/>
            </w:pPr>
            <w:r w:rsidRPr="002D4050">
              <w:t>N-9016 Plastic Sphere Dispenser</w:t>
            </w:r>
          </w:p>
          <w:p w:rsidR="005904E5" w:rsidRPr="002D4050" w:rsidRDefault="005904E5" w:rsidP="000D02FD">
            <w:pPr>
              <w:pStyle w:val="BodyTextIndent3"/>
              <w:ind w:left="0"/>
            </w:pPr>
            <w:r w:rsidRPr="002D4050">
              <w:t>RT-9016 Annual Plastic Sphere Dispenser Refresher, required annually after initial training</w:t>
            </w:r>
          </w:p>
          <w:p w:rsidR="005904E5" w:rsidRPr="00160FFB" w:rsidRDefault="005904E5" w:rsidP="002D4050">
            <w:pPr>
              <w:ind w:left="216" w:hanging="216"/>
              <w:rPr>
                <w:rFonts w:eastAsia="MS Mincho"/>
                <w:strike/>
              </w:rPr>
            </w:pPr>
          </w:p>
        </w:tc>
      </w:tr>
      <w:tr w:rsidR="005904E5" w:rsidRPr="006F51E1">
        <w:trPr>
          <w:trHeight w:val="73"/>
        </w:trPr>
        <w:tc>
          <w:tcPr>
            <w:tcW w:w="9288" w:type="dxa"/>
          </w:tcPr>
          <w:p w:rsidR="005904E5" w:rsidRPr="00E15620" w:rsidRDefault="005904E5" w:rsidP="0030589B">
            <w:pPr>
              <w:rPr>
                <w:rFonts w:eastAsia="MS Mincho"/>
                <w:b/>
              </w:rPr>
            </w:pPr>
            <w:r w:rsidRPr="00E15620">
              <w:rPr>
                <w:rFonts w:eastAsia="MS Mincho"/>
                <w:b/>
              </w:rPr>
              <w:t>REQUIRED EXPERIENCE</w:t>
            </w:r>
          </w:p>
          <w:p w:rsidR="005904E5" w:rsidRPr="0058027A" w:rsidRDefault="005904E5" w:rsidP="0030589B">
            <w:pPr>
              <w:rPr>
                <w:rFonts w:ascii="Times" w:eastAsia="MS Mincho" w:hAnsi="Times"/>
              </w:rPr>
            </w:pPr>
            <w:r w:rsidRPr="0058027A">
              <w:rPr>
                <w:rFonts w:ascii="Times" w:eastAsia="MS Mincho" w:hAnsi="Times"/>
              </w:rPr>
              <w:t>Satisfactory performance as a Helicopter Crewmember (HECM)</w:t>
            </w:r>
          </w:p>
          <w:p w:rsidR="005904E5" w:rsidRPr="00160FFB" w:rsidRDefault="005904E5" w:rsidP="002D4050">
            <w:pPr>
              <w:ind w:left="216" w:hanging="216"/>
              <w:rPr>
                <w:rFonts w:eastAsia="MS Mincho"/>
              </w:rPr>
            </w:pPr>
          </w:p>
        </w:tc>
      </w:tr>
      <w:tr w:rsidR="005904E5" w:rsidRPr="006F51E1">
        <w:tc>
          <w:tcPr>
            <w:tcW w:w="9288" w:type="dxa"/>
          </w:tcPr>
          <w:p w:rsidR="005904E5" w:rsidRPr="00E15620" w:rsidRDefault="005904E5" w:rsidP="0030589B">
            <w:pPr>
              <w:rPr>
                <w:rFonts w:eastAsia="MS Mincho"/>
                <w:b/>
              </w:rPr>
            </w:pPr>
            <w:r w:rsidRPr="00E15620">
              <w:rPr>
                <w:rFonts w:eastAsia="MS Mincho"/>
                <w:b/>
              </w:rPr>
              <w:t>PHYSICAL FITNESS</w:t>
            </w:r>
            <w:r>
              <w:rPr>
                <w:rFonts w:eastAsia="MS Mincho"/>
                <w:b/>
              </w:rPr>
              <w:t xml:space="preserve"> LEVEL</w:t>
            </w:r>
          </w:p>
          <w:p w:rsidR="005904E5" w:rsidRPr="0023715A" w:rsidRDefault="005904E5" w:rsidP="0030589B">
            <w:pPr>
              <w:rPr>
                <w:rFonts w:eastAsia="MS Mincho"/>
              </w:rPr>
            </w:pPr>
            <w:r>
              <w:rPr>
                <w:rFonts w:eastAsia="MS Mincho"/>
              </w:rPr>
              <w:t>None Required</w:t>
            </w:r>
          </w:p>
          <w:p w:rsidR="005904E5" w:rsidRPr="00160FFB" w:rsidRDefault="005904E5" w:rsidP="0030589B">
            <w:pPr>
              <w:rPr>
                <w:rFonts w:eastAsia="MS Mincho"/>
              </w:rPr>
            </w:pPr>
          </w:p>
        </w:tc>
      </w:tr>
      <w:tr w:rsidR="005904E5" w:rsidRPr="006F51E1">
        <w:tc>
          <w:tcPr>
            <w:tcW w:w="9288" w:type="dxa"/>
          </w:tcPr>
          <w:p w:rsidR="005904E5" w:rsidRPr="00E15620" w:rsidRDefault="005904E5" w:rsidP="0030589B">
            <w:pPr>
              <w:rPr>
                <w:rFonts w:eastAsia="MS Mincho"/>
                <w:b/>
              </w:rPr>
            </w:pPr>
            <w:r w:rsidRPr="00E15620">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540821" w:rsidRDefault="005904E5" w:rsidP="0030589B">
            <w:pPr>
              <w:rPr>
                <w:rFonts w:eastAsia="MS Mincho"/>
              </w:rPr>
            </w:pPr>
          </w:p>
        </w:tc>
      </w:tr>
      <w:tr w:rsidR="005904E5">
        <w:tc>
          <w:tcPr>
            <w:tcW w:w="9288" w:type="dxa"/>
          </w:tcPr>
          <w:p w:rsidR="005904E5" w:rsidRPr="00F24E4A" w:rsidRDefault="005904E5" w:rsidP="00DB2C29">
            <w:pPr>
              <w:rPr>
                <w:rFonts w:eastAsia="MS Mincho"/>
                <w:b/>
              </w:rPr>
            </w:pPr>
            <w:r w:rsidRPr="00F24E4A">
              <w:rPr>
                <w:rFonts w:eastAsia="MS Mincho"/>
                <w:b/>
              </w:rPr>
              <w:t>OTHER TRAINING WHICH SUPPORTS DEVELOPMENT OF KNOWLEDGE AND SKILLS</w:t>
            </w:r>
          </w:p>
          <w:p w:rsidR="005904E5" w:rsidRPr="0023715A" w:rsidRDefault="005904E5" w:rsidP="00281B77">
            <w:pPr>
              <w:rPr>
                <w:rFonts w:ascii="Times New (W1)" w:eastAsia="MS Mincho" w:hAnsi="Times New (W1)"/>
              </w:rPr>
            </w:pPr>
            <w:r w:rsidRPr="0023715A">
              <w:rPr>
                <w:rFonts w:ascii="Times New (W1)" w:eastAsia="MS Mincho" w:hAnsi="Times New (W1)"/>
              </w:rPr>
              <w:t>Geographic Area Mixmaster Training</w:t>
            </w:r>
          </w:p>
          <w:p w:rsidR="005904E5" w:rsidRPr="009220FD" w:rsidRDefault="005904E5" w:rsidP="00DB2C29">
            <w:pPr>
              <w:rPr>
                <w:rFonts w:eastAsia="MS Mincho"/>
                <w:u w:val="single"/>
              </w:rPr>
            </w:pPr>
          </w:p>
        </w:tc>
      </w:tr>
      <w:tr w:rsidR="005904E5" w:rsidRPr="00F5000E">
        <w:tc>
          <w:tcPr>
            <w:tcW w:w="9288" w:type="dxa"/>
          </w:tcPr>
          <w:p w:rsidR="005904E5" w:rsidRPr="00540821" w:rsidRDefault="005904E5" w:rsidP="0030589B">
            <w:pPr>
              <w:pStyle w:val="BodyText"/>
              <w:rPr>
                <w:sz w:val="24"/>
              </w:rPr>
            </w:pPr>
            <w:r w:rsidRPr="001F6596">
              <w:rPr>
                <w:rFonts w:ascii="Times" w:hAnsi="Times"/>
                <w:sz w:val="24"/>
              </w:rPr>
              <w:t xml:space="preserve">Reference </w:t>
            </w:r>
            <w:r w:rsidRPr="002D4050">
              <w:rPr>
                <w:rFonts w:ascii="Times" w:hAnsi="Times"/>
                <w:sz w:val="24"/>
              </w:rPr>
              <w:t>materials</w:t>
            </w:r>
            <w:r>
              <w:rPr>
                <w:rFonts w:ascii="Times" w:hAnsi="Times"/>
                <w:sz w:val="24"/>
              </w:rPr>
              <w:t xml:space="preserve"> </w:t>
            </w:r>
            <w:r w:rsidRPr="001F6596">
              <w:rPr>
                <w:sz w:val="24"/>
              </w:rPr>
              <w:t>are</w:t>
            </w:r>
            <w:r w:rsidRPr="00540821">
              <w:rPr>
                <w:sz w:val="24"/>
              </w:rPr>
              <w:t xml:space="preserve"> contained in the Interagency Aer</w:t>
            </w:r>
            <w:r>
              <w:rPr>
                <w:sz w:val="24"/>
              </w:rPr>
              <w:t>ial Ignition Guide (NFES 1080).</w:t>
            </w:r>
          </w:p>
          <w:p w:rsidR="005904E5" w:rsidRPr="00540821" w:rsidRDefault="005904E5" w:rsidP="0030589B">
            <w:pPr>
              <w:rPr>
                <w:rFonts w:eastAsia="MS Mincho"/>
                <w:szCs w:val="20"/>
              </w:rPr>
            </w:pPr>
          </w:p>
        </w:tc>
      </w:tr>
    </w:tbl>
    <w:p w:rsidR="005904E5" w:rsidRPr="00F12072" w:rsidRDefault="005904E5" w:rsidP="00053A7B">
      <w:pPr>
        <w:pStyle w:val="Exhibit"/>
        <w:rPr>
          <w:rFonts w:eastAsia="MS Mincho"/>
          <w:b/>
        </w:rPr>
      </w:pPr>
      <w:r>
        <w:br w:type="page"/>
      </w:r>
    </w:p>
    <w:p w:rsidR="005904E5" w:rsidRPr="00891FA4"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774C52" w:rsidRDefault="005904E5" w:rsidP="00254E7C">
            <w:pPr>
              <w:jc w:val="center"/>
              <w:rPr>
                <w:rFonts w:eastAsia="MS Mincho"/>
                <w:b/>
                <w:color w:val="0000FF"/>
                <w:sz w:val="16"/>
                <w:szCs w:val="16"/>
              </w:rPr>
            </w:pPr>
            <w:bookmarkStart w:id="154" w:name="_Toc135793690"/>
          </w:p>
          <w:p w:rsidR="005904E5" w:rsidRPr="00254E7C" w:rsidRDefault="005904E5" w:rsidP="00254E7C">
            <w:pPr>
              <w:jc w:val="center"/>
              <w:rPr>
                <w:rFonts w:eastAsia="MS Mincho"/>
                <w:b/>
                <w:color w:val="0000FF"/>
              </w:rPr>
            </w:pPr>
            <w:r w:rsidRPr="00254E7C">
              <w:rPr>
                <w:rFonts w:eastAsia="MS Mincho"/>
                <w:b/>
                <w:color w:val="0000FF"/>
              </w:rPr>
              <w:t>PURCHASING AGENT, FIVE THOUSAND (PA05)</w:t>
            </w:r>
            <w:bookmarkEnd w:id="154"/>
          </w:p>
          <w:p w:rsidR="005904E5" w:rsidRPr="00254E7C" w:rsidRDefault="005904E5" w:rsidP="00254E7C">
            <w:pPr>
              <w:jc w:val="center"/>
              <w:rPr>
                <w:rFonts w:eastAsia="MS Mincho"/>
                <w:b/>
                <w:color w:val="0000FF"/>
              </w:rPr>
            </w:pPr>
            <w:bookmarkStart w:id="155" w:name="_Toc135793691"/>
            <w:r w:rsidRPr="00254E7C">
              <w:rPr>
                <w:rFonts w:eastAsia="MS Mincho"/>
                <w:b/>
                <w:color w:val="0000FF"/>
              </w:rPr>
              <w:t>PURCHASING AGENT, TEN THOUSAND (PA10)</w:t>
            </w:r>
            <w:bookmarkEnd w:id="155"/>
          </w:p>
          <w:p w:rsidR="005904E5" w:rsidRPr="00254E7C" w:rsidRDefault="005904E5" w:rsidP="00254E7C">
            <w:pPr>
              <w:jc w:val="center"/>
              <w:rPr>
                <w:rFonts w:eastAsia="MS Mincho"/>
                <w:b/>
                <w:color w:val="0000FF"/>
              </w:rPr>
            </w:pPr>
            <w:bookmarkStart w:id="156" w:name="_Toc135793692"/>
            <w:r w:rsidRPr="00254E7C">
              <w:rPr>
                <w:rFonts w:eastAsia="MS Mincho"/>
                <w:b/>
                <w:color w:val="0000FF"/>
              </w:rPr>
              <w:t>PURCHASING AGENT, TWENTY-FIVE THOUSAND (PA25)</w:t>
            </w:r>
            <w:bookmarkEnd w:id="156"/>
          </w:p>
          <w:p w:rsidR="005904E5" w:rsidRPr="00254E7C" w:rsidRDefault="005904E5" w:rsidP="00254E7C">
            <w:pPr>
              <w:jc w:val="center"/>
              <w:rPr>
                <w:rFonts w:eastAsia="MS Mincho"/>
                <w:b/>
                <w:color w:val="0000FF"/>
              </w:rPr>
            </w:pPr>
            <w:bookmarkStart w:id="157" w:name="_Toc135793693"/>
            <w:r w:rsidRPr="00254E7C">
              <w:rPr>
                <w:rFonts w:eastAsia="MS Mincho"/>
                <w:b/>
                <w:color w:val="0000FF"/>
              </w:rPr>
              <w:t>PURCHASING AGENT, FIFTY THOUSAND (PA50)</w:t>
            </w:r>
            <w:bookmarkEnd w:id="157"/>
          </w:p>
          <w:p w:rsidR="005904E5" w:rsidRPr="00774C52" w:rsidRDefault="005904E5" w:rsidP="0030589B">
            <w:pPr>
              <w:jc w:val="center"/>
              <w:rPr>
                <w:rFonts w:eastAsia="MS Mincho"/>
                <w:sz w:val="16"/>
                <w:szCs w:val="16"/>
              </w:rPr>
            </w:pPr>
          </w:p>
        </w:tc>
      </w:tr>
      <w:tr w:rsidR="005904E5" w:rsidRPr="00E07884">
        <w:tc>
          <w:tcPr>
            <w:tcW w:w="9288" w:type="dxa"/>
          </w:tcPr>
          <w:p w:rsidR="005904E5" w:rsidRPr="00297106" w:rsidRDefault="005904E5" w:rsidP="00292C8C">
            <w:pPr>
              <w:rPr>
                <w:rFonts w:eastAsia="MS Mincho"/>
                <w:b/>
              </w:rPr>
            </w:pPr>
            <w:r w:rsidRPr="00297106">
              <w:rPr>
                <w:rFonts w:ascii="Times" w:eastAsia="MS Mincho" w:hAnsi="Times"/>
                <w:b/>
              </w:rPr>
              <w:t xml:space="preserve">REQUIRED </w:t>
            </w:r>
            <w:r>
              <w:rPr>
                <w:rFonts w:eastAsia="MS Mincho"/>
                <w:b/>
              </w:rPr>
              <w:t>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A01243" w:rsidRDefault="005904E5" w:rsidP="00F12072">
            <w:pPr>
              <w:rPr>
                <w:rFonts w:eastAsia="MS Mincho"/>
              </w:rPr>
            </w:pPr>
            <w:r w:rsidRPr="00A01243">
              <w:rPr>
                <w:rFonts w:eastAsia="MS Mincho"/>
              </w:rPr>
              <w:t>IS-700 National Incident Management System (NIMS), An Introduction</w:t>
            </w:r>
          </w:p>
          <w:p w:rsidR="005904E5" w:rsidRPr="00891FA4" w:rsidRDefault="005904E5" w:rsidP="00292C8C">
            <w:pPr>
              <w:ind w:left="216" w:hanging="216"/>
              <w:rPr>
                <w:rFonts w:ascii="Times" w:eastAsia="MS Mincho" w:hAnsi="Times"/>
              </w:rPr>
            </w:pPr>
          </w:p>
        </w:tc>
      </w:tr>
      <w:tr w:rsidR="005904E5" w:rsidRPr="00AA6612">
        <w:tc>
          <w:tcPr>
            <w:tcW w:w="9288" w:type="dxa"/>
          </w:tcPr>
          <w:p w:rsidR="005904E5" w:rsidRPr="00297106" w:rsidRDefault="005904E5" w:rsidP="0030589B">
            <w:pPr>
              <w:rPr>
                <w:rFonts w:eastAsia="MS Mincho"/>
                <w:b/>
              </w:rPr>
            </w:pPr>
            <w:r w:rsidRPr="00297106">
              <w:rPr>
                <w:rFonts w:eastAsia="MS Mincho"/>
                <w:b/>
              </w:rPr>
              <w:t>REQUIRED EXPERIENCE</w:t>
            </w:r>
          </w:p>
          <w:p w:rsidR="005904E5" w:rsidRPr="0023715A" w:rsidRDefault="005904E5" w:rsidP="00160FFB">
            <w:pPr>
              <w:rPr>
                <w:rFonts w:ascii="Times" w:eastAsia="MS Mincho" w:hAnsi="Times"/>
                <w:strike/>
              </w:rPr>
            </w:pPr>
            <w:r w:rsidRPr="0023715A">
              <w:rPr>
                <w:rFonts w:ascii="Times" w:eastAsia="MS Mincho" w:hAnsi="Times"/>
              </w:rPr>
              <w:t>Federal delegated acquisition authority to obligate Government funds and appropriate authority for the positions</w:t>
            </w:r>
            <w:r>
              <w:rPr>
                <w:rFonts w:ascii="Times" w:eastAsia="MS Mincho" w:hAnsi="Times"/>
              </w:rPr>
              <w:t>.</w:t>
            </w:r>
          </w:p>
          <w:p w:rsidR="005904E5" w:rsidRPr="00891FA4" w:rsidRDefault="005904E5" w:rsidP="0030589B">
            <w:pPr>
              <w:rPr>
                <w:rFonts w:ascii="Times" w:eastAsia="MS Mincho" w:hAnsi="Times"/>
              </w:rPr>
            </w:pPr>
          </w:p>
        </w:tc>
      </w:tr>
      <w:tr w:rsidR="005904E5" w:rsidRPr="005F4191">
        <w:tc>
          <w:tcPr>
            <w:tcW w:w="9288" w:type="dxa"/>
          </w:tcPr>
          <w:p w:rsidR="005904E5" w:rsidRPr="00297106" w:rsidRDefault="005904E5" w:rsidP="0030589B">
            <w:pPr>
              <w:rPr>
                <w:rFonts w:eastAsia="MS Mincho"/>
                <w:b/>
              </w:rPr>
            </w:pPr>
            <w:r w:rsidRPr="00297106">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 Required</w:t>
            </w:r>
          </w:p>
          <w:p w:rsidR="005904E5" w:rsidRPr="0023715A" w:rsidRDefault="005904E5" w:rsidP="0030589B">
            <w:pPr>
              <w:rPr>
                <w:rFonts w:eastAsia="MS Mincho"/>
              </w:rPr>
            </w:pPr>
          </w:p>
        </w:tc>
      </w:tr>
      <w:tr w:rsidR="005904E5">
        <w:tc>
          <w:tcPr>
            <w:tcW w:w="9288" w:type="dxa"/>
          </w:tcPr>
          <w:p w:rsidR="005904E5" w:rsidRPr="00297106" w:rsidRDefault="005904E5" w:rsidP="0030589B">
            <w:pPr>
              <w:rPr>
                <w:rFonts w:eastAsia="MS Mincho"/>
                <w:b/>
              </w:rPr>
            </w:pPr>
            <w:r w:rsidRPr="00297106">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297106" w:rsidRDefault="005904E5" w:rsidP="00292C8C">
            <w:pPr>
              <w:rPr>
                <w:rFonts w:eastAsia="MS Mincho"/>
                <w:b/>
              </w:rPr>
            </w:pPr>
            <w:r w:rsidRPr="00297106">
              <w:rPr>
                <w:rFonts w:eastAsia="MS Mincho"/>
                <w:b/>
              </w:rPr>
              <w:t>OTHER TRAINING WHICH SUPPORTS DEVELOPMENT OF KNOWLEDGE AND SKILLS</w:t>
            </w:r>
          </w:p>
          <w:p w:rsidR="005904E5" w:rsidRDefault="005904E5" w:rsidP="00292C8C">
            <w:pPr>
              <w:ind w:left="677" w:hanging="677"/>
              <w:rPr>
                <w:rFonts w:eastAsia="MS Mincho"/>
              </w:rPr>
            </w:pPr>
            <w:r>
              <w:rPr>
                <w:rFonts w:eastAsia="MS Mincho"/>
              </w:rPr>
              <w:t>I-200 Basic Incident Command System</w:t>
            </w:r>
          </w:p>
          <w:p w:rsidR="005904E5" w:rsidRDefault="005904E5" w:rsidP="00292C8C">
            <w:pPr>
              <w:ind w:left="677" w:hanging="677"/>
              <w:rPr>
                <w:rFonts w:eastAsia="MS Mincho"/>
              </w:rPr>
            </w:pPr>
            <w:r>
              <w:rPr>
                <w:rFonts w:eastAsia="MS Mincho"/>
              </w:rPr>
              <w:t>S-260 Interagency Incident Business Management</w:t>
            </w:r>
          </w:p>
          <w:p w:rsidR="005904E5" w:rsidRDefault="005904E5" w:rsidP="00292C8C">
            <w:pPr>
              <w:ind w:left="677" w:hanging="677"/>
              <w:rPr>
                <w:rFonts w:eastAsia="MS Mincho"/>
              </w:rPr>
            </w:pPr>
            <w:r>
              <w:rPr>
                <w:rFonts w:eastAsia="MS Mincho"/>
              </w:rPr>
              <w:t>S-261 Applied Interagency Incident Business Management</w:t>
            </w:r>
          </w:p>
          <w:p w:rsidR="005904E5" w:rsidRDefault="005904E5" w:rsidP="00292C8C">
            <w:pPr>
              <w:rPr>
                <w:rFonts w:eastAsia="MS Mincho"/>
              </w:rPr>
            </w:pPr>
            <w:r>
              <w:rPr>
                <w:rFonts w:eastAsia="MS Mincho"/>
              </w:rPr>
              <w:t>S-360 Finance/Administration Unit Leader</w:t>
            </w:r>
          </w:p>
          <w:p w:rsidR="005904E5" w:rsidRPr="00292C8C" w:rsidRDefault="005904E5" w:rsidP="00292C8C">
            <w:pPr>
              <w:rPr>
                <w:rFonts w:eastAsia="MS Mincho"/>
                <w:u w:val="single"/>
              </w:rPr>
            </w:pPr>
          </w:p>
        </w:tc>
      </w:tr>
      <w:tr w:rsidR="005904E5">
        <w:tc>
          <w:tcPr>
            <w:tcW w:w="9288" w:type="dxa"/>
          </w:tcPr>
          <w:p w:rsidR="005904E5" w:rsidRPr="002D4050" w:rsidRDefault="005904E5" w:rsidP="00AF0EFB">
            <w:pPr>
              <w:rPr>
                <w:rFonts w:eastAsia="MS Mincho"/>
                <w:i/>
              </w:rPr>
            </w:pPr>
            <w:r w:rsidRPr="002D4050">
              <w:rPr>
                <w:rFonts w:eastAsia="MS Mincho"/>
              </w:rPr>
              <w:t>* Online training at</w:t>
            </w:r>
            <w:r w:rsidRPr="0031234F">
              <w:rPr>
                <w:rFonts w:eastAsia="MS Mincho"/>
                <w:color w:val="0000FF"/>
              </w:rPr>
              <w:t>:</w:t>
            </w:r>
            <w:r w:rsidRPr="0031234F">
              <w:rPr>
                <w:rFonts w:eastAsia="MS Mincho"/>
                <w:i/>
                <w:color w:val="0000FF"/>
              </w:rPr>
              <w:t xml:space="preserve"> </w:t>
            </w:r>
            <w:hyperlink r:id="rId54" w:history="1">
              <w:r w:rsidRPr="0031234F">
                <w:rPr>
                  <w:rStyle w:val="Hyperlink"/>
                  <w:rFonts w:eastAsia="MS Mincho"/>
                  <w:i/>
                </w:rPr>
                <w:t>http://training.nwcg.gov/classes/i100.htm</w:t>
              </w:r>
            </w:hyperlink>
          </w:p>
          <w:p w:rsidR="005904E5" w:rsidRPr="00297106" w:rsidRDefault="005904E5" w:rsidP="00292C8C">
            <w:pPr>
              <w:rPr>
                <w:rFonts w:eastAsia="MS Mincho"/>
                <w:b/>
              </w:rPr>
            </w:pPr>
          </w:p>
        </w:tc>
      </w:tr>
    </w:tbl>
    <w:p w:rsidR="005904E5" w:rsidRPr="00F12072" w:rsidRDefault="005904E5" w:rsidP="00053A7B">
      <w:pPr>
        <w:pStyle w:val="Exhibit"/>
        <w:rPr>
          <w:rFonts w:eastAsia="MS Mincho"/>
          <w:b/>
        </w:rPr>
      </w:pPr>
      <w:r>
        <w:br w:type="page"/>
      </w:r>
    </w:p>
    <w:p w:rsidR="005904E5" w:rsidRPr="00F12072" w:rsidRDefault="005904E5" w:rsidP="00F12072">
      <w:pPr>
        <w:rPr>
          <w:rFonts w:eastAsia="MS Mincho"/>
        </w:rPr>
      </w:pPr>
    </w:p>
    <w:tbl>
      <w:tblPr>
        <w:tblW w:w="0" w:type="auto"/>
        <w:tblLook w:val="0000" w:firstRow="0" w:lastRow="0" w:firstColumn="0" w:lastColumn="0" w:noHBand="0" w:noVBand="0"/>
      </w:tblPr>
      <w:tblGrid>
        <w:gridCol w:w="9288"/>
      </w:tblGrid>
      <w:tr w:rsidR="005904E5" w:rsidRPr="00774C52">
        <w:trPr>
          <w:cantSplit/>
        </w:trPr>
        <w:tc>
          <w:tcPr>
            <w:tcW w:w="9288" w:type="dxa"/>
          </w:tcPr>
          <w:p w:rsidR="005904E5" w:rsidRPr="00774C52" w:rsidRDefault="005904E5" w:rsidP="00254E7C">
            <w:pPr>
              <w:jc w:val="center"/>
              <w:rPr>
                <w:rFonts w:eastAsia="MS Mincho"/>
                <w:b/>
                <w:color w:val="0000FF"/>
                <w:sz w:val="16"/>
                <w:szCs w:val="16"/>
              </w:rPr>
            </w:pPr>
            <w:bookmarkStart w:id="158" w:name="_Toc135793694"/>
          </w:p>
          <w:p w:rsidR="005904E5" w:rsidRPr="00227E22" w:rsidRDefault="005904E5" w:rsidP="00254E7C">
            <w:pPr>
              <w:jc w:val="center"/>
              <w:rPr>
                <w:rFonts w:eastAsia="MS Mincho"/>
                <w:b/>
                <w:color w:val="0000FF"/>
              </w:rPr>
            </w:pPr>
            <w:r w:rsidRPr="00227E22">
              <w:rPr>
                <w:rFonts w:eastAsia="MS Mincho"/>
                <w:b/>
                <w:color w:val="0000FF"/>
              </w:rPr>
              <w:t>PRESCRIBED FIRE BURN BOSS TYPE 3 (RXB3)</w:t>
            </w:r>
            <w:bookmarkEnd w:id="158"/>
          </w:p>
          <w:p w:rsidR="005904E5" w:rsidRPr="00774C52" w:rsidRDefault="005904E5" w:rsidP="00254E7C">
            <w:pPr>
              <w:jc w:val="center"/>
              <w:rPr>
                <w:rFonts w:eastAsia="MS Mincho"/>
                <w:b/>
                <w:color w:val="0000FF"/>
                <w:sz w:val="16"/>
                <w:szCs w:val="16"/>
              </w:rPr>
            </w:pPr>
          </w:p>
        </w:tc>
      </w:tr>
      <w:tr w:rsidR="005904E5" w:rsidRPr="00CF6B9B">
        <w:trPr>
          <w:cantSplit/>
          <w:trHeight w:val="1210"/>
        </w:trPr>
        <w:tc>
          <w:tcPr>
            <w:tcW w:w="9288" w:type="dxa"/>
          </w:tcPr>
          <w:p w:rsidR="005904E5" w:rsidRPr="00CF6B9B" w:rsidRDefault="005904E5" w:rsidP="0030589B">
            <w:pPr>
              <w:rPr>
                <w:rFonts w:eastAsia="MS Mincho"/>
                <w:b/>
              </w:rPr>
            </w:pPr>
            <w:r w:rsidRPr="00CF6B9B">
              <w:rPr>
                <w:rFonts w:ascii="Times New (W1)" w:eastAsia="MS Mincho" w:hAnsi="Times New (W1)"/>
                <w:b/>
              </w:rPr>
              <w:t xml:space="preserve">REQUIRED </w:t>
            </w:r>
            <w:r w:rsidRPr="00CF6B9B">
              <w:rPr>
                <w:rFonts w:eastAsia="MS Mincho"/>
                <w:b/>
              </w:rPr>
              <w:t>TRAINING:</w:t>
            </w:r>
          </w:p>
          <w:p w:rsidR="005904E5" w:rsidRPr="00CF6B9B" w:rsidRDefault="005904E5" w:rsidP="00F12072">
            <w:pPr>
              <w:rPr>
                <w:rFonts w:eastAsia="MS Mincho"/>
              </w:rPr>
            </w:pPr>
            <w:r w:rsidRPr="00CF6B9B">
              <w:rPr>
                <w:rFonts w:eastAsia="MS Mincho"/>
              </w:rPr>
              <w:t>IS-700 National Incident Management System (NIMS), An Introduction</w:t>
            </w:r>
          </w:p>
          <w:p w:rsidR="005904E5" w:rsidRPr="00CF6B9B" w:rsidRDefault="005904E5" w:rsidP="00F12072">
            <w:pPr>
              <w:rPr>
                <w:rFonts w:eastAsia="MS Mincho"/>
              </w:rPr>
            </w:pPr>
            <w:r w:rsidRPr="00CF6B9B">
              <w:rPr>
                <w:rFonts w:eastAsia="MS Mincho"/>
              </w:rPr>
              <w:t>RT-130 Annual Fireline Safety Refresher</w:t>
            </w:r>
          </w:p>
          <w:p w:rsidR="005904E5" w:rsidRPr="00CF6B9B" w:rsidRDefault="005904E5" w:rsidP="0030589B">
            <w:pPr>
              <w:ind w:left="677" w:hanging="677"/>
              <w:rPr>
                <w:rFonts w:eastAsia="MS Mincho"/>
              </w:rPr>
            </w:pPr>
            <w:r w:rsidRPr="00CF6B9B">
              <w:rPr>
                <w:rFonts w:eastAsia="MS Mincho"/>
              </w:rPr>
              <w:t>S-290 Inte</w:t>
            </w:r>
            <w:r>
              <w:rPr>
                <w:rFonts w:eastAsia="MS Mincho"/>
              </w:rPr>
              <w:t>rmediate Wildland Fire Behavior</w:t>
            </w:r>
          </w:p>
          <w:p w:rsidR="005904E5" w:rsidRPr="00CF6B9B" w:rsidRDefault="005904E5" w:rsidP="00CF6B9B">
            <w:pPr>
              <w:ind w:left="677" w:hanging="677"/>
              <w:rPr>
                <w:rFonts w:eastAsia="MS Mincho"/>
              </w:rPr>
            </w:pPr>
          </w:p>
        </w:tc>
      </w:tr>
      <w:tr w:rsidR="005904E5" w:rsidRPr="00CF6B9B">
        <w:tc>
          <w:tcPr>
            <w:tcW w:w="9288" w:type="dxa"/>
          </w:tcPr>
          <w:p w:rsidR="005904E5" w:rsidRPr="00CF6B9B" w:rsidRDefault="005904E5" w:rsidP="0030589B">
            <w:pPr>
              <w:rPr>
                <w:rFonts w:eastAsia="MS Mincho"/>
                <w:b/>
              </w:rPr>
            </w:pPr>
            <w:r w:rsidRPr="00CF6B9B">
              <w:rPr>
                <w:rFonts w:eastAsia="MS Mincho"/>
                <w:b/>
              </w:rPr>
              <w:t>REQUIRED EXPERIENCE</w:t>
            </w:r>
          </w:p>
          <w:p w:rsidR="005904E5" w:rsidRDefault="005904E5" w:rsidP="00160FFB">
            <w:pPr>
              <w:rPr>
                <w:rFonts w:ascii="Times" w:eastAsia="MS Mincho" w:hAnsi="Times"/>
              </w:rPr>
            </w:pPr>
            <w:r w:rsidRPr="00CF6B9B">
              <w:rPr>
                <w:rFonts w:ascii="Times" w:eastAsia="MS Mincho" w:hAnsi="Times"/>
              </w:rPr>
              <w:t>Satisfactory performance as a Firefighter Type 1 (FFT1)</w:t>
            </w:r>
          </w:p>
          <w:p w:rsidR="005904E5" w:rsidRPr="00160FFB" w:rsidRDefault="005904E5" w:rsidP="00160FFB">
            <w:pPr>
              <w:rPr>
                <w:rFonts w:ascii="Times" w:eastAsia="MS Mincho" w:hAnsi="Times"/>
              </w:rPr>
            </w:pPr>
            <w:r>
              <w:tab/>
            </w:r>
            <w:r w:rsidRPr="00CF6B9B">
              <w:rPr>
                <w:rFonts w:eastAsia="MS Mincho"/>
                <w:b/>
              </w:rPr>
              <w:t>AND</w:t>
            </w:r>
          </w:p>
          <w:p w:rsidR="005904E5" w:rsidRPr="00CF6B9B" w:rsidRDefault="005904E5" w:rsidP="0030589B">
            <w:pPr>
              <w:ind w:left="216" w:hanging="216"/>
              <w:rPr>
                <w:rFonts w:eastAsia="MS Mincho"/>
              </w:rPr>
            </w:pPr>
            <w:r w:rsidRPr="00CF6B9B">
              <w:rPr>
                <w:rFonts w:ascii="Times New (W1)" w:eastAsia="MS Mincho" w:hAnsi="Times New (W1)"/>
              </w:rPr>
              <w:t>Satisfactory</w:t>
            </w:r>
            <w:r w:rsidRPr="00CF6B9B">
              <w:rPr>
                <w:rFonts w:eastAsia="MS Mincho"/>
              </w:rPr>
              <w:t xml:space="preserve"> performance as a Prescribed Fire Burn Boss Type 3 (RXB3)</w:t>
            </w:r>
          </w:p>
          <w:p w:rsidR="005904E5" w:rsidRPr="00CF6B9B" w:rsidRDefault="005904E5" w:rsidP="0030589B">
            <w:pPr>
              <w:ind w:left="216" w:hanging="216"/>
              <w:rPr>
                <w:rFonts w:eastAsia="MS Mincho"/>
              </w:rPr>
            </w:pPr>
          </w:p>
        </w:tc>
      </w:tr>
      <w:tr w:rsidR="005904E5" w:rsidRPr="00CF6B9B">
        <w:tc>
          <w:tcPr>
            <w:tcW w:w="9288" w:type="dxa"/>
          </w:tcPr>
          <w:p w:rsidR="005904E5" w:rsidRPr="00CF6B9B" w:rsidRDefault="005904E5" w:rsidP="0030589B">
            <w:pPr>
              <w:rPr>
                <w:rFonts w:eastAsia="MS Mincho"/>
                <w:b/>
              </w:rPr>
            </w:pPr>
            <w:r w:rsidRPr="00CF6B9B">
              <w:rPr>
                <w:rFonts w:eastAsia="MS Mincho"/>
                <w:b/>
              </w:rPr>
              <w:t>PHYSICAL FITNESS</w:t>
            </w:r>
          </w:p>
          <w:p w:rsidR="005904E5" w:rsidRPr="00CF6B9B" w:rsidRDefault="005904E5" w:rsidP="0030589B">
            <w:pPr>
              <w:rPr>
                <w:rFonts w:eastAsia="MS Mincho"/>
              </w:rPr>
            </w:pPr>
            <w:r w:rsidRPr="00CF6B9B">
              <w:rPr>
                <w:rFonts w:eastAsia="MS Mincho"/>
              </w:rPr>
              <w:t>Moderate</w:t>
            </w:r>
          </w:p>
          <w:p w:rsidR="005904E5" w:rsidRPr="00CF6B9B" w:rsidRDefault="005904E5" w:rsidP="0030589B">
            <w:pPr>
              <w:rPr>
                <w:rFonts w:eastAsia="MS Mincho"/>
              </w:rPr>
            </w:pPr>
          </w:p>
        </w:tc>
      </w:tr>
      <w:tr w:rsidR="005904E5" w:rsidRPr="00CF6B9B">
        <w:tc>
          <w:tcPr>
            <w:tcW w:w="9288" w:type="dxa"/>
          </w:tcPr>
          <w:p w:rsidR="005904E5" w:rsidRPr="00CF6B9B" w:rsidRDefault="005904E5" w:rsidP="0030589B">
            <w:pPr>
              <w:rPr>
                <w:rFonts w:eastAsia="MS Mincho"/>
                <w:b/>
              </w:rPr>
            </w:pPr>
            <w:r w:rsidRPr="00CF6B9B">
              <w:rPr>
                <w:rFonts w:eastAsia="MS Mincho"/>
                <w:b/>
              </w:rPr>
              <w:t>OTHER POSITION ASSIGNMENTS THAT WILL MAINTAIN CURRENCY</w:t>
            </w:r>
          </w:p>
          <w:p w:rsidR="005904E5" w:rsidRPr="00CF6B9B" w:rsidRDefault="005904E5" w:rsidP="0030589B">
            <w:pPr>
              <w:rPr>
                <w:rFonts w:eastAsia="MS Mincho"/>
              </w:rPr>
            </w:pPr>
            <w:r w:rsidRPr="00CF6B9B">
              <w:rPr>
                <w:rFonts w:eastAsia="MS Mincho"/>
              </w:rPr>
              <w:t>Prescribed Fire Burn Boss Type 2 (RXB2)</w:t>
            </w:r>
          </w:p>
          <w:p w:rsidR="005904E5" w:rsidRPr="00CF6B9B" w:rsidRDefault="005904E5" w:rsidP="0030589B">
            <w:pPr>
              <w:rPr>
                <w:rFonts w:eastAsia="MS Mincho"/>
              </w:rPr>
            </w:pPr>
            <w:r w:rsidRPr="00CF6B9B">
              <w:rPr>
                <w:rFonts w:eastAsia="MS Mincho"/>
              </w:rPr>
              <w:t>Prescribed Fire Burn Boss Type 1 (RXB1)</w:t>
            </w:r>
          </w:p>
          <w:p w:rsidR="005904E5" w:rsidRPr="00CF6B9B" w:rsidRDefault="005904E5" w:rsidP="0030589B">
            <w:pPr>
              <w:rPr>
                <w:rFonts w:eastAsia="MS Mincho"/>
              </w:rPr>
            </w:pPr>
            <w:r>
              <w:rPr>
                <w:rFonts w:eastAsia="MS Mincho"/>
              </w:rPr>
              <w:t>Strategic Operational Planner (SOPL</w:t>
            </w:r>
            <w:r w:rsidRPr="00CF6B9B">
              <w:rPr>
                <w:rFonts w:eastAsia="MS Mincho"/>
              </w:rPr>
              <w:t>)</w:t>
            </w:r>
          </w:p>
          <w:p w:rsidR="005904E5" w:rsidRPr="00CF6B9B" w:rsidRDefault="005904E5" w:rsidP="0030589B">
            <w:pPr>
              <w:rPr>
                <w:rFonts w:eastAsia="MS Mincho"/>
              </w:rPr>
            </w:pPr>
          </w:p>
        </w:tc>
      </w:tr>
      <w:tr w:rsidR="005904E5" w:rsidRPr="00CF6B9B">
        <w:tc>
          <w:tcPr>
            <w:tcW w:w="9288" w:type="dxa"/>
          </w:tcPr>
          <w:p w:rsidR="005904E5" w:rsidRPr="00CF6B9B" w:rsidRDefault="005904E5" w:rsidP="00CF6B9B">
            <w:pPr>
              <w:rPr>
                <w:rFonts w:eastAsia="MS Mincho"/>
                <w:b/>
              </w:rPr>
            </w:pPr>
            <w:r w:rsidRPr="00CF6B9B">
              <w:rPr>
                <w:rFonts w:eastAsia="MS Mincho"/>
                <w:b/>
              </w:rPr>
              <w:t>OTHER TRAINING WHICH SUPPORTS DEVELOPMENT OF KNOWLEDGE AND SKILLS</w:t>
            </w:r>
          </w:p>
          <w:p w:rsidR="005904E5" w:rsidRPr="00CF6B9B" w:rsidRDefault="005904E5" w:rsidP="00CF6B9B">
            <w:pPr>
              <w:ind w:left="677" w:hanging="677"/>
              <w:rPr>
                <w:rFonts w:ascii="Times New (W1)" w:eastAsia="MS Mincho" w:hAnsi="Times New (W1)"/>
              </w:rPr>
            </w:pPr>
            <w:r w:rsidRPr="00CF6B9B">
              <w:rPr>
                <w:rFonts w:ascii="Times New (W1)" w:eastAsia="MS Mincho" w:hAnsi="Times New (W1)"/>
              </w:rPr>
              <w:t>S-234 Ignition Operations</w:t>
            </w:r>
          </w:p>
          <w:p w:rsidR="005904E5" w:rsidRPr="00CF6B9B" w:rsidRDefault="005904E5" w:rsidP="00CF6B9B">
            <w:pPr>
              <w:rPr>
                <w:rFonts w:eastAsia="MS Mincho"/>
              </w:rPr>
            </w:pPr>
          </w:p>
        </w:tc>
      </w:tr>
      <w:tr w:rsidR="005904E5">
        <w:tc>
          <w:tcPr>
            <w:tcW w:w="9288" w:type="dxa"/>
          </w:tcPr>
          <w:p w:rsidR="005904E5" w:rsidRDefault="005904E5" w:rsidP="0031234F">
            <w:pPr>
              <w:rPr>
                <w:rFonts w:eastAsia="MS Mincho"/>
                <w:i/>
                <w:u w:val="single"/>
              </w:rPr>
            </w:pPr>
            <w:r>
              <w:rPr>
                <w:rFonts w:eastAsia="MS Mincho"/>
              </w:rPr>
              <w:t>Task Book</w:t>
            </w:r>
            <w:r w:rsidRPr="00C93479">
              <w:rPr>
                <w:rFonts w:eastAsia="MS Mincho"/>
              </w:rPr>
              <w:t xml:space="preserve"> </w:t>
            </w:r>
            <w:r>
              <w:rPr>
                <w:rFonts w:eastAsia="MS Mincho"/>
              </w:rPr>
              <w:t xml:space="preserve">is available </w:t>
            </w:r>
            <w:r w:rsidRPr="0031234F">
              <w:rPr>
                <w:rFonts w:eastAsia="MS Mincho"/>
              </w:rPr>
              <w:t>at:</w:t>
            </w:r>
            <w:r>
              <w:rPr>
                <w:rFonts w:eastAsia="MS Mincho"/>
              </w:rPr>
              <w:t xml:space="preserve">  </w:t>
            </w:r>
            <w:r w:rsidRPr="0031234F">
              <w:rPr>
                <w:rFonts w:eastAsia="MS Mincho"/>
                <w:i/>
                <w:color w:val="0000FF"/>
                <w:u w:val="single"/>
              </w:rPr>
              <w:t>http://www.fs.fed.us/fire/fireuse/rxfire/rxb3_ptb.pdf</w:t>
            </w:r>
          </w:p>
        </w:tc>
      </w:tr>
    </w:tbl>
    <w:p w:rsidR="005904E5" w:rsidRPr="00F12072" w:rsidRDefault="005904E5" w:rsidP="00053A7B">
      <w:pPr>
        <w:pStyle w:val="Exhibit"/>
        <w:rPr>
          <w:rFonts w:eastAsia="MS Mincho"/>
          <w:b/>
        </w:rPr>
      </w:pPr>
      <w:bookmarkStart w:id="159" w:name="_Toc135793695"/>
      <w:r>
        <w:br w:type="page"/>
      </w:r>
    </w:p>
    <w:p w:rsidR="005904E5" w:rsidRDefault="005904E5"/>
    <w:tbl>
      <w:tblPr>
        <w:tblW w:w="0" w:type="auto"/>
        <w:tblLook w:val="0000" w:firstRow="0" w:lastRow="0" w:firstColumn="0" w:lastColumn="0" w:noHBand="0" w:noVBand="0"/>
      </w:tblPr>
      <w:tblGrid>
        <w:gridCol w:w="9288"/>
      </w:tblGrid>
      <w:tr w:rsidR="005904E5" w:rsidRPr="00774C52">
        <w:trPr>
          <w:cantSplit/>
        </w:trPr>
        <w:tc>
          <w:tcPr>
            <w:tcW w:w="9288" w:type="dxa"/>
          </w:tcPr>
          <w:p w:rsidR="005904E5" w:rsidRPr="00774C52" w:rsidRDefault="005904E5" w:rsidP="00254E7C">
            <w:pPr>
              <w:jc w:val="center"/>
              <w:rPr>
                <w:rFonts w:eastAsia="MS Mincho"/>
                <w:b/>
                <w:color w:val="0000FF"/>
                <w:sz w:val="16"/>
                <w:szCs w:val="16"/>
              </w:rPr>
            </w:pPr>
          </w:p>
          <w:p w:rsidR="005904E5" w:rsidRPr="00227E22" w:rsidRDefault="005904E5" w:rsidP="00254E7C">
            <w:pPr>
              <w:jc w:val="center"/>
              <w:rPr>
                <w:rFonts w:eastAsia="MS Mincho"/>
                <w:b/>
                <w:color w:val="0000FF"/>
              </w:rPr>
            </w:pPr>
            <w:r w:rsidRPr="00227E22">
              <w:rPr>
                <w:rFonts w:eastAsia="MS Mincho"/>
                <w:b/>
                <w:color w:val="0000FF"/>
              </w:rPr>
              <w:t>PRESCRIBED FIRE CREWMEMBER (RXCM)</w:t>
            </w:r>
            <w:bookmarkEnd w:id="159"/>
          </w:p>
          <w:p w:rsidR="005904E5" w:rsidRPr="00774C52" w:rsidRDefault="005904E5" w:rsidP="00254E7C">
            <w:pPr>
              <w:jc w:val="center"/>
              <w:rPr>
                <w:rFonts w:eastAsia="MS Mincho"/>
                <w:b/>
                <w:color w:val="0000FF"/>
                <w:sz w:val="16"/>
                <w:szCs w:val="16"/>
              </w:rPr>
            </w:pPr>
          </w:p>
        </w:tc>
      </w:tr>
      <w:tr w:rsidR="005904E5" w:rsidRPr="00774C52">
        <w:tc>
          <w:tcPr>
            <w:tcW w:w="9288" w:type="dxa"/>
          </w:tcPr>
          <w:p w:rsidR="005904E5" w:rsidRPr="002D0AF8" w:rsidRDefault="005904E5" w:rsidP="004F343A">
            <w:pPr>
              <w:rPr>
                <w:rFonts w:eastAsia="MS Mincho"/>
                <w:b/>
              </w:rPr>
            </w:pPr>
            <w:r w:rsidRPr="002D0AF8">
              <w:rPr>
                <w:rFonts w:eastAsia="MS Mincho"/>
                <w:b/>
              </w:rPr>
              <w:t>REQUIRED 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F12072">
            <w:pPr>
              <w:rPr>
                <w:rFonts w:eastAsia="MS Mincho"/>
              </w:rPr>
            </w:pPr>
            <w:r w:rsidRPr="00A01243">
              <w:rPr>
                <w:rFonts w:eastAsia="MS Mincho"/>
              </w:rPr>
              <w:t>IS-700 National Incident Management System (NIMS), An Introduction</w:t>
            </w:r>
          </w:p>
          <w:p w:rsidR="005904E5" w:rsidRPr="00A01243" w:rsidRDefault="005904E5" w:rsidP="00F12072">
            <w:pPr>
              <w:rPr>
                <w:rFonts w:eastAsia="MS Mincho"/>
              </w:rPr>
            </w:pPr>
            <w:r>
              <w:rPr>
                <w:rFonts w:eastAsia="MS Mincho"/>
              </w:rPr>
              <w:t xml:space="preserve">RT-130 Annual Fireline Safety Refresher </w:t>
            </w:r>
          </w:p>
          <w:p w:rsidR="005904E5" w:rsidRPr="00774C52" w:rsidRDefault="005904E5" w:rsidP="00F12072">
            <w:pPr>
              <w:rPr>
                <w:rFonts w:eastAsia="MS Mincho"/>
              </w:rPr>
            </w:pPr>
            <w:r w:rsidRPr="00774C52">
              <w:rPr>
                <w:rFonts w:eastAsia="MS Mincho"/>
              </w:rPr>
              <w:t>S-130 Firefighter Training</w:t>
            </w:r>
          </w:p>
          <w:p w:rsidR="005904E5" w:rsidRPr="00774C52" w:rsidRDefault="005904E5" w:rsidP="00F12072">
            <w:pPr>
              <w:rPr>
                <w:rFonts w:eastAsia="MS Mincho"/>
              </w:rPr>
            </w:pPr>
            <w:r w:rsidRPr="00774C52">
              <w:rPr>
                <w:rFonts w:eastAsia="MS Mincho"/>
              </w:rPr>
              <w:t>S-190 Introdu</w:t>
            </w:r>
            <w:r>
              <w:rPr>
                <w:rFonts w:eastAsia="MS Mincho"/>
              </w:rPr>
              <w:t>ction to Wildland Fire Behavior</w:t>
            </w:r>
          </w:p>
          <w:p w:rsidR="005904E5" w:rsidRPr="00774C52" w:rsidRDefault="005904E5" w:rsidP="004F343A">
            <w:pPr>
              <w:rPr>
                <w:rFonts w:eastAsia="MS Mincho"/>
                <w:sz w:val="22"/>
                <w:szCs w:val="22"/>
              </w:rPr>
            </w:pPr>
          </w:p>
        </w:tc>
      </w:tr>
      <w:tr w:rsidR="005904E5" w:rsidRPr="00774C52">
        <w:tc>
          <w:tcPr>
            <w:tcW w:w="9288" w:type="dxa"/>
          </w:tcPr>
          <w:p w:rsidR="005904E5" w:rsidRPr="002D0AF8" w:rsidRDefault="005904E5" w:rsidP="0030589B">
            <w:pPr>
              <w:rPr>
                <w:rFonts w:eastAsia="MS Mincho"/>
                <w:b/>
              </w:rPr>
            </w:pPr>
            <w:r w:rsidRPr="002D0AF8">
              <w:rPr>
                <w:rFonts w:eastAsia="MS Mincho"/>
                <w:b/>
              </w:rPr>
              <w:t>REQUIRED EXPERIENCE</w:t>
            </w:r>
          </w:p>
          <w:p w:rsidR="005904E5" w:rsidRPr="00774C52" w:rsidRDefault="005904E5" w:rsidP="00F12072">
            <w:pPr>
              <w:rPr>
                <w:rFonts w:eastAsia="MS Mincho"/>
              </w:rPr>
            </w:pPr>
            <w:r w:rsidRPr="00774C52">
              <w:rPr>
                <w:rFonts w:eastAsia="MS Mincho"/>
              </w:rPr>
              <w:t>None</w:t>
            </w:r>
          </w:p>
          <w:p w:rsidR="005904E5" w:rsidRPr="00774C52" w:rsidRDefault="005904E5" w:rsidP="0030589B">
            <w:pPr>
              <w:rPr>
                <w:rFonts w:eastAsia="MS Mincho"/>
                <w:sz w:val="22"/>
                <w:szCs w:val="22"/>
              </w:rPr>
            </w:pPr>
          </w:p>
        </w:tc>
      </w:tr>
      <w:tr w:rsidR="005904E5" w:rsidRPr="00774C52">
        <w:tc>
          <w:tcPr>
            <w:tcW w:w="9288" w:type="dxa"/>
          </w:tcPr>
          <w:p w:rsidR="005904E5" w:rsidRPr="002D0AF8" w:rsidRDefault="005904E5" w:rsidP="0030589B">
            <w:pPr>
              <w:rPr>
                <w:rFonts w:eastAsia="MS Mincho"/>
                <w:b/>
              </w:rPr>
            </w:pPr>
            <w:r w:rsidRPr="002D0AF8">
              <w:rPr>
                <w:rFonts w:eastAsia="MS Mincho"/>
                <w:b/>
              </w:rPr>
              <w:t>PHYSICAL FITNESS LEVEL</w:t>
            </w:r>
          </w:p>
          <w:p w:rsidR="005904E5" w:rsidRPr="00774C52" w:rsidRDefault="005904E5" w:rsidP="00F12072">
            <w:pPr>
              <w:rPr>
                <w:rFonts w:eastAsia="MS Mincho"/>
              </w:rPr>
            </w:pPr>
            <w:r w:rsidRPr="00774C52">
              <w:rPr>
                <w:rFonts w:eastAsia="MS Mincho"/>
              </w:rPr>
              <w:t>Moderate</w:t>
            </w:r>
          </w:p>
          <w:p w:rsidR="005904E5" w:rsidRPr="00774C52" w:rsidRDefault="005904E5" w:rsidP="0030589B">
            <w:pPr>
              <w:rPr>
                <w:rFonts w:eastAsia="MS Mincho"/>
                <w:sz w:val="22"/>
                <w:szCs w:val="22"/>
              </w:rPr>
            </w:pPr>
          </w:p>
        </w:tc>
      </w:tr>
      <w:tr w:rsidR="005904E5" w:rsidRPr="00774C52">
        <w:tc>
          <w:tcPr>
            <w:tcW w:w="9288" w:type="dxa"/>
          </w:tcPr>
          <w:p w:rsidR="005904E5" w:rsidRPr="002D0AF8" w:rsidRDefault="005904E5" w:rsidP="0030589B">
            <w:pPr>
              <w:rPr>
                <w:rFonts w:eastAsia="MS Mincho"/>
                <w:b/>
              </w:rPr>
            </w:pPr>
            <w:r w:rsidRPr="002D0AF8">
              <w:rPr>
                <w:rFonts w:eastAsia="MS Mincho"/>
                <w:b/>
              </w:rPr>
              <w:t>OTHER POSITION ASSIGNMENTS THAT WILL MAINTAIN CURRENCY</w:t>
            </w:r>
          </w:p>
          <w:p w:rsidR="005904E5" w:rsidRDefault="005904E5" w:rsidP="00F12072">
            <w:pPr>
              <w:rPr>
                <w:rFonts w:eastAsia="MS Mincho"/>
              </w:rPr>
            </w:pPr>
            <w:r w:rsidRPr="00774C52">
              <w:rPr>
                <w:rFonts w:eastAsia="MS Mincho"/>
              </w:rPr>
              <w:t>Firefighter Type 2 (FFT2)</w:t>
            </w:r>
          </w:p>
          <w:p w:rsidR="005904E5" w:rsidRPr="00774C52" w:rsidRDefault="005904E5" w:rsidP="0030589B">
            <w:pPr>
              <w:rPr>
                <w:rFonts w:eastAsia="MS Mincho"/>
                <w:strike/>
                <w:sz w:val="22"/>
                <w:szCs w:val="22"/>
              </w:rPr>
            </w:pPr>
          </w:p>
        </w:tc>
      </w:tr>
      <w:tr w:rsidR="005904E5" w:rsidRPr="00774C52">
        <w:tc>
          <w:tcPr>
            <w:tcW w:w="9288" w:type="dxa"/>
          </w:tcPr>
          <w:p w:rsidR="005904E5" w:rsidRPr="004F343A" w:rsidRDefault="005904E5" w:rsidP="004F343A">
            <w:pPr>
              <w:rPr>
                <w:rFonts w:eastAsia="MS Mincho"/>
                <w:b/>
              </w:rPr>
            </w:pPr>
            <w:r w:rsidRPr="004F343A">
              <w:rPr>
                <w:rFonts w:eastAsia="MS Mincho"/>
                <w:b/>
              </w:rPr>
              <w:t>OTHER TRAINING WHICH SUPPORTS DEVELOPMENT OF KNOWLEDGE AND SKILLS</w:t>
            </w:r>
          </w:p>
          <w:p w:rsidR="005904E5" w:rsidRPr="00774C52" w:rsidRDefault="005904E5" w:rsidP="00F12072">
            <w:pPr>
              <w:rPr>
                <w:rFonts w:eastAsia="MS Mincho"/>
              </w:rPr>
            </w:pPr>
            <w:r w:rsidRPr="00774C52">
              <w:rPr>
                <w:rFonts w:eastAsia="MS Mincho"/>
              </w:rPr>
              <w:t>S-211 Portable Pumps and Water Use</w:t>
            </w:r>
          </w:p>
          <w:p w:rsidR="005904E5" w:rsidRDefault="005904E5" w:rsidP="00F12072">
            <w:pPr>
              <w:rPr>
                <w:rFonts w:eastAsia="MS Mincho"/>
              </w:rPr>
            </w:pPr>
            <w:r w:rsidRPr="00774C52">
              <w:rPr>
                <w:rFonts w:eastAsia="MS Mincho"/>
              </w:rPr>
              <w:t>S-234 Ignition Operations</w:t>
            </w:r>
          </w:p>
          <w:p w:rsidR="005904E5" w:rsidRPr="00774C52" w:rsidRDefault="005904E5" w:rsidP="004F343A">
            <w:pPr>
              <w:rPr>
                <w:rFonts w:eastAsia="MS Mincho"/>
                <w:strike/>
                <w:sz w:val="22"/>
                <w:szCs w:val="22"/>
              </w:rPr>
            </w:pPr>
          </w:p>
        </w:tc>
      </w:tr>
      <w:tr w:rsidR="005904E5" w:rsidRPr="00774C52">
        <w:tc>
          <w:tcPr>
            <w:tcW w:w="9288" w:type="dxa"/>
          </w:tcPr>
          <w:p w:rsidR="005904E5" w:rsidRDefault="005904E5" w:rsidP="00F12072">
            <w:pPr>
              <w:rPr>
                <w:rFonts w:eastAsia="MS Mincho"/>
              </w:rPr>
            </w:pPr>
            <w:r w:rsidRPr="00774C52">
              <w:rPr>
                <w:rFonts w:eastAsia="MS Mincho"/>
              </w:rPr>
              <w:t xml:space="preserve">The RXCM serves as a member of a crew working under the immediate supervision of a qualified burn boss </w:t>
            </w:r>
            <w:r>
              <w:rPr>
                <w:rFonts w:eastAsia="MS Mincho"/>
              </w:rPr>
              <w:t>(as described in this section)</w:t>
            </w:r>
            <w:r w:rsidRPr="00774C52">
              <w:rPr>
                <w:rFonts w:eastAsia="MS Mincho"/>
              </w:rPr>
              <w:t xml:space="preserve"> on low/moderate complexity prescribed burns in moderate terrain.</w:t>
            </w:r>
          </w:p>
          <w:p w:rsidR="005904E5" w:rsidRPr="00774C52" w:rsidRDefault="005904E5" w:rsidP="0030589B">
            <w:pPr>
              <w:rPr>
                <w:rFonts w:eastAsia="MS Mincho"/>
                <w:sz w:val="22"/>
                <w:szCs w:val="22"/>
              </w:rPr>
            </w:pPr>
          </w:p>
        </w:tc>
      </w:tr>
      <w:tr w:rsidR="005904E5" w:rsidRPr="00774C52">
        <w:tc>
          <w:tcPr>
            <w:tcW w:w="9288" w:type="dxa"/>
          </w:tcPr>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55" w:history="1">
              <w:r w:rsidRPr="0031234F">
                <w:rPr>
                  <w:rStyle w:val="Hyperlink"/>
                  <w:rFonts w:eastAsia="MS Mincho"/>
                  <w:i/>
                </w:rPr>
                <w:t>http://training.nwcg.gov/classes/i100.htm</w:t>
              </w:r>
            </w:hyperlink>
          </w:p>
          <w:p w:rsidR="005904E5" w:rsidRPr="00774C52" w:rsidRDefault="005904E5" w:rsidP="00F12072">
            <w:pPr>
              <w:rPr>
                <w:rFonts w:eastAsia="MS Mincho"/>
              </w:rPr>
            </w:pPr>
          </w:p>
        </w:tc>
      </w:tr>
    </w:tbl>
    <w:p w:rsidR="005904E5" w:rsidRDefault="005904E5" w:rsidP="00996AB5">
      <w:pPr>
        <w:jc w:val="center"/>
        <w:rPr>
          <w:rFonts w:eastAsia="MS Mincho"/>
          <w:b/>
          <w:u w:val="single"/>
        </w:rPr>
      </w:pPr>
    </w:p>
    <w:p w:rsidR="005904E5" w:rsidRPr="00F12072" w:rsidRDefault="005904E5" w:rsidP="00053A7B">
      <w:pPr>
        <w:pStyle w:val="Exhibit"/>
        <w:rPr>
          <w:rFonts w:eastAsia="MS Mincho"/>
          <w:b/>
        </w:rPr>
      </w:pPr>
      <w:r>
        <w:rPr>
          <w:rFonts w:eastAsia="MS Mincho"/>
        </w:rPr>
        <w:br w:type="page"/>
      </w:r>
    </w:p>
    <w:p w:rsidR="005904E5" w:rsidRPr="00996AB5" w:rsidRDefault="005904E5" w:rsidP="00996AB5">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160" w:name="_Toc135793696"/>
          </w:p>
          <w:p w:rsidR="005904E5" w:rsidRPr="00254E7C" w:rsidRDefault="005904E5" w:rsidP="00254E7C">
            <w:pPr>
              <w:jc w:val="center"/>
              <w:rPr>
                <w:rFonts w:eastAsia="MS Mincho"/>
                <w:b/>
                <w:color w:val="0000FF"/>
              </w:rPr>
            </w:pPr>
            <w:r w:rsidRPr="00254E7C">
              <w:rPr>
                <w:rFonts w:eastAsia="MS Mincho"/>
                <w:b/>
                <w:color w:val="0000FF"/>
              </w:rPr>
              <w:t>RAMP MANAGER (RAMP)</w:t>
            </w:r>
            <w:bookmarkEnd w:id="160"/>
          </w:p>
          <w:p w:rsidR="005904E5" w:rsidRPr="00254E7C" w:rsidRDefault="005904E5" w:rsidP="00254E7C">
            <w:pPr>
              <w:jc w:val="center"/>
              <w:rPr>
                <w:rFonts w:eastAsia="MS Mincho"/>
                <w:b/>
                <w:color w:val="0000FF"/>
                <w:sz w:val="20"/>
                <w:szCs w:val="20"/>
              </w:rPr>
            </w:pPr>
          </w:p>
        </w:tc>
      </w:tr>
      <w:tr w:rsidR="005904E5" w:rsidRPr="0024592A">
        <w:tc>
          <w:tcPr>
            <w:tcW w:w="9288" w:type="dxa"/>
          </w:tcPr>
          <w:p w:rsidR="005904E5" w:rsidRPr="00BD0626" w:rsidRDefault="005904E5" w:rsidP="0030589B">
            <w:pPr>
              <w:rPr>
                <w:rFonts w:eastAsia="MS Mincho"/>
                <w:b/>
              </w:rPr>
            </w:pPr>
            <w:r w:rsidRPr="00BD0626">
              <w:rPr>
                <w:rFonts w:ascii="Times New (W1)" w:eastAsia="MS Mincho" w:hAnsi="Times New (W1)"/>
                <w:b/>
              </w:rPr>
              <w:t xml:space="preserve">REQUIRED </w:t>
            </w:r>
            <w:r w:rsidRPr="00BD0626">
              <w:rPr>
                <w:rFonts w:eastAsia="MS Mincho"/>
                <w:b/>
              </w:rPr>
              <w:t>TRAINING</w:t>
            </w:r>
          </w:p>
          <w:p w:rsidR="005904E5" w:rsidRPr="00996AB5" w:rsidRDefault="005904E5" w:rsidP="00556D35">
            <w:pPr>
              <w:ind w:left="576" w:hanging="576"/>
              <w:rPr>
                <w:rFonts w:ascii="Times" w:eastAsia="MS Mincho" w:hAnsi="Times"/>
              </w:rPr>
            </w:pPr>
            <w:r w:rsidRPr="00996AB5">
              <w:rPr>
                <w:rFonts w:ascii="Times" w:eastAsia="MS Mincho" w:hAnsi="Times"/>
              </w:rPr>
              <w:t>A-105 Aviation Life Support Equipment</w:t>
            </w:r>
            <w:r>
              <w:rPr>
                <w:rFonts w:ascii="Times" w:eastAsia="MS Mincho" w:hAnsi="Times"/>
              </w:rPr>
              <w:t>*</w:t>
            </w:r>
          </w:p>
          <w:p w:rsidR="005904E5" w:rsidRPr="00996AB5" w:rsidRDefault="005904E5" w:rsidP="00556D35">
            <w:pPr>
              <w:ind w:left="576" w:hanging="576"/>
              <w:rPr>
                <w:rFonts w:ascii="Times" w:eastAsia="MS Mincho" w:hAnsi="Times"/>
              </w:rPr>
            </w:pPr>
            <w:r w:rsidRPr="00996AB5">
              <w:rPr>
                <w:rFonts w:ascii="Times" w:eastAsia="MS Mincho" w:hAnsi="Times"/>
              </w:rPr>
              <w:t>A-106 Aviation Mishap Reporting</w:t>
            </w:r>
            <w:r>
              <w:rPr>
                <w:rFonts w:ascii="Times" w:eastAsia="MS Mincho" w:hAnsi="Times"/>
              </w:rPr>
              <w:t>*</w:t>
            </w:r>
          </w:p>
          <w:p w:rsidR="005904E5" w:rsidRDefault="005904E5" w:rsidP="00556D35">
            <w:pPr>
              <w:ind w:left="576" w:hanging="576"/>
              <w:rPr>
                <w:rFonts w:ascii="Times" w:eastAsia="MS Mincho" w:hAnsi="Times"/>
              </w:rPr>
            </w:pPr>
            <w:r w:rsidRPr="00996AB5">
              <w:rPr>
                <w:rFonts w:ascii="Times" w:eastAsia="MS Mincho" w:hAnsi="Times"/>
              </w:rPr>
              <w:t>A-107 Aviation Policy and Regulations I</w:t>
            </w:r>
            <w:r>
              <w:rPr>
                <w:rFonts w:ascii="Times" w:eastAsia="MS Mincho" w:hAnsi="Times"/>
              </w:rPr>
              <w:t>*</w:t>
            </w:r>
          </w:p>
          <w:p w:rsidR="005904E5" w:rsidRPr="00D22C15" w:rsidRDefault="005904E5" w:rsidP="00F12072">
            <w:pPr>
              <w:rPr>
                <w:rFonts w:eastAsia="MS Mincho"/>
              </w:rPr>
            </w:pPr>
            <w:r>
              <w:rPr>
                <w:rFonts w:eastAsia="MS Mincho"/>
              </w:rPr>
              <w:t>S-270 Basic Air Operations</w:t>
            </w:r>
          </w:p>
          <w:p w:rsidR="005904E5" w:rsidRPr="00556D35" w:rsidRDefault="005904E5" w:rsidP="00556D35">
            <w:pPr>
              <w:ind w:left="576" w:hanging="576"/>
              <w:rPr>
                <w:rFonts w:ascii="Times" w:eastAsia="MS Mincho" w:hAnsi="Times"/>
                <w:strike/>
              </w:rPr>
            </w:pPr>
          </w:p>
        </w:tc>
      </w:tr>
      <w:tr w:rsidR="005904E5">
        <w:tc>
          <w:tcPr>
            <w:tcW w:w="9288" w:type="dxa"/>
          </w:tcPr>
          <w:p w:rsidR="005904E5" w:rsidRPr="00BD0626" w:rsidRDefault="005904E5" w:rsidP="0030589B">
            <w:pPr>
              <w:rPr>
                <w:b/>
              </w:rPr>
            </w:pPr>
            <w:r>
              <w:br w:type="page"/>
            </w:r>
            <w:r w:rsidRPr="00BD0626">
              <w:rPr>
                <w:rFonts w:eastAsia="MS Mincho"/>
                <w:b/>
              </w:rPr>
              <w:t>REQUIRED EXPERIENCE</w:t>
            </w:r>
          </w:p>
          <w:p w:rsidR="005904E5" w:rsidRDefault="005904E5" w:rsidP="002D0AF8">
            <w:pPr>
              <w:ind w:left="216" w:hanging="216"/>
              <w:rPr>
                <w:rFonts w:ascii="Times New (W1)" w:eastAsia="MS Mincho" w:hAnsi="Times New (W1)"/>
              </w:rPr>
            </w:pPr>
            <w:r>
              <w:rPr>
                <w:rFonts w:ascii="Times New (W1)" w:eastAsia="MS Mincho" w:hAnsi="Times New (W1)"/>
              </w:rPr>
              <w:t xml:space="preserve">Satisfactory </w:t>
            </w:r>
            <w:r w:rsidRPr="00996AB5">
              <w:rPr>
                <w:rFonts w:ascii="Times New (W1)" w:eastAsia="MS Mincho" w:hAnsi="Times New (W1)"/>
              </w:rPr>
              <w:t>performance as a Fixed Wing Parking Tender (FWPT)</w:t>
            </w:r>
          </w:p>
          <w:p w:rsidR="005904E5" w:rsidRPr="002D0AF8" w:rsidRDefault="005904E5" w:rsidP="002D0AF8">
            <w:pPr>
              <w:rPr>
                <w:rFonts w:ascii="Times New (W1)" w:eastAsia="MS Mincho" w:hAnsi="Times New (W1)"/>
              </w:rPr>
            </w:pPr>
            <w:r>
              <w:tab/>
            </w:r>
            <w:r w:rsidRPr="00996AB5">
              <w:rPr>
                <w:rFonts w:eastAsia="MS Mincho"/>
                <w:b/>
                <w:bCs/>
              </w:rPr>
              <w:t>AND</w:t>
            </w:r>
          </w:p>
          <w:p w:rsidR="005904E5" w:rsidRDefault="005904E5" w:rsidP="0030589B">
            <w:pPr>
              <w:ind w:left="216" w:hanging="216"/>
              <w:rPr>
                <w:rFonts w:eastAsia="MS Mincho"/>
              </w:rPr>
            </w:pPr>
            <w:r w:rsidRPr="00996AB5">
              <w:rPr>
                <w:rFonts w:eastAsia="MS Mincho"/>
              </w:rPr>
              <w:t>Satisfactory performance as a Ramp Manager (RAMP)</w:t>
            </w:r>
          </w:p>
          <w:p w:rsidR="005904E5" w:rsidRPr="00996AB5" w:rsidRDefault="005904E5" w:rsidP="0030589B">
            <w:pPr>
              <w:ind w:left="216" w:hanging="216"/>
              <w:rPr>
                <w:rFonts w:eastAsia="MS Mincho"/>
              </w:rPr>
            </w:pPr>
          </w:p>
        </w:tc>
      </w:tr>
      <w:tr w:rsidR="005904E5">
        <w:tc>
          <w:tcPr>
            <w:tcW w:w="9288" w:type="dxa"/>
          </w:tcPr>
          <w:p w:rsidR="005904E5" w:rsidRPr="00BD0626" w:rsidRDefault="005904E5" w:rsidP="00D22C15">
            <w:pPr>
              <w:tabs>
                <w:tab w:val="left" w:pos="2693"/>
              </w:tabs>
              <w:rPr>
                <w:rFonts w:eastAsia="MS Mincho"/>
                <w:b/>
              </w:rPr>
            </w:pPr>
            <w:r w:rsidRPr="00BD0626">
              <w:rPr>
                <w:rFonts w:eastAsia="MS Mincho"/>
                <w:b/>
              </w:rPr>
              <w:t>PHYSICAL FITNESS</w:t>
            </w:r>
            <w:r>
              <w:rPr>
                <w:rFonts w:eastAsia="MS Mincho"/>
                <w:b/>
              </w:rPr>
              <w:t xml:space="preserve"> LEVEL</w:t>
            </w:r>
          </w:p>
          <w:p w:rsidR="005904E5" w:rsidRPr="00996AB5" w:rsidRDefault="005904E5" w:rsidP="0030589B">
            <w:pPr>
              <w:rPr>
                <w:rFonts w:eastAsia="MS Mincho"/>
              </w:rPr>
            </w:pPr>
            <w:r>
              <w:rPr>
                <w:rFonts w:eastAsia="MS Mincho"/>
              </w:rPr>
              <w:t>None Required</w:t>
            </w:r>
          </w:p>
          <w:p w:rsidR="005904E5" w:rsidRPr="00556D35" w:rsidRDefault="005904E5" w:rsidP="0030589B">
            <w:pPr>
              <w:rPr>
                <w:rFonts w:eastAsia="MS Mincho"/>
              </w:rPr>
            </w:pPr>
          </w:p>
        </w:tc>
      </w:tr>
      <w:tr w:rsidR="005904E5" w:rsidRPr="008F7593">
        <w:tc>
          <w:tcPr>
            <w:tcW w:w="9288" w:type="dxa"/>
          </w:tcPr>
          <w:p w:rsidR="005904E5" w:rsidRPr="00BD0626" w:rsidRDefault="005904E5" w:rsidP="0030589B">
            <w:pPr>
              <w:rPr>
                <w:rFonts w:eastAsia="MS Mincho"/>
                <w:b/>
              </w:rPr>
            </w:pPr>
            <w:r w:rsidRPr="00BD0626">
              <w:rPr>
                <w:rFonts w:eastAsia="MS Mincho"/>
                <w:b/>
              </w:rPr>
              <w:t>OTHER POSITION ASSIGNMENTS THAT WILL MAINTAIN CURRENCY</w:t>
            </w:r>
          </w:p>
          <w:p w:rsidR="005904E5" w:rsidRPr="002D4050" w:rsidRDefault="005904E5" w:rsidP="0030589B">
            <w:pPr>
              <w:rPr>
                <w:rFonts w:ascii="Times" w:eastAsia="MS Mincho" w:hAnsi="Times"/>
              </w:rPr>
            </w:pPr>
            <w:r w:rsidRPr="002D4050">
              <w:rPr>
                <w:rFonts w:ascii="Times" w:eastAsia="MS Mincho" w:hAnsi="Times"/>
              </w:rPr>
              <w:t>Airtanker Base Manager (ATBM)</w:t>
            </w:r>
          </w:p>
          <w:p w:rsidR="005904E5" w:rsidRDefault="005904E5" w:rsidP="0030589B">
            <w:pPr>
              <w:rPr>
                <w:rFonts w:eastAsia="MS Mincho"/>
              </w:rPr>
            </w:pPr>
            <w:r w:rsidRPr="00996AB5">
              <w:rPr>
                <w:rFonts w:eastAsia="MS Mincho"/>
              </w:rPr>
              <w:t>Fixed Wing Base Manager (FWBM)</w:t>
            </w:r>
          </w:p>
          <w:p w:rsidR="005904E5" w:rsidRPr="002D4050" w:rsidRDefault="005904E5" w:rsidP="0030589B">
            <w:pPr>
              <w:rPr>
                <w:rFonts w:ascii="Times" w:eastAsia="MS Mincho" w:hAnsi="Times"/>
              </w:rPr>
            </w:pPr>
            <w:r w:rsidRPr="002D4050">
              <w:rPr>
                <w:rFonts w:ascii="Times" w:eastAsia="MS Mincho" w:hAnsi="Times"/>
              </w:rPr>
              <w:t>Fixed Wing Parking Tender (FWPT)</w:t>
            </w:r>
          </w:p>
          <w:p w:rsidR="005904E5" w:rsidRPr="002D4050" w:rsidRDefault="005904E5" w:rsidP="0030589B">
            <w:pPr>
              <w:rPr>
                <w:rFonts w:ascii="Times" w:eastAsia="MS Mincho" w:hAnsi="Times"/>
              </w:rPr>
            </w:pPr>
            <w:r w:rsidRPr="002D4050">
              <w:rPr>
                <w:rFonts w:ascii="Times" w:eastAsia="MS Mincho" w:hAnsi="Times"/>
              </w:rPr>
              <w:t>MAFFS Airtanker Base Manager (MABM)</w:t>
            </w:r>
          </w:p>
          <w:p w:rsidR="005904E5" w:rsidRPr="00996AB5" w:rsidRDefault="005904E5" w:rsidP="0030589B">
            <w:pPr>
              <w:rPr>
                <w:rFonts w:eastAsia="MS Mincho"/>
              </w:rPr>
            </w:pPr>
          </w:p>
        </w:tc>
      </w:tr>
      <w:tr w:rsidR="005904E5">
        <w:tc>
          <w:tcPr>
            <w:tcW w:w="9288" w:type="dxa"/>
          </w:tcPr>
          <w:p w:rsidR="005904E5" w:rsidRPr="00BD0626" w:rsidRDefault="005904E5" w:rsidP="00DB2C29">
            <w:pPr>
              <w:rPr>
                <w:rFonts w:eastAsia="MS Mincho"/>
                <w:u w:val="single"/>
              </w:rPr>
            </w:pPr>
            <w:r w:rsidRPr="00BD0626">
              <w:rPr>
                <w:rFonts w:eastAsia="MS Mincho"/>
                <w:b/>
              </w:rPr>
              <w:t>OTHER TRAINING WHICH SUPPORTS DEVELOPMENT OF KNOWLEDGE AND SKILLS</w:t>
            </w:r>
          </w:p>
          <w:p w:rsidR="005904E5" w:rsidRPr="00BD0626" w:rsidRDefault="005904E5" w:rsidP="00BD0626">
            <w:pPr>
              <w:rPr>
                <w:rFonts w:eastAsia="MS Mincho"/>
              </w:rPr>
            </w:pPr>
            <w:r w:rsidRPr="00BD0626">
              <w:rPr>
                <w:rFonts w:eastAsia="MS Mincho"/>
              </w:rPr>
              <w:t>A-110Aviation Transport of Hazardous Materials</w:t>
            </w:r>
            <w:r>
              <w:rPr>
                <w:rFonts w:eastAsia="MS Mincho"/>
              </w:rPr>
              <w:t>*</w:t>
            </w:r>
          </w:p>
          <w:p w:rsidR="005904E5" w:rsidRDefault="005904E5" w:rsidP="00BD0626">
            <w:pPr>
              <w:rPr>
                <w:rFonts w:eastAsia="MS Mincho"/>
              </w:rPr>
            </w:pPr>
            <w:r w:rsidRPr="00BD0626">
              <w:rPr>
                <w:rFonts w:eastAsia="MS Mincho"/>
              </w:rPr>
              <w:t>A-204 Aircraft Capabilities and Limitations</w:t>
            </w:r>
            <w:r>
              <w:rPr>
                <w:rFonts w:eastAsia="MS Mincho"/>
              </w:rPr>
              <w:t>*</w:t>
            </w:r>
          </w:p>
          <w:p w:rsidR="005904E5" w:rsidRPr="00BD0626" w:rsidRDefault="005904E5" w:rsidP="00BD0626">
            <w:pPr>
              <w:rPr>
                <w:rFonts w:eastAsia="MS Mincho"/>
                <w:u w:val="single"/>
              </w:rPr>
            </w:pPr>
          </w:p>
        </w:tc>
      </w:tr>
    </w:tbl>
    <w:p w:rsidR="005904E5" w:rsidRDefault="005904E5" w:rsidP="00996AB5">
      <w:pPr>
        <w:jc w:val="center"/>
      </w:pPr>
    </w:p>
    <w:p w:rsidR="005904E5" w:rsidRPr="00F12072" w:rsidRDefault="005904E5" w:rsidP="003A30BE">
      <w:pPr>
        <w:pStyle w:val="Exhibit"/>
        <w:jc w:val="left"/>
        <w:rPr>
          <w:rFonts w:eastAsia="MS Mincho"/>
          <w:b/>
        </w:rPr>
      </w:pPr>
      <w:r w:rsidRPr="0031234F">
        <w:rPr>
          <w:u w:val="none"/>
        </w:rPr>
        <w:t>Online training located at:</w:t>
      </w:r>
      <w:r>
        <w:t xml:space="preserve">  </w:t>
      </w:r>
      <w:r w:rsidRPr="0031234F">
        <w:rPr>
          <w:color w:val="0000FF"/>
        </w:rPr>
        <w:t>http://www.iat.gov</w:t>
      </w:r>
      <w:r>
        <w:br w:type="page"/>
      </w:r>
    </w:p>
    <w:p w:rsidR="005904E5" w:rsidRPr="00996AB5" w:rsidRDefault="005904E5" w:rsidP="00DA2184">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DA2184">
            <w:pPr>
              <w:jc w:val="center"/>
              <w:rPr>
                <w:rFonts w:eastAsia="MS Mincho"/>
                <w:b/>
                <w:color w:val="0000FF"/>
                <w:sz w:val="20"/>
                <w:szCs w:val="20"/>
              </w:rPr>
            </w:pPr>
            <w:bookmarkStart w:id="161" w:name="_Toc135793697"/>
          </w:p>
          <w:p w:rsidR="005904E5" w:rsidRPr="00254E7C" w:rsidRDefault="005904E5" w:rsidP="00DA2184">
            <w:pPr>
              <w:jc w:val="center"/>
              <w:rPr>
                <w:rFonts w:eastAsia="MS Mincho"/>
                <w:b/>
                <w:color w:val="0000FF"/>
              </w:rPr>
            </w:pPr>
            <w:r w:rsidRPr="00254E7C">
              <w:rPr>
                <w:rFonts w:eastAsia="MS Mincho"/>
                <w:b/>
                <w:color w:val="0000FF"/>
              </w:rPr>
              <w:t>REMOTE AUTOMATED WEATHER STATION TECHNICIAN (RAWS)</w:t>
            </w:r>
            <w:bookmarkEnd w:id="161"/>
          </w:p>
          <w:p w:rsidR="005904E5" w:rsidRPr="00254E7C" w:rsidRDefault="005904E5" w:rsidP="00936EBD">
            <w:pPr>
              <w:jc w:val="center"/>
              <w:rPr>
                <w:rFonts w:eastAsia="MS Mincho"/>
                <w:b/>
                <w:color w:val="0000FF"/>
                <w:sz w:val="20"/>
                <w:szCs w:val="20"/>
              </w:rPr>
            </w:pPr>
          </w:p>
        </w:tc>
      </w:tr>
      <w:tr w:rsidR="005904E5" w:rsidRPr="0024592A">
        <w:tc>
          <w:tcPr>
            <w:tcW w:w="9288" w:type="dxa"/>
          </w:tcPr>
          <w:p w:rsidR="005904E5" w:rsidRPr="00655FD1" w:rsidRDefault="005904E5" w:rsidP="00DA2184">
            <w:pPr>
              <w:rPr>
                <w:rFonts w:eastAsia="MS Mincho"/>
                <w:b/>
              </w:rPr>
            </w:pPr>
            <w:r w:rsidRPr="00655FD1">
              <w:rPr>
                <w:rFonts w:ascii="Times New (W1)" w:eastAsia="MS Mincho" w:hAnsi="Times New (W1)"/>
                <w:b/>
              </w:rPr>
              <w:t xml:space="preserve">REQUIRED </w:t>
            </w:r>
            <w:r w:rsidRPr="00655FD1">
              <w:rPr>
                <w:rFonts w:eastAsia="MS Mincho"/>
                <w:b/>
              </w:rPr>
              <w:t>TRAINING:</w:t>
            </w:r>
          </w:p>
          <w:p w:rsidR="005904E5" w:rsidRPr="00996AB5" w:rsidRDefault="005904E5" w:rsidP="00DA2184">
            <w:pPr>
              <w:pStyle w:val="BodyTextIndent3"/>
              <w:ind w:left="396" w:hanging="396"/>
            </w:pPr>
            <w:r w:rsidRPr="00996AB5">
              <w:t>National Approved RAWS Maintenance 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DA2184">
            <w:pPr>
              <w:ind w:left="756" w:hanging="756"/>
              <w:rPr>
                <w:rFonts w:eastAsia="MS Mincho"/>
              </w:rPr>
            </w:pPr>
            <w:r w:rsidRPr="00996AB5">
              <w:rPr>
                <w:rFonts w:eastAsia="MS Mincho"/>
              </w:rPr>
              <w:t>I-200 Basic Incident Command System</w:t>
            </w:r>
          </w:p>
          <w:p w:rsidR="005904E5" w:rsidRDefault="005904E5" w:rsidP="00F12072">
            <w:pPr>
              <w:rPr>
                <w:rFonts w:eastAsia="MS Mincho"/>
              </w:rPr>
            </w:pPr>
            <w:r w:rsidRPr="00A01243">
              <w:rPr>
                <w:rFonts w:eastAsia="MS Mincho"/>
              </w:rPr>
              <w:t>IS-700 National Incident Management System (NIMS), An Introduction</w:t>
            </w:r>
          </w:p>
          <w:p w:rsidR="005904E5" w:rsidRPr="00A01243" w:rsidRDefault="005904E5" w:rsidP="00F12072">
            <w:pPr>
              <w:rPr>
                <w:rFonts w:eastAsia="MS Mincho"/>
              </w:rPr>
            </w:pPr>
            <w:r>
              <w:rPr>
                <w:rFonts w:eastAsia="MS Mincho"/>
              </w:rPr>
              <w:t>RT-130 Annual Fireline Safety Refresher</w:t>
            </w:r>
          </w:p>
          <w:p w:rsidR="005904E5" w:rsidRPr="00996AB5" w:rsidRDefault="005904E5" w:rsidP="00DA2184">
            <w:pPr>
              <w:ind w:left="756" w:hanging="756"/>
              <w:rPr>
                <w:rFonts w:eastAsia="MS Mincho"/>
              </w:rPr>
            </w:pPr>
            <w:r w:rsidRPr="00996AB5">
              <w:rPr>
                <w:rFonts w:eastAsia="MS Mincho"/>
              </w:rPr>
              <w:t>S-130 Basic Firefighter</w:t>
            </w:r>
          </w:p>
          <w:p w:rsidR="005904E5" w:rsidRPr="00996AB5" w:rsidRDefault="005904E5" w:rsidP="00DA2184">
            <w:pPr>
              <w:ind w:left="756" w:hanging="756"/>
              <w:rPr>
                <w:rFonts w:eastAsia="MS Mincho"/>
              </w:rPr>
            </w:pPr>
            <w:r w:rsidRPr="00996AB5">
              <w:rPr>
                <w:rFonts w:eastAsia="MS Mincho"/>
              </w:rPr>
              <w:t>S-190 Introduction to Wildland Fire Behavior</w:t>
            </w:r>
          </w:p>
          <w:p w:rsidR="005904E5" w:rsidRPr="00556D35" w:rsidRDefault="005904E5" w:rsidP="00936EBD">
            <w:pPr>
              <w:ind w:left="576" w:hanging="576"/>
              <w:rPr>
                <w:rFonts w:ascii="Times" w:eastAsia="MS Mincho" w:hAnsi="Times"/>
                <w:strike/>
              </w:rPr>
            </w:pPr>
          </w:p>
        </w:tc>
      </w:tr>
      <w:tr w:rsidR="005904E5">
        <w:tc>
          <w:tcPr>
            <w:tcW w:w="9288" w:type="dxa"/>
          </w:tcPr>
          <w:p w:rsidR="005904E5" w:rsidRPr="00655FD1" w:rsidRDefault="005904E5" w:rsidP="00DA2184">
            <w:pPr>
              <w:rPr>
                <w:rFonts w:eastAsia="MS Mincho"/>
                <w:b/>
              </w:rPr>
            </w:pPr>
            <w:r w:rsidRPr="00655FD1">
              <w:rPr>
                <w:rFonts w:eastAsia="MS Mincho"/>
                <w:b/>
              </w:rPr>
              <w:t>REQUIRED EXPERIENCE</w:t>
            </w:r>
          </w:p>
          <w:p w:rsidR="005904E5" w:rsidRDefault="005904E5" w:rsidP="002D0AF8">
            <w:pPr>
              <w:ind w:left="216" w:hanging="216"/>
              <w:rPr>
                <w:rFonts w:eastAsia="MS Mincho"/>
              </w:rPr>
            </w:pPr>
            <w:r w:rsidRPr="00996AB5">
              <w:rPr>
                <w:rFonts w:eastAsia="MS Mincho"/>
              </w:rPr>
              <w:t>Proficien</w:t>
            </w:r>
            <w:r>
              <w:rPr>
                <w:rFonts w:eastAsia="MS Mincho"/>
              </w:rPr>
              <w:t xml:space="preserve">cy with the ASCADS System and </w:t>
            </w:r>
            <w:r w:rsidRPr="00996AB5">
              <w:rPr>
                <w:rFonts w:eastAsia="MS Mincho"/>
              </w:rPr>
              <w:t>experienc</w:t>
            </w:r>
            <w:r>
              <w:rPr>
                <w:rFonts w:eastAsia="MS Mincho"/>
              </w:rPr>
              <w:t>e with RAWS and REMS equipment</w:t>
            </w:r>
          </w:p>
          <w:p w:rsidR="005904E5" w:rsidRPr="002D0AF8" w:rsidRDefault="005904E5" w:rsidP="002D0AF8">
            <w:pPr>
              <w:rPr>
                <w:rFonts w:eastAsia="MS Mincho"/>
              </w:rPr>
            </w:pPr>
            <w:r>
              <w:tab/>
            </w:r>
            <w:r w:rsidRPr="00996AB5">
              <w:rPr>
                <w:rFonts w:eastAsia="MS Mincho"/>
                <w:b/>
                <w:bCs/>
              </w:rPr>
              <w:t>AND</w:t>
            </w:r>
          </w:p>
          <w:p w:rsidR="005904E5" w:rsidRPr="00996AB5" w:rsidRDefault="005904E5" w:rsidP="002D0AF8">
            <w:pPr>
              <w:rPr>
                <w:rFonts w:eastAsia="MS Mincho"/>
              </w:rPr>
            </w:pPr>
            <w:r w:rsidRPr="00996AB5">
              <w:rPr>
                <w:rFonts w:eastAsia="MS Mincho"/>
              </w:rPr>
              <w:t xml:space="preserve">Knowledge of fire weather observation procedures and weather station location recommendations (per PMS 426-1 and 426-3 and the Fire Weather </w:t>
            </w:r>
            <w:r>
              <w:rPr>
                <w:rFonts w:eastAsia="MS Mincho"/>
              </w:rPr>
              <w:t>Observers’ Handbook</w:t>
            </w:r>
            <w:r w:rsidRPr="008300AA">
              <w:rPr>
                <w:rFonts w:eastAsia="MS Mincho"/>
              </w:rPr>
              <w:t xml:space="preserve"> </w:t>
            </w:r>
            <w:r>
              <w:rPr>
                <w:rFonts w:eastAsia="MS Mincho"/>
              </w:rPr>
              <w:t>#494, 1976)</w:t>
            </w:r>
          </w:p>
          <w:p w:rsidR="005904E5" w:rsidRPr="00996AB5" w:rsidRDefault="005904E5" w:rsidP="00936EBD">
            <w:pPr>
              <w:ind w:left="216" w:hanging="216"/>
              <w:rPr>
                <w:rFonts w:eastAsia="MS Mincho"/>
              </w:rPr>
            </w:pPr>
          </w:p>
        </w:tc>
      </w:tr>
      <w:tr w:rsidR="005904E5">
        <w:tc>
          <w:tcPr>
            <w:tcW w:w="9288" w:type="dxa"/>
          </w:tcPr>
          <w:p w:rsidR="005904E5" w:rsidRPr="00655FD1" w:rsidRDefault="005904E5" w:rsidP="00DA2184">
            <w:pPr>
              <w:rPr>
                <w:rFonts w:eastAsia="MS Mincho"/>
                <w:b/>
              </w:rPr>
            </w:pPr>
            <w:r>
              <w:rPr>
                <w:rFonts w:eastAsia="MS Mincho"/>
                <w:b/>
              </w:rPr>
              <w:t>PHYSICAL FITNESS LEVEL</w:t>
            </w:r>
          </w:p>
          <w:p w:rsidR="005904E5" w:rsidRDefault="005904E5" w:rsidP="00DA2184">
            <w:pPr>
              <w:rPr>
                <w:rFonts w:eastAsia="MS Mincho"/>
              </w:rPr>
            </w:pPr>
            <w:r>
              <w:rPr>
                <w:rFonts w:eastAsia="MS Mincho"/>
              </w:rPr>
              <w:t>Light</w:t>
            </w:r>
          </w:p>
          <w:p w:rsidR="005904E5" w:rsidRPr="00556D35" w:rsidRDefault="005904E5" w:rsidP="00936EBD">
            <w:pPr>
              <w:rPr>
                <w:rFonts w:eastAsia="MS Mincho"/>
              </w:rPr>
            </w:pPr>
          </w:p>
        </w:tc>
      </w:tr>
      <w:tr w:rsidR="005904E5" w:rsidRPr="008F7593">
        <w:tc>
          <w:tcPr>
            <w:tcW w:w="9288" w:type="dxa"/>
          </w:tcPr>
          <w:p w:rsidR="005904E5" w:rsidRPr="00655FD1" w:rsidRDefault="005904E5" w:rsidP="00DA2184">
            <w:pPr>
              <w:rPr>
                <w:rFonts w:eastAsia="MS Mincho"/>
                <w:b/>
              </w:rPr>
            </w:pPr>
            <w:r w:rsidRPr="00655FD1">
              <w:rPr>
                <w:rFonts w:eastAsia="MS Mincho"/>
                <w:b/>
              </w:rPr>
              <w:t>OTHER POSITION ASSIGNMENTS THAT WILL MAINTAIN CURRENCY</w:t>
            </w:r>
          </w:p>
          <w:p w:rsidR="005904E5" w:rsidRDefault="005904E5" w:rsidP="00DA2184">
            <w:pPr>
              <w:rPr>
                <w:rFonts w:eastAsia="MS Mincho"/>
              </w:rPr>
            </w:pPr>
            <w:r>
              <w:rPr>
                <w:rFonts w:eastAsia="MS Mincho"/>
              </w:rPr>
              <w:t>None</w:t>
            </w:r>
          </w:p>
          <w:p w:rsidR="005904E5" w:rsidRPr="00996AB5" w:rsidRDefault="005904E5" w:rsidP="00936EBD">
            <w:pPr>
              <w:rPr>
                <w:rFonts w:eastAsia="MS Mincho"/>
              </w:rPr>
            </w:pPr>
          </w:p>
        </w:tc>
      </w:tr>
      <w:tr w:rsidR="005904E5">
        <w:tc>
          <w:tcPr>
            <w:tcW w:w="9288" w:type="dxa"/>
          </w:tcPr>
          <w:p w:rsidR="005904E5" w:rsidRPr="00655FD1" w:rsidRDefault="005904E5" w:rsidP="00DA2184">
            <w:pPr>
              <w:rPr>
                <w:rFonts w:eastAsia="MS Mincho"/>
                <w:b/>
              </w:rPr>
            </w:pPr>
            <w:r w:rsidRPr="00655FD1">
              <w:rPr>
                <w:rFonts w:eastAsia="MS Mincho"/>
                <w:b/>
              </w:rPr>
              <w:t>OTHER TRAINING WHICH SUPPORTS DEVELOPMENT OF KNOWLEDGE AND SKILLS</w:t>
            </w:r>
          </w:p>
          <w:p w:rsidR="005904E5" w:rsidRDefault="005904E5" w:rsidP="00DA2184">
            <w:pPr>
              <w:rPr>
                <w:rFonts w:eastAsia="MS Mincho"/>
              </w:rPr>
            </w:pPr>
            <w:r w:rsidRPr="00655FD1">
              <w:rPr>
                <w:rFonts w:eastAsia="MS Mincho"/>
              </w:rPr>
              <w:t>S-258 Communications Technician</w:t>
            </w:r>
          </w:p>
          <w:p w:rsidR="005904E5" w:rsidRPr="00BD0626" w:rsidRDefault="005904E5" w:rsidP="00936EBD">
            <w:pPr>
              <w:rPr>
                <w:rFonts w:eastAsia="MS Mincho"/>
                <w:u w:val="single"/>
              </w:rPr>
            </w:pPr>
          </w:p>
        </w:tc>
      </w:tr>
      <w:tr w:rsidR="005904E5">
        <w:tc>
          <w:tcPr>
            <w:tcW w:w="9288" w:type="dxa"/>
          </w:tcPr>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56" w:history="1">
              <w:r w:rsidRPr="0031234F">
                <w:rPr>
                  <w:rStyle w:val="Hyperlink"/>
                  <w:rFonts w:eastAsia="MS Mincho"/>
                  <w:i/>
                </w:rPr>
                <w:t>http://training.nwcg.gov/classes/i100.htm</w:t>
              </w:r>
            </w:hyperlink>
          </w:p>
          <w:p w:rsidR="005904E5" w:rsidRPr="00655FD1" w:rsidRDefault="005904E5" w:rsidP="00DA2184">
            <w:pPr>
              <w:rPr>
                <w:rFonts w:eastAsia="MS Mincho"/>
                <w:b/>
              </w:rPr>
            </w:pPr>
          </w:p>
        </w:tc>
      </w:tr>
    </w:tbl>
    <w:p w:rsidR="005904E5" w:rsidRDefault="005904E5" w:rsidP="00DA2184">
      <w:pPr>
        <w:jc w:val="center"/>
      </w:pPr>
    </w:p>
    <w:p w:rsidR="005904E5" w:rsidRPr="00F12072" w:rsidRDefault="005904E5" w:rsidP="00053A7B">
      <w:pPr>
        <w:pStyle w:val="Exhibit"/>
        <w:rPr>
          <w:rFonts w:eastAsia="MS Mincho"/>
          <w:b/>
        </w:rPr>
      </w:pPr>
      <w:r>
        <w:rPr>
          <w:rFonts w:eastAsia="MS Mincho"/>
        </w:rPr>
        <w:br w:type="page"/>
      </w:r>
    </w:p>
    <w:p w:rsidR="005904E5" w:rsidRPr="00F12072" w:rsidRDefault="005904E5" w:rsidP="00DC4C3E">
      <w:pPr>
        <w:jc w:val="center"/>
        <w:rPr>
          <w:rFonts w:eastAsia="MS Mincho"/>
          <w:b/>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E5141B">
            <w:pPr>
              <w:jc w:val="center"/>
              <w:rPr>
                <w:rFonts w:eastAsia="MS Mincho"/>
                <w:b/>
                <w:color w:val="0000FF"/>
                <w:sz w:val="20"/>
                <w:szCs w:val="20"/>
              </w:rPr>
            </w:pPr>
          </w:p>
          <w:p w:rsidR="005904E5" w:rsidRDefault="005904E5" w:rsidP="00DC4C3E">
            <w:pPr>
              <w:jc w:val="center"/>
              <w:rPr>
                <w:rFonts w:eastAsia="MS Mincho"/>
                <w:b/>
                <w:color w:val="0000FF"/>
              </w:rPr>
            </w:pPr>
            <w:r>
              <w:rPr>
                <w:rFonts w:eastAsia="MS Mincho"/>
                <w:b/>
                <w:color w:val="0000FF"/>
              </w:rPr>
              <w:t xml:space="preserve">RETARDANT CREWMEMBER </w:t>
            </w:r>
          </w:p>
          <w:p w:rsidR="005904E5" w:rsidRPr="00254E7C" w:rsidRDefault="005904E5" w:rsidP="00DC4C3E">
            <w:pPr>
              <w:jc w:val="center"/>
              <w:rPr>
                <w:rFonts w:eastAsia="MS Mincho"/>
                <w:b/>
                <w:color w:val="0000FF"/>
              </w:rPr>
            </w:pPr>
            <w:r>
              <w:rPr>
                <w:rFonts w:eastAsia="MS Mincho"/>
                <w:b/>
                <w:color w:val="0000FF"/>
              </w:rPr>
              <w:t>(</w:t>
            </w:r>
            <w:r w:rsidRPr="00053A7B">
              <w:rPr>
                <w:rFonts w:eastAsia="MS Mincho"/>
                <w:b/>
                <w:color w:val="0000FF"/>
              </w:rPr>
              <w:t>RTCM</w:t>
            </w:r>
            <w:r>
              <w:rPr>
                <w:rFonts w:eastAsia="MS Mincho"/>
                <w:b/>
                <w:color w:val="0000FF"/>
              </w:rPr>
              <w:t>)</w:t>
            </w:r>
          </w:p>
          <w:p w:rsidR="005904E5" w:rsidRPr="00254E7C" w:rsidRDefault="005904E5" w:rsidP="00E5141B">
            <w:pPr>
              <w:jc w:val="center"/>
              <w:rPr>
                <w:rFonts w:eastAsia="MS Mincho"/>
                <w:b/>
                <w:color w:val="0000FF"/>
                <w:sz w:val="20"/>
                <w:szCs w:val="20"/>
              </w:rPr>
            </w:pPr>
          </w:p>
        </w:tc>
      </w:tr>
      <w:tr w:rsidR="005904E5" w:rsidRPr="0024592A">
        <w:tc>
          <w:tcPr>
            <w:tcW w:w="9288" w:type="dxa"/>
          </w:tcPr>
          <w:p w:rsidR="005904E5" w:rsidRPr="00BD0626" w:rsidRDefault="005904E5" w:rsidP="00E5141B">
            <w:pPr>
              <w:rPr>
                <w:rFonts w:eastAsia="MS Mincho"/>
                <w:b/>
              </w:rPr>
            </w:pPr>
            <w:r w:rsidRPr="00BD0626">
              <w:rPr>
                <w:rFonts w:ascii="Times New (W1)" w:eastAsia="MS Mincho" w:hAnsi="Times New (W1)"/>
                <w:b/>
              </w:rPr>
              <w:t xml:space="preserve">REQUIRED </w:t>
            </w:r>
            <w:r w:rsidRPr="00BD0626">
              <w:rPr>
                <w:rFonts w:eastAsia="MS Mincho"/>
                <w:b/>
              </w:rPr>
              <w:t>TRAINING</w:t>
            </w:r>
          </w:p>
          <w:p w:rsidR="005904E5" w:rsidRPr="00996AB5" w:rsidRDefault="005904E5" w:rsidP="00BE16E7">
            <w:pPr>
              <w:rPr>
                <w:rFonts w:ascii="Times" w:eastAsia="MS Mincho" w:hAnsi="Times"/>
              </w:rPr>
            </w:pPr>
            <w:r>
              <w:rPr>
                <w:rFonts w:ascii="Times" w:eastAsia="MS Mincho" w:hAnsi="Times"/>
              </w:rPr>
              <w:t>A-101 Aviation Safety*</w:t>
            </w:r>
          </w:p>
          <w:p w:rsidR="005904E5" w:rsidRDefault="005904E5" w:rsidP="00BE16E7">
            <w:pPr>
              <w:rPr>
                <w:rFonts w:ascii="Times" w:eastAsia="MS Mincho" w:hAnsi="Times"/>
              </w:rPr>
            </w:pPr>
            <w:r>
              <w:rPr>
                <w:rFonts w:ascii="Times" w:eastAsia="MS Mincho" w:hAnsi="Times"/>
              </w:rPr>
              <w:t>A-104 Overview of Aircraft Capabilities and Limitations*</w:t>
            </w:r>
          </w:p>
          <w:p w:rsidR="005904E5" w:rsidRPr="0031234F"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9614D" w:rsidRDefault="005904E5" w:rsidP="00B307A8">
            <w:pPr>
              <w:rPr>
                <w:rFonts w:eastAsia="MS Mincho"/>
                <w:i/>
                <w:dstrike/>
                <w:color w:val="FF0000"/>
              </w:rPr>
            </w:pPr>
            <w:r w:rsidRPr="00A01243">
              <w:rPr>
                <w:rFonts w:eastAsia="MS Mincho"/>
              </w:rPr>
              <w:t>IS-700 National Incident Management System (NIMS), An Introduction</w:t>
            </w:r>
            <w:r w:rsidDel="001E2C38">
              <w:rPr>
                <w:rFonts w:eastAsia="MS Mincho"/>
              </w:rPr>
              <w:t xml:space="preserve"> </w:t>
            </w:r>
          </w:p>
          <w:p w:rsidR="005904E5" w:rsidRPr="002D0AF8" w:rsidRDefault="005904E5" w:rsidP="00E9057D">
            <w:pPr>
              <w:ind w:left="576" w:hanging="540"/>
              <w:rPr>
                <w:rFonts w:ascii="Times" w:eastAsia="MS Mincho" w:hAnsi="Times"/>
                <w:strike/>
              </w:rPr>
            </w:pPr>
          </w:p>
        </w:tc>
      </w:tr>
      <w:tr w:rsidR="005904E5">
        <w:tc>
          <w:tcPr>
            <w:tcW w:w="9288" w:type="dxa"/>
          </w:tcPr>
          <w:p w:rsidR="005904E5" w:rsidRPr="00BD0626" w:rsidRDefault="005904E5" w:rsidP="00E5141B">
            <w:pPr>
              <w:rPr>
                <w:b/>
              </w:rPr>
            </w:pPr>
            <w:r>
              <w:br w:type="page"/>
            </w:r>
            <w:r w:rsidRPr="00BD0626">
              <w:rPr>
                <w:rFonts w:eastAsia="MS Mincho"/>
                <w:b/>
              </w:rPr>
              <w:t>REQUIRED EXPERIENCE</w:t>
            </w:r>
          </w:p>
          <w:p w:rsidR="005904E5" w:rsidRDefault="005904E5" w:rsidP="00E5141B">
            <w:pPr>
              <w:ind w:left="216" w:hanging="216"/>
              <w:rPr>
                <w:rFonts w:eastAsia="MS Mincho"/>
              </w:rPr>
            </w:pPr>
            <w:r w:rsidRPr="00996AB5">
              <w:rPr>
                <w:rFonts w:eastAsia="MS Mincho"/>
              </w:rPr>
              <w:t>Satisfactory perf</w:t>
            </w:r>
            <w:r>
              <w:rPr>
                <w:rFonts w:eastAsia="MS Mincho"/>
              </w:rPr>
              <w:t>ormance as a Retardant Crewmember</w:t>
            </w:r>
          </w:p>
          <w:p w:rsidR="005904E5" w:rsidRPr="00996AB5" w:rsidRDefault="005904E5" w:rsidP="00E5141B">
            <w:pPr>
              <w:ind w:left="216" w:hanging="216"/>
              <w:rPr>
                <w:rFonts w:eastAsia="MS Mincho"/>
              </w:rPr>
            </w:pPr>
          </w:p>
        </w:tc>
      </w:tr>
      <w:tr w:rsidR="005904E5">
        <w:tc>
          <w:tcPr>
            <w:tcW w:w="9288" w:type="dxa"/>
          </w:tcPr>
          <w:p w:rsidR="005904E5" w:rsidRPr="00BD0626" w:rsidRDefault="005904E5" w:rsidP="00E5141B">
            <w:pPr>
              <w:tabs>
                <w:tab w:val="left" w:pos="2693"/>
              </w:tabs>
              <w:rPr>
                <w:rFonts w:eastAsia="MS Mincho"/>
                <w:b/>
              </w:rPr>
            </w:pPr>
            <w:r w:rsidRPr="00BD0626">
              <w:rPr>
                <w:rFonts w:eastAsia="MS Mincho"/>
                <w:b/>
              </w:rPr>
              <w:t>PHYSICAL FITNESS</w:t>
            </w:r>
            <w:r>
              <w:rPr>
                <w:rFonts w:eastAsia="MS Mincho"/>
                <w:b/>
              </w:rPr>
              <w:t xml:space="preserve"> LEVEL</w:t>
            </w:r>
          </w:p>
          <w:p w:rsidR="005904E5" w:rsidRPr="00996AB5" w:rsidRDefault="005904E5" w:rsidP="00E5141B">
            <w:pPr>
              <w:rPr>
                <w:rFonts w:eastAsia="MS Mincho"/>
              </w:rPr>
            </w:pPr>
            <w:r>
              <w:rPr>
                <w:rFonts w:eastAsia="MS Mincho"/>
              </w:rPr>
              <w:t>None Required</w:t>
            </w:r>
          </w:p>
          <w:p w:rsidR="005904E5" w:rsidRPr="002D0AF8" w:rsidRDefault="005904E5" w:rsidP="00E5141B">
            <w:pPr>
              <w:rPr>
                <w:rFonts w:eastAsia="MS Mincho"/>
              </w:rPr>
            </w:pPr>
          </w:p>
        </w:tc>
      </w:tr>
      <w:tr w:rsidR="005904E5" w:rsidRPr="008F7593">
        <w:tc>
          <w:tcPr>
            <w:tcW w:w="9288" w:type="dxa"/>
          </w:tcPr>
          <w:p w:rsidR="005904E5" w:rsidRPr="00BD0626" w:rsidRDefault="005904E5" w:rsidP="00E5141B">
            <w:pPr>
              <w:rPr>
                <w:rFonts w:eastAsia="MS Mincho"/>
                <w:b/>
              </w:rPr>
            </w:pPr>
            <w:r w:rsidRPr="00BD0626">
              <w:rPr>
                <w:rFonts w:eastAsia="MS Mincho"/>
                <w:b/>
              </w:rPr>
              <w:t>OTHER POSITION ASSIGNMENTS THAT WILL MAINTAIN CURRENCY</w:t>
            </w:r>
          </w:p>
          <w:p w:rsidR="005904E5" w:rsidRDefault="005904E5" w:rsidP="00E5141B">
            <w:pPr>
              <w:rPr>
                <w:rFonts w:eastAsia="MS Mincho"/>
              </w:rPr>
            </w:pPr>
            <w:r>
              <w:rPr>
                <w:rFonts w:eastAsia="MS Mincho"/>
              </w:rPr>
              <w:t>Mixmaster (MXMS)</w:t>
            </w:r>
          </w:p>
          <w:p w:rsidR="005904E5" w:rsidRPr="00996AB5" w:rsidRDefault="005904E5" w:rsidP="00E5141B">
            <w:pPr>
              <w:rPr>
                <w:rFonts w:eastAsia="MS Mincho"/>
              </w:rPr>
            </w:pPr>
          </w:p>
        </w:tc>
      </w:tr>
      <w:tr w:rsidR="005904E5">
        <w:tc>
          <w:tcPr>
            <w:tcW w:w="9288" w:type="dxa"/>
          </w:tcPr>
          <w:p w:rsidR="005904E5" w:rsidRPr="00BD0626" w:rsidRDefault="005904E5" w:rsidP="00E5141B">
            <w:pPr>
              <w:rPr>
                <w:rFonts w:eastAsia="MS Mincho"/>
                <w:u w:val="single"/>
              </w:rPr>
            </w:pPr>
            <w:r w:rsidRPr="00BD0626">
              <w:rPr>
                <w:rFonts w:eastAsia="MS Mincho"/>
                <w:b/>
              </w:rPr>
              <w:t>OTHER TRAINING WHICH SUPPORTS DEVELOPMENT OF KNOWLEDGE AND SKILLS</w:t>
            </w:r>
          </w:p>
          <w:p w:rsidR="005904E5" w:rsidRDefault="005904E5" w:rsidP="00E5141B">
            <w:pPr>
              <w:rPr>
                <w:rFonts w:eastAsia="MS Mincho"/>
              </w:rPr>
            </w:pPr>
            <w:r>
              <w:rPr>
                <w:rFonts w:eastAsia="MS Mincho"/>
              </w:rPr>
              <w:t>Geographic Area Mixmaster Training</w:t>
            </w:r>
          </w:p>
          <w:p w:rsidR="005904E5" w:rsidRDefault="005904E5" w:rsidP="00E5141B">
            <w:pPr>
              <w:rPr>
                <w:rFonts w:eastAsia="MS Mincho"/>
              </w:rPr>
            </w:pPr>
          </w:p>
          <w:p w:rsidR="005904E5" w:rsidRPr="00E237A2" w:rsidRDefault="005904E5" w:rsidP="00E5141B">
            <w:pPr>
              <w:rPr>
                <w:rFonts w:eastAsia="MS Mincho"/>
              </w:rPr>
            </w:pPr>
            <w:r>
              <w:rPr>
                <w:rFonts w:eastAsia="MS Mincho"/>
              </w:rPr>
              <w:t xml:space="preserve">*Online training at:  </w:t>
            </w:r>
            <w:hyperlink r:id="rId57" w:history="1">
              <w:r w:rsidRPr="0031234F">
                <w:rPr>
                  <w:rStyle w:val="Hyperlink"/>
                  <w:rFonts w:eastAsia="MS Mincho"/>
                  <w:i/>
                </w:rPr>
                <w:t>http://www.iat.gov</w:t>
              </w:r>
            </w:hyperlink>
          </w:p>
        </w:tc>
      </w:tr>
      <w:tr w:rsidR="005904E5">
        <w:tc>
          <w:tcPr>
            <w:tcW w:w="9288" w:type="dxa"/>
          </w:tcPr>
          <w:p w:rsidR="005904E5" w:rsidRPr="002D4050" w:rsidRDefault="005904E5" w:rsidP="00AF0EFB">
            <w:pPr>
              <w:rPr>
                <w:rFonts w:eastAsia="MS Mincho"/>
                <w:i/>
              </w:rPr>
            </w:pPr>
            <w:r>
              <w:rPr>
                <w:rFonts w:eastAsia="MS Mincho"/>
              </w:rPr>
              <w:t>*</w:t>
            </w:r>
            <w:r w:rsidRPr="002D4050">
              <w:rPr>
                <w:rFonts w:eastAsia="MS Mincho"/>
              </w:rPr>
              <w:t>* Online training at:</w:t>
            </w:r>
            <w:r w:rsidRPr="002D4050">
              <w:rPr>
                <w:rFonts w:eastAsia="MS Mincho"/>
                <w:i/>
              </w:rPr>
              <w:t xml:space="preserve"> </w:t>
            </w:r>
            <w:hyperlink r:id="rId58" w:history="1">
              <w:r w:rsidRPr="002D4050">
                <w:rPr>
                  <w:rStyle w:val="Hyperlink"/>
                  <w:rFonts w:eastAsia="MS Mincho"/>
                  <w:i/>
                  <w:color w:val="auto"/>
                </w:rPr>
                <w:t>http://training.nwcg.gov/classes/i100.htm</w:t>
              </w:r>
            </w:hyperlink>
          </w:p>
          <w:p w:rsidR="005904E5" w:rsidRPr="00BD0626" w:rsidRDefault="005904E5" w:rsidP="00E5141B">
            <w:pPr>
              <w:rPr>
                <w:rFonts w:eastAsia="MS Mincho"/>
                <w:b/>
              </w:rPr>
            </w:pPr>
          </w:p>
        </w:tc>
      </w:tr>
    </w:tbl>
    <w:p w:rsidR="005904E5" w:rsidRPr="00F12072" w:rsidRDefault="005904E5" w:rsidP="00053A7B">
      <w:pPr>
        <w:pStyle w:val="Exhibit"/>
        <w:rPr>
          <w:rFonts w:eastAsia="MS Mincho"/>
          <w:b/>
        </w:rPr>
      </w:pPr>
      <w:r>
        <w:br w:type="page"/>
      </w:r>
    </w:p>
    <w:p w:rsidR="005904E5" w:rsidRPr="00193C5A"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774C52">
        <w:trPr>
          <w:cantSplit/>
        </w:trPr>
        <w:tc>
          <w:tcPr>
            <w:tcW w:w="9288" w:type="dxa"/>
          </w:tcPr>
          <w:p w:rsidR="005904E5" w:rsidRPr="00774C52" w:rsidRDefault="005904E5" w:rsidP="00EA3E41">
            <w:pPr>
              <w:jc w:val="center"/>
              <w:rPr>
                <w:rFonts w:eastAsia="MS Mincho"/>
                <w:b/>
                <w:color w:val="0000FF"/>
                <w:sz w:val="16"/>
                <w:szCs w:val="16"/>
              </w:rPr>
            </w:pPr>
            <w:bookmarkStart w:id="162" w:name="_Toc135793698"/>
          </w:p>
          <w:p w:rsidR="005904E5" w:rsidRPr="00227E22" w:rsidRDefault="005904E5" w:rsidP="00EA3E41">
            <w:pPr>
              <w:jc w:val="center"/>
              <w:rPr>
                <w:rFonts w:eastAsia="MS Mincho"/>
                <w:b/>
                <w:color w:val="0000FF"/>
              </w:rPr>
            </w:pPr>
            <w:r w:rsidRPr="00227E22">
              <w:rPr>
                <w:rFonts w:eastAsia="MS Mincho"/>
                <w:b/>
                <w:color w:val="0000FF"/>
              </w:rPr>
              <w:t>SECURITY GUARD, NOT LAW ENFORCEMENT (SECG)</w:t>
            </w:r>
            <w:bookmarkEnd w:id="162"/>
          </w:p>
          <w:p w:rsidR="005904E5" w:rsidRPr="00774C52" w:rsidRDefault="005904E5" w:rsidP="00EA3E41">
            <w:pPr>
              <w:jc w:val="center"/>
              <w:rPr>
                <w:rFonts w:eastAsia="MS Mincho"/>
                <w:b/>
                <w:color w:val="0000FF"/>
                <w:sz w:val="16"/>
                <w:szCs w:val="16"/>
              </w:rPr>
            </w:pPr>
          </w:p>
        </w:tc>
      </w:tr>
      <w:tr w:rsidR="005904E5" w:rsidRPr="00D71C79">
        <w:tc>
          <w:tcPr>
            <w:tcW w:w="9288" w:type="dxa"/>
          </w:tcPr>
          <w:p w:rsidR="005904E5" w:rsidRPr="00D71C79" w:rsidRDefault="005904E5" w:rsidP="0030589B">
            <w:pPr>
              <w:rPr>
                <w:rFonts w:eastAsia="MS Mincho"/>
                <w:b/>
              </w:rPr>
            </w:pPr>
            <w:r w:rsidRPr="00D71C79">
              <w:rPr>
                <w:rFonts w:eastAsia="MS Mincho"/>
                <w:b/>
              </w:rPr>
              <w:t>POSITION DESCRIPTION</w:t>
            </w:r>
          </w:p>
          <w:p w:rsidR="005904E5" w:rsidRPr="00D71C79" w:rsidRDefault="005904E5" w:rsidP="0030589B">
            <w:pPr>
              <w:rPr>
                <w:rFonts w:eastAsia="MS Mincho"/>
              </w:rPr>
            </w:pPr>
            <w:r w:rsidRPr="00D71C79">
              <w:rPr>
                <w:rFonts w:eastAsia="MS Mincho"/>
              </w:rPr>
              <w:t>Personnel utilized in this position shall not exercise law enforcement duties of either state or federal law, including arrest or detention of persons, nor carry weapons</w:t>
            </w:r>
            <w:r>
              <w:rPr>
                <w:rFonts w:eastAsia="MS Mincho"/>
              </w:rPr>
              <w:t xml:space="preserve"> or other defensive equipment.</w:t>
            </w:r>
          </w:p>
          <w:p w:rsidR="005904E5" w:rsidRPr="00D71C79" w:rsidRDefault="005904E5" w:rsidP="0030589B">
            <w:pPr>
              <w:rPr>
                <w:rFonts w:eastAsia="MS Mincho"/>
              </w:rPr>
            </w:pPr>
          </w:p>
          <w:p w:rsidR="005904E5" w:rsidRPr="00D71C79" w:rsidRDefault="005904E5" w:rsidP="0030589B">
            <w:pPr>
              <w:rPr>
                <w:rFonts w:eastAsia="MS Mincho"/>
              </w:rPr>
            </w:pPr>
            <w:r w:rsidRPr="00D71C79">
              <w:rPr>
                <w:rFonts w:eastAsia="MS Mincho"/>
              </w:rPr>
              <w:t>Uniforms may be worn and marked vehicles driven, however they shall not contain the words “police” or equivalent, or contain markings of a public law enforcement or police agency</w:t>
            </w:r>
            <w:r>
              <w:rPr>
                <w:rFonts w:eastAsia="MS Mincho"/>
              </w:rPr>
              <w:t>.</w:t>
            </w:r>
          </w:p>
          <w:p w:rsidR="005904E5" w:rsidRPr="00D71C79" w:rsidRDefault="005904E5" w:rsidP="0030589B">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ascii="Times" w:eastAsia="MS Mincho" w:hAnsi="Times"/>
                <w:b/>
              </w:rPr>
              <w:t xml:space="preserve">REQUIRED </w:t>
            </w:r>
            <w:r w:rsidRPr="00D71C79">
              <w:rPr>
                <w:rFonts w:eastAsia="MS Mincho"/>
                <w:b/>
              </w:rPr>
              <w:t>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Pr="00D71C79" w:rsidRDefault="005904E5" w:rsidP="00F12072">
            <w:pPr>
              <w:rPr>
                <w:rFonts w:eastAsia="MS Mincho"/>
              </w:rPr>
            </w:pPr>
            <w:r w:rsidRPr="00D71C79">
              <w:rPr>
                <w:rFonts w:eastAsia="MS Mincho"/>
              </w:rPr>
              <w:t>IS-700 National Incident Management System (NIMS), An Introduction</w:t>
            </w:r>
          </w:p>
          <w:p w:rsidR="005904E5" w:rsidRPr="00D71C79" w:rsidRDefault="005904E5" w:rsidP="002D0AF8">
            <w:pPr>
              <w:rPr>
                <w:rFonts w:ascii="Times" w:eastAsia="MS Mincho" w:hAnsi="Times"/>
              </w:rPr>
            </w:pPr>
            <w:r w:rsidRPr="00D71C79">
              <w:rPr>
                <w:rFonts w:ascii="Times" w:eastAsia="MS Mincho" w:hAnsi="Times"/>
              </w:rPr>
              <w:t>Training as required within the state of the incident for peace officer status or security g</w:t>
            </w:r>
            <w:r>
              <w:rPr>
                <w:rFonts w:ascii="Times" w:eastAsia="MS Mincho" w:hAnsi="Times"/>
              </w:rPr>
              <w:t>uard licensing as appropriate.</w:t>
            </w:r>
          </w:p>
          <w:p w:rsidR="005904E5" w:rsidRPr="00D71C79" w:rsidRDefault="005904E5" w:rsidP="002D0AF8">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CERTIFICATION</w:t>
            </w:r>
          </w:p>
          <w:p w:rsidR="005904E5" w:rsidRPr="00D71C79" w:rsidRDefault="005904E5" w:rsidP="002D0AF8">
            <w:pPr>
              <w:rPr>
                <w:rFonts w:eastAsia="MS Mincho"/>
              </w:rPr>
            </w:pPr>
            <w:r w:rsidRPr="00D71C79">
              <w:rPr>
                <w:rFonts w:eastAsia="MS Mincho"/>
              </w:rPr>
              <w:t>Licensed and in compliance with any applicable requirements for security guards within the state of the respective incident.</w:t>
            </w:r>
          </w:p>
          <w:p w:rsidR="005904E5" w:rsidRPr="00D71C79" w:rsidRDefault="005904E5" w:rsidP="00B307A8">
            <w:pPr>
              <w:rPr>
                <w:rFonts w:eastAsia="MS Mincho"/>
              </w:rPr>
            </w:pPr>
          </w:p>
          <w:p w:rsidR="005904E5" w:rsidRPr="00D71C79" w:rsidRDefault="005904E5" w:rsidP="002D0AF8">
            <w:pPr>
              <w:rPr>
                <w:rFonts w:eastAsia="MS Mincho"/>
              </w:rPr>
            </w:pPr>
            <w:r w:rsidRPr="00D71C79">
              <w:rPr>
                <w:rFonts w:eastAsia="MS Mincho"/>
              </w:rPr>
              <w:t>Where state law allows, peace officer or law enforcement officer training or emp</w:t>
            </w:r>
            <w:r>
              <w:rPr>
                <w:rFonts w:eastAsia="MS Mincho"/>
              </w:rPr>
              <w:t>loyment may meet requirements.</w:t>
            </w:r>
          </w:p>
          <w:p w:rsidR="005904E5" w:rsidRPr="00D71C79" w:rsidRDefault="005904E5" w:rsidP="0030589B">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REQUIRED EXPERIENCE</w:t>
            </w:r>
          </w:p>
          <w:p w:rsidR="005904E5" w:rsidRPr="00D71C79" w:rsidRDefault="005904E5" w:rsidP="002D0AF8">
            <w:pPr>
              <w:rPr>
                <w:rFonts w:eastAsia="MS Mincho"/>
              </w:rPr>
            </w:pPr>
            <w:r w:rsidRPr="00D71C79">
              <w:rPr>
                <w:rFonts w:eastAsia="MS Mincho"/>
              </w:rPr>
              <w:t>Satisfactory performa</w:t>
            </w:r>
            <w:r>
              <w:rPr>
                <w:rFonts w:eastAsia="MS Mincho"/>
              </w:rPr>
              <w:t>nce as a Security Guard (SECG)</w:t>
            </w:r>
          </w:p>
          <w:p w:rsidR="005904E5" w:rsidRPr="00D71C79" w:rsidRDefault="005904E5" w:rsidP="00B307A8">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PHYSICAL FITNESS LEVEL</w:t>
            </w:r>
          </w:p>
          <w:p w:rsidR="005904E5" w:rsidRPr="00D71C79" w:rsidRDefault="005904E5" w:rsidP="0030589B">
            <w:pPr>
              <w:rPr>
                <w:rFonts w:eastAsia="MS Mincho"/>
              </w:rPr>
            </w:pPr>
            <w:r>
              <w:rPr>
                <w:rFonts w:eastAsia="MS Mincho"/>
              </w:rPr>
              <w:t>None Required</w:t>
            </w:r>
          </w:p>
          <w:p w:rsidR="005904E5" w:rsidRPr="00D71C79" w:rsidRDefault="005904E5" w:rsidP="0030589B">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OTHER POSITION ASSIGNMENTS THAT WILL MAINTAIN CURRENCY</w:t>
            </w:r>
          </w:p>
          <w:p w:rsidR="005904E5" w:rsidRPr="00D71C79" w:rsidRDefault="005904E5" w:rsidP="0030589B">
            <w:pPr>
              <w:rPr>
                <w:rFonts w:eastAsia="MS Mincho"/>
              </w:rPr>
            </w:pPr>
            <w:r w:rsidRPr="00D71C79">
              <w:rPr>
                <w:rFonts w:eastAsia="MS Mincho"/>
              </w:rPr>
              <w:t>None</w:t>
            </w:r>
          </w:p>
          <w:p w:rsidR="005904E5" w:rsidRPr="00D71C79" w:rsidRDefault="005904E5" w:rsidP="0030589B">
            <w:pPr>
              <w:rPr>
                <w:rFonts w:eastAsia="MS Mincho"/>
              </w:rPr>
            </w:pPr>
          </w:p>
        </w:tc>
      </w:tr>
      <w:tr w:rsidR="005904E5" w:rsidRPr="00D71C79">
        <w:tc>
          <w:tcPr>
            <w:tcW w:w="9288" w:type="dxa"/>
          </w:tcPr>
          <w:p w:rsidR="005904E5" w:rsidRDefault="005904E5" w:rsidP="0030589B">
            <w:pPr>
              <w:rPr>
                <w:rFonts w:eastAsia="MS Mincho"/>
              </w:rPr>
            </w:pPr>
            <w:r w:rsidRPr="00D71C79">
              <w:rPr>
                <w:rFonts w:eastAsia="MS Mincho"/>
              </w:rPr>
              <w:t xml:space="preserve">AD hiring authority and procurement of private services </w:t>
            </w:r>
            <w:r>
              <w:rPr>
                <w:rFonts w:eastAsia="MS Mincho"/>
              </w:rPr>
              <w:t>may be used for this position.</w:t>
            </w:r>
          </w:p>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59" w:history="1">
              <w:r w:rsidRPr="0031234F">
                <w:rPr>
                  <w:rStyle w:val="Hyperlink"/>
                  <w:rFonts w:eastAsia="MS Mincho"/>
                  <w:i/>
                </w:rPr>
                <w:t>http://training.nwcg.gov/classes/i100.htm</w:t>
              </w:r>
            </w:hyperlink>
          </w:p>
          <w:p w:rsidR="005904E5" w:rsidRPr="00D71C79" w:rsidRDefault="005904E5" w:rsidP="0030589B">
            <w:pPr>
              <w:rPr>
                <w:rFonts w:eastAsia="MS Mincho"/>
              </w:rPr>
            </w:pPr>
          </w:p>
        </w:tc>
      </w:tr>
    </w:tbl>
    <w:p w:rsidR="005904E5" w:rsidRPr="00F12072" w:rsidRDefault="005904E5" w:rsidP="00053A7B">
      <w:pPr>
        <w:pStyle w:val="Exhibit"/>
        <w:rPr>
          <w:rFonts w:eastAsia="MS Mincho"/>
          <w:b/>
        </w:rPr>
      </w:pPr>
      <w:r>
        <w:br w:type="page"/>
      </w:r>
    </w:p>
    <w:p w:rsidR="005904E5" w:rsidRPr="002C0E29" w:rsidRDefault="005904E5" w:rsidP="00B22D4C">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rPr>
            </w:pPr>
            <w:bookmarkStart w:id="163" w:name="_Toc135793699"/>
            <w:r w:rsidRPr="00EA3E41">
              <w:rPr>
                <w:rFonts w:eastAsia="MS Mincho"/>
                <w:b/>
                <w:color w:val="0000FF"/>
              </w:rPr>
              <w:t>SECURITY SPECIALIST LEVEL 1 (SEC1)</w:t>
            </w:r>
            <w:bookmarkEnd w:id="163"/>
          </w:p>
          <w:p w:rsidR="005904E5" w:rsidRPr="00EA3E41" w:rsidRDefault="005904E5" w:rsidP="00EA3E41">
            <w:pPr>
              <w:jc w:val="center"/>
              <w:rPr>
                <w:rFonts w:eastAsia="MS Mincho"/>
                <w:b/>
                <w:color w:val="0000FF"/>
                <w:sz w:val="20"/>
                <w:szCs w:val="20"/>
              </w:rPr>
            </w:pPr>
          </w:p>
        </w:tc>
      </w:tr>
      <w:tr w:rsidR="005904E5" w:rsidRPr="00B63D77">
        <w:tc>
          <w:tcPr>
            <w:tcW w:w="9288" w:type="dxa"/>
          </w:tcPr>
          <w:p w:rsidR="005904E5" w:rsidRPr="007D5EFB" w:rsidRDefault="005904E5" w:rsidP="0030589B">
            <w:pPr>
              <w:rPr>
                <w:rFonts w:eastAsia="MS Mincho"/>
                <w:b/>
              </w:rPr>
            </w:pPr>
            <w:r w:rsidRPr="007D5EFB">
              <w:rPr>
                <w:rFonts w:ascii="Times New (W1)" w:eastAsia="MS Mincho" w:hAnsi="Times New (W1)"/>
                <w:b/>
              </w:rPr>
              <w:t xml:space="preserve">REQUIRED </w:t>
            </w:r>
            <w:r w:rsidRPr="007D5EFB">
              <w:rPr>
                <w:rFonts w:eastAsia="MS Mincho"/>
                <w:b/>
              </w:rPr>
              <w:t>TRAINING:</w:t>
            </w:r>
          </w:p>
          <w:p w:rsidR="005904E5" w:rsidRPr="002E0199" w:rsidRDefault="005904E5" w:rsidP="002D0AF8">
            <w:pPr>
              <w:rPr>
                <w:rFonts w:eastAsia="MS Mincho"/>
              </w:rPr>
            </w:pPr>
            <w:smartTag w:uri="urn:schemas-microsoft-com:office:smarttags" w:element="place">
              <w:smartTag w:uri="urn:schemas-microsoft-com:office:smarttags" w:element="PlaceName">
                <w:r w:rsidRPr="002E0199">
                  <w:t>Federal</w:t>
                </w:r>
              </w:smartTag>
              <w:r w:rsidRPr="002E0199">
                <w:t xml:space="preserve"> </w:t>
              </w:r>
              <w:smartTag w:uri="urn:schemas-microsoft-com:office:smarttags" w:element="PlaceType">
                <w:r w:rsidRPr="002E0199">
                  <w:t>Law</w:t>
                </w:r>
              </w:smartTag>
              <w:r w:rsidRPr="002E0199">
                <w:t xml:space="preserve"> </w:t>
              </w:r>
              <w:smartTag w:uri="urn:schemas-microsoft-com:office:smarttags" w:element="PlaceType">
                <w:r w:rsidRPr="002E0199">
                  <w:t>Enforcement</w:t>
                </w:r>
              </w:smartTag>
              <w:r w:rsidRPr="002E0199">
                <w:t xml:space="preserve"> </w:t>
              </w:r>
              <w:smartTag w:uri="urn:schemas-microsoft-com:office:smarttags" w:element="PlaceType">
                <w:r w:rsidRPr="002E0199">
                  <w:t>Training</w:t>
                </w:r>
              </w:smartTag>
              <w:r w:rsidRPr="002E0199">
                <w:t xml:space="preserve"> </w:t>
              </w:r>
              <w:smartTag w:uri="urn:schemas-microsoft-com:office:smarttags" w:element="PlaceType">
                <w:r w:rsidRPr="002E0199">
                  <w:t>Center</w:t>
                </w:r>
              </w:smartTag>
            </w:smartTag>
            <w:r w:rsidRPr="002E0199">
              <w:t xml:space="preserve"> (FLETC) Criminal Investigator or Land Management Police Training Programs</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Pr="00A01243" w:rsidRDefault="005904E5" w:rsidP="00F12072">
            <w:pPr>
              <w:rPr>
                <w:rFonts w:eastAsia="MS Mincho"/>
              </w:rPr>
            </w:pPr>
            <w:r w:rsidRPr="00A01243">
              <w:rPr>
                <w:rFonts w:eastAsia="MS Mincho"/>
              </w:rPr>
              <w:t>IS-700 National Incident Management System (NIMS), An Introduction</w:t>
            </w:r>
          </w:p>
          <w:p w:rsidR="005904E5" w:rsidRPr="002D0AF8" w:rsidRDefault="005904E5" w:rsidP="00F12072">
            <w:pPr>
              <w:ind w:left="677" w:hanging="677"/>
              <w:rPr>
                <w:rFonts w:eastAsia="MS Mincho"/>
              </w:rPr>
            </w:pPr>
          </w:p>
        </w:tc>
      </w:tr>
      <w:tr w:rsidR="005904E5" w:rsidRPr="00B63D77">
        <w:tc>
          <w:tcPr>
            <w:tcW w:w="9288" w:type="dxa"/>
          </w:tcPr>
          <w:p w:rsidR="005904E5" w:rsidRPr="007D5EFB" w:rsidRDefault="005904E5" w:rsidP="0030589B">
            <w:pPr>
              <w:rPr>
                <w:rFonts w:eastAsia="MS Mincho"/>
                <w:b/>
              </w:rPr>
            </w:pPr>
            <w:r w:rsidRPr="007D5EFB">
              <w:rPr>
                <w:rFonts w:eastAsia="MS Mincho"/>
                <w:b/>
              </w:rPr>
              <w:t>CERTIFICATION</w:t>
            </w:r>
          </w:p>
          <w:p w:rsidR="005904E5" w:rsidRPr="00AC0ADF" w:rsidRDefault="005904E5" w:rsidP="0030589B">
            <w:pPr>
              <w:rPr>
                <w:rFonts w:eastAsia="MS Mincho"/>
              </w:rPr>
            </w:pPr>
            <w:r w:rsidRPr="00AC0ADF">
              <w:rPr>
                <w:rFonts w:eastAsia="MS Mincho"/>
              </w:rPr>
              <w:t>Certification as Criminal Investigator or Law Enforcement Officer</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30589B">
            <w:pPr>
              <w:rPr>
                <w:rFonts w:eastAsia="MS Mincho"/>
                <w:b/>
              </w:rPr>
            </w:pPr>
            <w:r w:rsidRPr="007D5EFB">
              <w:rPr>
                <w:rFonts w:eastAsia="MS Mincho"/>
                <w:b/>
              </w:rPr>
              <w:t>AUTHORITY</w:t>
            </w:r>
          </w:p>
          <w:p w:rsidR="005904E5" w:rsidRPr="00AC0ADF" w:rsidRDefault="005904E5" w:rsidP="002D0AF8">
            <w:pPr>
              <w:rPr>
                <w:rFonts w:eastAsia="MS Mincho"/>
              </w:rPr>
            </w:pPr>
            <w:r w:rsidRPr="00AC0ADF">
              <w:rPr>
                <w:rFonts w:eastAsia="MS Mincho"/>
              </w:rPr>
              <w:t xml:space="preserve">Authorized </w:t>
            </w:r>
            <w:r w:rsidRPr="00AC0ADF">
              <w:rPr>
                <w:rFonts w:ascii="Times" w:eastAsia="MS Mincho" w:hAnsi="Times"/>
              </w:rPr>
              <w:t>and equipped to carry firearms, make arrests, serve warrants, conduct searches and seizures.  Authorized to enforce federal or state laws.</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30589B">
            <w:pPr>
              <w:rPr>
                <w:rFonts w:eastAsia="MS Mincho"/>
                <w:b/>
              </w:rPr>
            </w:pPr>
            <w:r w:rsidRPr="007D5EFB">
              <w:rPr>
                <w:rFonts w:eastAsia="MS Mincho"/>
                <w:b/>
              </w:rPr>
              <w:t>REQUIRED EXPERIENCE</w:t>
            </w:r>
          </w:p>
          <w:p w:rsidR="005904E5" w:rsidRPr="00AC0ADF" w:rsidRDefault="005904E5" w:rsidP="0030589B">
            <w:pPr>
              <w:ind w:left="216" w:hanging="216"/>
              <w:rPr>
                <w:rFonts w:eastAsia="MS Mincho"/>
              </w:rPr>
            </w:pPr>
            <w:r w:rsidRPr="00AC0ADF">
              <w:rPr>
                <w:rFonts w:eastAsia="MS Mincho"/>
              </w:rPr>
              <w:t>Satisfactory position performance as a Sec</w:t>
            </w:r>
            <w:r>
              <w:rPr>
                <w:rFonts w:eastAsia="MS Mincho"/>
              </w:rPr>
              <w:t>urity Specialist Level 1 (SEC1)</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30589B">
            <w:pPr>
              <w:rPr>
                <w:rFonts w:eastAsia="MS Mincho"/>
                <w:b/>
              </w:rPr>
            </w:pPr>
            <w:r w:rsidRPr="007D5EFB">
              <w:rPr>
                <w:rFonts w:eastAsia="MS Mincho"/>
                <w:b/>
              </w:rPr>
              <w:t>PHYSICAL FITNESS</w:t>
            </w:r>
            <w:r>
              <w:rPr>
                <w:rFonts w:eastAsia="MS Mincho"/>
                <w:b/>
              </w:rPr>
              <w:t xml:space="preserve"> LEVEL</w:t>
            </w:r>
          </w:p>
          <w:p w:rsidR="005904E5" w:rsidRPr="00AC0ADF" w:rsidRDefault="005904E5" w:rsidP="0030589B">
            <w:pPr>
              <w:rPr>
                <w:rFonts w:eastAsia="MS Mincho"/>
              </w:rPr>
            </w:pPr>
            <w:r>
              <w:rPr>
                <w:rFonts w:eastAsia="MS Mincho"/>
              </w:rPr>
              <w:t>None Required</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7D5EFB">
            <w:pPr>
              <w:tabs>
                <w:tab w:val="left" w:pos="8227"/>
              </w:tabs>
              <w:rPr>
                <w:rFonts w:eastAsia="MS Mincho"/>
                <w:b/>
              </w:rPr>
            </w:pPr>
            <w:r w:rsidRPr="007D5EFB">
              <w:rPr>
                <w:rFonts w:eastAsia="MS Mincho"/>
                <w:b/>
              </w:rPr>
              <w:t>OTHER POSITION ASSIGNMENTS THAT WILL MAINTAIN CURRENCY</w:t>
            </w:r>
          </w:p>
          <w:p w:rsidR="005904E5" w:rsidRDefault="005904E5" w:rsidP="0030589B">
            <w:pPr>
              <w:rPr>
                <w:rFonts w:eastAsia="MS Mincho"/>
              </w:rPr>
            </w:pPr>
            <w:r w:rsidRPr="00AC0ADF">
              <w:rPr>
                <w:rFonts w:ascii="Times" w:eastAsia="MS Mincho" w:hAnsi="Times"/>
              </w:rPr>
              <w:t xml:space="preserve">Security Manager </w:t>
            </w:r>
            <w:r w:rsidRPr="00AC0ADF">
              <w:rPr>
                <w:rFonts w:eastAsia="MS Mincho"/>
              </w:rPr>
              <w:t>(SECM)</w:t>
            </w:r>
          </w:p>
          <w:p w:rsidR="005904E5" w:rsidRPr="00AC0ADF" w:rsidRDefault="005904E5" w:rsidP="0030589B">
            <w:pPr>
              <w:rPr>
                <w:rFonts w:eastAsia="MS Mincho"/>
              </w:rPr>
            </w:pPr>
          </w:p>
        </w:tc>
      </w:tr>
      <w:tr w:rsidR="005904E5">
        <w:tc>
          <w:tcPr>
            <w:tcW w:w="9288" w:type="dxa"/>
          </w:tcPr>
          <w:p w:rsidR="005904E5" w:rsidRDefault="005904E5" w:rsidP="00DB2C29">
            <w:pPr>
              <w:rPr>
                <w:rFonts w:eastAsia="MS Mincho"/>
                <w:b/>
              </w:rPr>
            </w:pPr>
            <w:r w:rsidRPr="00655FD1">
              <w:rPr>
                <w:rFonts w:eastAsia="MS Mincho"/>
                <w:b/>
              </w:rPr>
              <w:t>OTHER TRAINING WHICH SUPPORTS DEV</w:t>
            </w:r>
            <w:r>
              <w:rPr>
                <w:rFonts w:eastAsia="MS Mincho"/>
                <w:b/>
              </w:rPr>
              <w:t>ELOPMENT OF KNOWLEDGE AND SKILLS</w:t>
            </w:r>
          </w:p>
          <w:p w:rsidR="005904E5" w:rsidRPr="007D5EFB" w:rsidRDefault="005904E5" w:rsidP="00DB2C29">
            <w:pPr>
              <w:rPr>
                <w:rFonts w:eastAsia="MS Mincho"/>
              </w:rPr>
            </w:pPr>
            <w:r>
              <w:rPr>
                <w:rFonts w:eastAsia="MS Mincho"/>
              </w:rPr>
              <w:t>None</w:t>
            </w:r>
          </w:p>
          <w:p w:rsidR="005904E5" w:rsidRPr="00655FD1" w:rsidRDefault="005904E5" w:rsidP="00DB2C29">
            <w:pPr>
              <w:rPr>
                <w:rFonts w:eastAsia="MS Mincho"/>
                <w:u w:val="single"/>
              </w:rPr>
            </w:pPr>
          </w:p>
        </w:tc>
      </w:tr>
      <w:tr w:rsidR="005904E5" w:rsidRPr="00B63D77">
        <w:tc>
          <w:tcPr>
            <w:tcW w:w="9288" w:type="dxa"/>
          </w:tcPr>
          <w:p w:rsidR="005904E5" w:rsidRDefault="005904E5" w:rsidP="0030589B">
            <w:pPr>
              <w:rPr>
                <w:rFonts w:eastAsia="MS Mincho"/>
              </w:rPr>
            </w:pPr>
            <w:r w:rsidRPr="00B63D77">
              <w:rPr>
                <w:rFonts w:eastAsia="MS Mincho"/>
              </w:rPr>
              <w:t>AD hiring authority and procurement of private services may not be used for this position</w:t>
            </w:r>
            <w:r>
              <w:rPr>
                <w:rFonts w:eastAsia="MS Mincho"/>
              </w:rPr>
              <w:t>.</w:t>
            </w:r>
          </w:p>
          <w:p w:rsidR="005904E5" w:rsidRPr="002D4050" w:rsidRDefault="005904E5" w:rsidP="00AF0EFB">
            <w:pPr>
              <w:rPr>
                <w:rFonts w:eastAsia="MS Mincho"/>
                <w:i/>
              </w:rPr>
            </w:pPr>
            <w:r w:rsidRPr="002D4050">
              <w:rPr>
                <w:rFonts w:eastAsia="MS Mincho"/>
              </w:rPr>
              <w:t>* Online training at:</w:t>
            </w:r>
            <w:r w:rsidRPr="002D4050">
              <w:rPr>
                <w:rFonts w:eastAsia="MS Mincho"/>
                <w:i/>
              </w:rPr>
              <w:t xml:space="preserve"> </w:t>
            </w:r>
            <w:hyperlink r:id="rId60" w:history="1">
              <w:r w:rsidRPr="0031234F">
                <w:rPr>
                  <w:rStyle w:val="Hyperlink"/>
                  <w:rFonts w:eastAsia="MS Mincho"/>
                  <w:i/>
                </w:rPr>
                <w:t>http://training.nwcg.gov/classes/i100.htm</w:t>
              </w:r>
            </w:hyperlink>
          </w:p>
          <w:p w:rsidR="005904E5" w:rsidRPr="00B63D77" w:rsidRDefault="005904E5" w:rsidP="0030589B">
            <w:pPr>
              <w:rPr>
                <w:rFonts w:eastAsia="MS Mincho"/>
              </w:rPr>
            </w:pPr>
          </w:p>
        </w:tc>
      </w:tr>
    </w:tbl>
    <w:p w:rsidR="005904E5" w:rsidRPr="00F12072" w:rsidRDefault="005904E5" w:rsidP="00053A7B">
      <w:pPr>
        <w:pStyle w:val="Exhibit"/>
        <w:rPr>
          <w:rFonts w:eastAsia="MS Mincho"/>
          <w:b/>
        </w:rPr>
      </w:pPr>
      <w:r>
        <w:br w:type="page"/>
      </w:r>
    </w:p>
    <w:p w:rsidR="005904E5" w:rsidRPr="002C0E29" w:rsidRDefault="005904E5" w:rsidP="00F12072">
      <w:pPr>
        <w:rPr>
          <w:rFonts w:eastAsia="MS Mincho"/>
        </w:rPr>
      </w:pPr>
    </w:p>
    <w:tbl>
      <w:tblPr>
        <w:tblW w:w="0" w:type="auto"/>
        <w:tblLook w:val="0000" w:firstRow="0" w:lastRow="0" w:firstColumn="0" w:lastColumn="0" w:noHBand="0" w:noVBand="0"/>
      </w:tblPr>
      <w:tblGrid>
        <w:gridCol w:w="9288"/>
      </w:tblGrid>
      <w:tr w:rsidR="005904E5" w:rsidRPr="00EA3E41">
        <w:tc>
          <w:tcPr>
            <w:tcW w:w="9288" w:type="dxa"/>
          </w:tcPr>
          <w:p w:rsidR="005904E5" w:rsidRPr="00EA3E41" w:rsidRDefault="005904E5" w:rsidP="00EA3E41">
            <w:pPr>
              <w:jc w:val="center"/>
              <w:rPr>
                <w:rFonts w:eastAsia="MS Mincho"/>
                <w:b/>
                <w:color w:val="0000FF"/>
                <w:sz w:val="20"/>
                <w:szCs w:val="20"/>
              </w:rPr>
            </w:pPr>
            <w:bookmarkStart w:id="164" w:name="_Toc135793700"/>
          </w:p>
          <w:p w:rsidR="005904E5" w:rsidRPr="00EA3E41" w:rsidRDefault="005904E5" w:rsidP="00EA3E41">
            <w:pPr>
              <w:jc w:val="center"/>
              <w:rPr>
                <w:rFonts w:eastAsia="MS Mincho"/>
                <w:b/>
                <w:color w:val="0000FF"/>
              </w:rPr>
            </w:pPr>
            <w:r w:rsidRPr="00EA3E41">
              <w:rPr>
                <w:rFonts w:eastAsia="MS Mincho"/>
                <w:b/>
                <w:color w:val="0000FF"/>
              </w:rPr>
              <w:t>SECURITY SPECIALIST LEVEL 2 (SEC2)</w:t>
            </w:r>
            <w:bookmarkEnd w:id="164"/>
          </w:p>
          <w:p w:rsidR="005904E5" w:rsidRPr="00EA3E41" w:rsidRDefault="005904E5" w:rsidP="00EA3E41">
            <w:pPr>
              <w:jc w:val="center"/>
              <w:rPr>
                <w:rFonts w:eastAsia="MS Mincho"/>
                <w:b/>
                <w:color w:val="0000FF"/>
                <w:sz w:val="22"/>
                <w:szCs w:val="22"/>
              </w:rPr>
            </w:pPr>
          </w:p>
        </w:tc>
      </w:tr>
      <w:tr w:rsidR="005904E5" w:rsidRPr="00B63D77">
        <w:tc>
          <w:tcPr>
            <w:tcW w:w="9288" w:type="dxa"/>
          </w:tcPr>
          <w:p w:rsidR="005904E5" w:rsidRPr="00F83F15" w:rsidRDefault="005904E5" w:rsidP="0030589B">
            <w:pPr>
              <w:rPr>
                <w:rFonts w:eastAsia="MS Mincho"/>
                <w:b/>
              </w:rPr>
            </w:pPr>
            <w:r w:rsidRPr="00F83F15">
              <w:rPr>
                <w:rFonts w:ascii="Times New (W1)" w:eastAsia="MS Mincho" w:hAnsi="Times New (W1)"/>
                <w:b/>
              </w:rPr>
              <w:t xml:space="preserve">REQUIRED </w:t>
            </w:r>
            <w:r w:rsidRPr="00F83F15">
              <w:rPr>
                <w:rFonts w:eastAsia="MS Mincho"/>
                <w:b/>
              </w:rPr>
              <w:t>TRAINING</w:t>
            </w:r>
          </w:p>
          <w:p w:rsidR="005904E5" w:rsidRDefault="005904E5" w:rsidP="002D0AF8">
            <w:pPr>
              <w:rPr>
                <w:rFonts w:eastAsia="MS Mincho"/>
              </w:rPr>
            </w:pPr>
            <w:r w:rsidRPr="00B63D77">
              <w:rPr>
                <w:rFonts w:eastAsia="MS Mincho"/>
              </w:rPr>
              <w:t>Forest Protection Officer 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Pr="00A01243" w:rsidRDefault="005904E5" w:rsidP="002D0AF8">
            <w:pPr>
              <w:rPr>
                <w:rFonts w:eastAsia="MS Mincho"/>
              </w:rPr>
            </w:pPr>
            <w:r w:rsidRPr="00A01243">
              <w:rPr>
                <w:rFonts w:eastAsia="MS Mincho"/>
              </w:rPr>
              <w:t>IS-700 National Incident Management System (NIMS), An Introduction</w:t>
            </w:r>
          </w:p>
          <w:p w:rsidR="005904E5" w:rsidRPr="00F41762" w:rsidRDefault="005904E5" w:rsidP="00394BA9">
            <w:pPr>
              <w:ind w:left="677" w:hanging="677"/>
              <w:rPr>
                <w:rFonts w:eastAsia="MS Mincho"/>
              </w:rPr>
            </w:pPr>
          </w:p>
        </w:tc>
      </w:tr>
      <w:tr w:rsidR="005904E5" w:rsidRPr="00B63D77">
        <w:tc>
          <w:tcPr>
            <w:tcW w:w="9288" w:type="dxa"/>
          </w:tcPr>
          <w:p w:rsidR="005904E5" w:rsidRPr="00F83F15" w:rsidRDefault="005904E5" w:rsidP="0030589B">
            <w:pPr>
              <w:rPr>
                <w:rFonts w:eastAsia="MS Mincho"/>
                <w:b/>
              </w:rPr>
            </w:pPr>
            <w:r w:rsidRPr="00F83F15">
              <w:rPr>
                <w:rFonts w:eastAsia="MS Mincho"/>
                <w:b/>
              </w:rPr>
              <w:t>CERTIFICATION</w:t>
            </w:r>
          </w:p>
          <w:p w:rsidR="005904E5" w:rsidRPr="00B63D77" w:rsidRDefault="005904E5" w:rsidP="002D0AF8">
            <w:pPr>
              <w:rPr>
                <w:rFonts w:eastAsia="MS Mincho"/>
              </w:rPr>
            </w:pPr>
            <w:r w:rsidRPr="00B63D77">
              <w:rPr>
                <w:rFonts w:eastAsia="MS Mincho"/>
              </w:rPr>
              <w:t>Annual recertification as a Forest Protection Officer</w:t>
            </w:r>
          </w:p>
          <w:p w:rsidR="005904E5" w:rsidRPr="002D0AF8" w:rsidRDefault="005904E5" w:rsidP="0030589B">
            <w:pPr>
              <w:ind w:left="216" w:hanging="216"/>
              <w:rPr>
                <w:rFonts w:eastAsia="MS Mincho"/>
              </w:rPr>
            </w:pPr>
          </w:p>
        </w:tc>
      </w:tr>
      <w:tr w:rsidR="005904E5" w:rsidRPr="00B63D77">
        <w:tc>
          <w:tcPr>
            <w:tcW w:w="9288" w:type="dxa"/>
          </w:tcPr>
          <w:p w:rsidR="005904E5" w:rsidRPr="00F83F15" w:rsidRDefault="005904E5" w:rsidP="0030589B">
            <w:pPr>
              <w:rPr>
                <w:rFonts w:eastAsia="MS Mincho"/>
                <w:b/>
              </w:rPr>
            </w:pPr>
            <w:r w:rsidRPr="00F83F15">
              <w:rPr>
                <w:rFonts w:eastAsia="MS Mincho"/>
                <w:b/>
              </w:rPr>
              <w:t>AUTHORITY</w:t>
            </w:r>
          </w:p>
          <w:p w:rsidR="005904E5" w:rsidRPr="00AC0ADF" w:rsidRDefault="005904E5" w:rsidP="002D0AF8">
            <w:pPr>
              <w:rPr>
                <w:rFonts w:eastAsia="MS Mincho"/>
              </w:rPr>
            </w:pPr>
            <w:r w:rsidRPr="00AC0ADF">
              <w:rPr>
                <w:rFonts w:eastAsia="MS Mincho"/>
              </w:rPr>
              <w:t xml:space="preserve">Not authorized or equipped to carry firearms, serve warrants, or conduct searches and seizures.  Authority to enforce federal </w:t>
            </w:r>
            <w:r>
              <w:rPr>
                <w:rFonts w:eastAsia="MS Mincho"/>
              </w:rPr>
              <w:t>criminal laws and regulations.</w:t>
            </w:r>
          </w:p>
          <w:p w:rsidR="005904E5" w:rsidRPr="002C0E29" w:rsidRDefault="005904E5" w:rsidP="0030589B">
            <w:pPr>
              <w:ind w:left="216" w:hanging="216"/>
              <w:rPr>
                <w:rFonts w:eastAsia="MS Mincho"/>
              </w:rPr>
            </w:pPr>
          </w:p>
        </w:tc>
      </w:tr>
      <w:tr w:rsidR="005904E5" w:rsidRPr="00B63D77">
        <w:tc>
          <w:tcPr>
            <w:tcW w:w="9288" w:type="dxa"/>
          </w:tcPr>
          <w:p w:rsidR="005904E5" w:rsidRPr="00F83F15" w:rsidRDefault="005904E5" w:rsidP="0030589B">
            <w:pPr>
              <w:rPr>
                <w:rFonts w:eastAsia="MS Mincho"/>
                <w:b/>
              </w:rPr>
            </w:pPr>
            <w:r w:rsidRPr="00F83F15">
              <w:rPr>
                <w:rFonts w:eastAsia="MS Mincho"/>
                <w:b/>
              </w:rPr>
              <w:t>REQUIRED EXPERIENCE</w:t>
            </w:r>
          </w:p>
          <w:p w:rsidR="005904E5" w:rsidRPr="00AC0ADF" w:rsidRDefault="005904E5" w:rsidP="002D0AF8">
            <w:pPr>
              <w:rPr>
                <w:rFonts w:eastAsia="MS Mincho"/>
              </w:rPr>
            </w:pPr>
            <w:r w:rsidRPr="00AC0ADF">
              <w:rPr>
                <w:rFonts w:eastAsia="MS Mincho"/>
              </w:rPr>
              <w:t>Satisfactory position performance as a Sec</w:t>
            </w:r>
            <w:r>
              <w:rPr>
                <w:rFonts w:eastAsia="MS Mincho"/>
              </w:rPr>
              <w:t>urity Specialist Level 2 (SEC2)</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F83F15" w:rsidRDefault="005904E5" w:rsidP="0030589B">
            <w:pPr>
              <w:rPr>
                <w:rFonts w:eastAsia="MS Mincho"/>
                <w:b/>
              </w:rPr>
            </w:pPr>
            <w:r w:rsidRPr="00F83F15">
              <w:rPr>
                <w:rFonts w:eastAsia="MS Mincho"/>
                <w:b/>
              </w:rPr>
              <w:t>PHYSICAL FITNESS</w:t>
            </w:r>
            <w:r>
              <w:rPr>
                <w:rFonts w:eastAsia="MS Mincho"/>
                <w:b/>
              </w:rPr>
              <w:t xml:space="preserve"> LEVEL</w:t>
            </w:r>
          </w:p>
          <w:p w:rsidR="005904E5" w:rsidRPr="00AC0ADF" w:rsidRDefault="005904E5" w:rsidP="0030589B">
            <w:pPr>
              <w:rPr>
                <w:rFonts w:eastAsia="MS Mincho"/>
              </w:rPr>
            </w:pPr>
            <w:r>
              <w:rPr>
                <w:rFonts w:eastAsia="MS Mincho"/>
              </w:rPr>
              <w:t>None Required</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F83F15" w:rsidRDefault="005904E5" w:rsidP="0030589B">
            <w:pPr>
              <w:rPr>
                <w:rFonts w:eastAsia="MS Mincho"/>
                <w:b/>
              </w:rPr>
            </w:pPr>
            <w:r w:rsidRPr="00F83F15">
              <w:rPr>
                <w:rFonts w:eastAsia="MS Mincho"/>
                <w:b/>
              </w:rPr>
              <w:t>OTHER POSITION ASSIGNMENTS THAT WILL MAINTAIN CURRENCY</w:t>
            </w:r>
          </w:p>
          <w:p w:rsidR="005904E5" w:rsidRDefault="005904E5" w:rsidP="0030589B">
            <w:pPr>
              <w:rPr>
                <w:rFonts w:eastAsia="MS Mincho"/>
              </w:rPr>
            </w:pPr>
            <w:r w:rsidRPr="00B63D77">
              <w:rPr>
                <w:rFonts w:eastAsia="MS Mincho"/>
              </w:rPr>
              <w:t>None</w:t>
            </w:r>
          </w:p>
          <w:p w:rsidR="005904E5" w:rsidRPr="00B63D77" w:rsidRDefault="005904E5" w:rsidP="0030589B">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F83F15">
            <w:pPr>
              <w:rPr>
                <w:rFonts w:eastAsia="MS Mincho"/>
              </w:rPr>
            </w:pPr>
            <w:r w:rsidRPr="00F83F15">
              <w:rPr>
                <w:rFonts w:eastAsia="MS Mincho"/>
              </w:rPr>
              <w:t>None</w:t>
            </w:r>
          </w:p>
          <w:p w:rsidR="005904E5" w:rsidRPr="00F83F15" w:rsidRDefault="005904E5" w:rsidP="00F83F15">
            <w:pPr>
              <w:rPr>
                <w:rFonts w:eastAsia="MS Mincho"/>
              </w:rPr>
            </w:pPr>
          </w:p>
        </w:tc>
      </w:tr>
      <w:tr w:rsidR="005904E5" w:rsidRPr="00B63D77">
        <w:tc>
          <w:tcPr>
            <w:tcW w:w="9288" w:type="dxa"/>
          </w:tcPr>
          <w:p w:rsidR="005904E5" w:rsidRDefault="005904E5" w:rsidP="0030589B">
            <w:pPr>
              <w:rPr>
                <w:rFonts w:eastAsia="MS Mincho"/>
              </w:rPr>
            </w:pPr>
            <w:r w:rsidRPr="00B63D77">
              <w:rPr>
                <w:rFonts w:eastAsia="MS Mincho"/>
              </w:rPr>
              <w:t xml:space="preserve">AD hiring authority and procurement of private services may </w:t>
            </w:r>
            <w:r>
              <w:rPr>
                <w:rFonts w:eastAsia="MS Mincho"/>
              </w:rPr>
              <w:t>not be used for this position.</w:t>
            </w:r>
          </w:p>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61" w:history="1">
              <w:r w:rsidRPr="0031234F">
                <w:rPr>
                  <w:rStyle w:val="Hyperlink"/>
                  <w:rFonts w:eastAsia="MS Mincho"/>
                  <w:i/>
                </w:rPr>
                <w:t>http://training.nwcg.gov/classes/i100.htm</w:t>
              </w:r>
            </w:hyperlink>
          </w:p>
          <w:p w:rsidR="005904E5" w:rsidRPr="00B63D77" w:rsidRDefault="005904E5" w:rsidP="0030589B">
            <w:pPr>
              <w:rPr>
                <w:rFonts w:eastAsia="MS Mincho"/>
              </w:rPr>
            </w:pPr>
          </w:p>
        </w:tc>
      </w:tr>
    </w:tbl>
    <w:p w:rsidR="005904E5" w:rsidRPr="00F12072" w:rsidRDefault="005904E5" w:rsidP="00053A7B">
      <w:pPr>
        <w:pStyle w:val="Exhibit"/>
        <w:rPr>
          <w:rFonts w:eastAsia="MS Mincho"/>
          <w:b/>
        </w:rPr>
      </w:pPr>
      <w:r>
        <w:br w:type="page"/>
      </w:r>
    </w:p>
    <w:p w:rsidR="005904E5" w:rsidRPr="002C0E29" w:rsidRDefault="005904E5" w:rsidP="00280C7A">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EA3E41">
        <w:tc>
          <w:tcPr>
            <w:tcW w:w="9288" w:type="dxa"/>
          </w:tcPr>
          <w:p w:rsidR="005904E5" w:rsidRPr="00EA3E41" w:rsidRDefault="005904E5" w:rsidP="00280C7A">
            <w:pPr>
              <w:jc w:val="center"/>
              <w:rPr>
                <w:rFonts w:eastAsia="MS Mincho"/>
                <w:b/>
                <w:color w:val="0000FF"/>
                <w:sz w:val="20"/>
                <w:szCs w:val="20"/>
              </w:rPr>
            </w:pPr>
          </w:p>
          <w:p w:rsidR="005904E5" w:rsidRPr="00EA3E41" w:rsidRDefault="005904E5" w:rsidP="00280C7A">
            <w:pPr>
              <w:jc w:val="center"/>
              <w:rPr>
                <w:rFonts w:eastAsia="MS Mincho"/>
                <w:b/>
                <w:color w:val="0000FF"/>
              </w:rPr>
            </w:pPr>
            <w:r>
              <w:rPr>
                <w:rFonts w:eastAsia="MS Mincho"/>
                <w:b/>
                <w:color w:val="0000FF"/>
              </w:rPr>
              <w:t>SMALL ENGINE MECHANIC (SMEC</w:t>
            </w:r>
            <w:r w:rsidRPr="00EA3E41">
              <w:rPr>
                <w:rFonts w:eastAsia="MS Mincho"/>
                <w:b/>
                <w:color w:val="0000FF"/>
              </w:rPr>
              <w:t>)</w:t>
            </w:r>
          </w:p>
          <w:p w:rsidR="005904E5" w:rsidRPr="00EA3E41" w:rsidRDefault="005904E5" w:rsidP="00280C7A">
            <w:pPr>
              <w:jc w:val="center"/>
              <w:rPr>
                <w:rFonts w:eastAsia="MS Mincho"/>
                <w:b/>
                <w:color w:val="0000FF"/>
                <w:sz w:val="20"/>
                <w:szCs w:val="20"/>
              </w:rPr>
            </w:pPr>
          </w:p>
        </w:tc>
      </w:tr>
      <w:tr w:rsidR="005904E5" w:rsidRPr="00540821">
        <w:trPr>
          <w:cantSplit/>
        </w:trPr>
        <w:tc>
          <w:tcPr>
            <w:tcW w:w="9288" w:type="dxa"/>
          </w:tcPr>
          <w:p w:rsidR="005904E5" w:rsidRPr="00667334" w:rsidRDefault="005904E5" w:rsidP="00280C7A">
            <w:pPr>
              <w:rPr>
                <w:rFonts w:eastAsia="MS Mincho"/>
                <w:b/>
              </w:rPr>
            </w:pPr>
            <w:r w:rsidRPr="00667334">
              <w:rPr>
                <w:rFonts w:ascii="Times New (W1)" w:eastAsia="MS Mincho" w:hAnsi="Times New (W1)"/>
                <w:b/>
              </w:rPr>
              <w:t xml:space="preserve">REQUIRED </w:t>
            </w:r>
            <w:r w:rsidRPr="00667334">
              <w:rPr>
                <w:rFonts w:eastAsia="MS Mincho"/>
                <w:b/>
              </w:rPr>
              <w:t>TRAINING</w:t>
            </w:r>
          </w:p>
          <w:p w:rsidR="005904E5" w:rsidRPr="0031234F"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F12072">
            <w:pPr>
              <w:rPr>
                <w:rFonts w:eastAsia="MS Mincho"/>
              </w:rPr>
            </w:pPr>
            <w:r w:rsidRPr="00A01243">
              <w:rPr>
                <w:rFonts w:eastAsia="MS Mincho"/>
              </w:rPr>
              <w:t>IS-700 National Incident Management System (NIMS), An Introduction</w:t>
            </w:r>
          </w:p>
          <w:p w:rsidR="005904E5" w:rsidRDefault="005904E5" w:rsidP="00F12072">
            <w:pPr>
              <w:rPr>
                <w:rFonts w:eastAsia="MS Mincho"/>
              </w:rPr>
            </w:pPr>
            <w:r>
              <w:rPr>
                <w:rFonts w:eastAsia="MS Mincho"/>
              </w:rPr>
              <w:t>L-180 Human Factors on the Fireline</w:t>
            </w:r>
          </w:p>
          <w:p w:rsidR="005904E5" w:rsidRPr="002B2961" w:rsidRDefault="005904E5" w:rsidP="00F12072">
            <w:pPr>
              <w:rPr>
                <w:rFonts w:eastAsia="MS Mincho"/>
              </w:rPr>
            </w:pPr>
            <w:r>
              <w:rPr>
                <w:rFonts w:eastAsia="MS Mincho"/>
              </w:rPr>
              <w:t>S-211 Portable Pumps and Water Use</w:t>
            </w:r>
          </w:p>
          <w:p w:rsidR="005904E5" w:rsidRPr="00A247B6" w:rsidRDefault="005904E5" w:rsidP="00280C7A">
            <w:pPr>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CERTIFICATION</w:t>
            </w:r>
          </w:p>
          <w:p w:rsidR="005904E5" w:rsidRDefault="005904E5" w:rsidP="00280C7A">
            <w:pPr>
              <w:ind w:left="216" w:hanging="216"/>
              <w:rPr>
                <w:rFonts w:eastAsia="MS Mincho"/>
              </w:rPr>
            </w:pPr>
            <w:r>
              <w:rPr>
                <w:rFonts w:eastAsia="MS Mincho"/>
              </w:rPr>
              <w:t>Fork Lift Operator</w:t>
            </w:r>
          </w:p>
          <w:p w:rsidR="005904E5" w:rsidRPr="00280C7A" w:rsidRDefault="005904E5" w:rsidP="00280C7A">
            <w:pPr>
              <w:ind w:left="216" w:hanging="216"/>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REQUIRED EXPERIENCE</w:t>
            </w:r>
          </w:p>
          <w:p w:rsidR="005904E5" w:rsidRDefault="005904E5" w:rsidP="00A247B6">
            <w:pPr>
              <w:rPr>
                <w:rFonts w:eastAsia="MS Mincho"/>
              </w:rPr>
            </w:pPr>
            <w:r>
              <w:rPr>
                <w:rFonts w:eastAsia="MS Mincho"/>
              </w:rPr>
              <w:t>Experience working within the National Cache System Small Engine Shop</w:t>
            </w:r>
          </w:p>
          <w:p w:rsidR="005904E5" w:rsidRDefault="005904E5" w:rsidP="00A247B6">
            <w:pPr>
              <w:rPr>
                <w:rFonts w:eastAsia="MS Mincho"/>
              </w:rPr>
            </w:pPr>
            <w:r>
              <w:tab/>
            </w:r>
            <w:r>
              <w:rPr>
                <w:rFonts w:eastAsia="MS Mincho"/>
              </w:rPr>
              <w:t>AND</w:t>
            </w:r>
          </w:p>
          <w:p w:rsidR="005904E5" w:rsidRPr="00280C7A" w:rsidRDefault="005904E5" w:rsidP="00A247B6">
            <w:pPr>
              <w:rPr>
                <w:rFonts w:eastAsia="MS Mincho"/>
              </w:rPr>
            </w:pPr>
            <w:r>
              <w:rPr>
                <w:rFonts w:eastAsia="MS Mincho"/>
              </w:rPr>
              <w:t>Satisfactory performance as a Small Engine Mechanic (SMEC)</w:t>
            </w:r>
          </w:p>
          <w:p w:rsidR="005904E5" w:rsidRPr="002C0E29" w:rsidRDefault="005904E5" w:rsidP="00A247B6">
            <w:pPr>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PHYSICAL FITNESS</w:t>
            </w:r>
            <w:r>
              <w:rPr>
                <w:rFonts w:eastAsia="MS Mincho"/>
                <w:b/>
              </w:rPr>
              <w:t xml:space="preserve"> LEVEL</w:t>
            </w:r>
          </w:p>
          <w:p w:rsidR="005904E5" w:rsidRPr="00AC0ADF" w:rsidRDefault="005904E5" w:rsidP="00280C7A">
            <w:pPr>
              <w:rPr>
                <w:rFonts w:eastAsia="MS Mincho"/>
              </w:rPr>
            </w:pPr>
            <w:r>
              <w:rPr>
                <w:rFonts w:eastAsia="MS Mincho"/>
              </w:rPr>
              <w:t>None Required</w:t>
            </w:r>
          </w:p>
          <w:p w:rsidR="005904E5" w:rsidRPr="002C0E29" w:rsidRDefault="005904E5" w:rsidP="00280C7A">
            <w:pPr>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OTHER POSITION ASSIGNMENTS THAT WILL MAINTAIN CURRENCY</w:t>
            </w:r>
          </w:p>
          <w:p w:rsidR="005904E5" w:rsidRDefault="005904E5" w:rsidP="00280C7A">
            <w:pPr>
              <w:rPr>
                <w:rFonts w:eastAsia="MS Mincho"/>
              </w:rPr>
            </w:pPr>
            <w:r>
              <w:rPr>
                <w:rFonts w:eastAsia="MS Mincho"/>
              </w:rPr>
              <w:t>None</w:t>
            </w:r>
          </w:p>
          <w:p w:rsidR="005904E5" w:rsidRPr="00AC0ADF" w:rsidRDefault="005904E5" w:rsidP="00280C7A">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667334">
            <w:pPr>
              <w:rPr>
                <w:rFonts w:eastAsia="MS Mincho"/>
              </w:rPr>
            </w:pPr>
            <w:r w:rsidRPr="00667334">
              <w:rPr>
                <w:rFonts w:eastAsia="MS Mincho"/>
              </w:rPr>
              <w:t>None</w:t>
            </w:r>
          </w:p>
          <w:p w:rsidR="005904E5" w:rsidRPr="00667334" w:rsidRDefault="005904E5" w:rsidP="00667334">
            <w:pPr>
              <w:rPr>
                <w:rFonts w:eastAsia="MS Mincho"/>
              </w:rPr>
            </w:pPr>
          </w:p>
        </w:tc>
      </w:tr>
      <w:tr w:rsidR="005904E5">
        <w:tc>
          <w:tcPr>
            <w:tcW w:w="9288" w:type="dxa"/>
          </w:tcPr>
          <w:p w:rsidR="005904E5" w:rsidRPr="00B8643A" w:rsidRDefault="005904E5" w:rsidP="001B09AF">
            <w:pPr>
              <w:rPr>
                <w:rFonts w:eastAsia="MS Mincho"/>
                <w:color w:val="FF0000"/>
              </w:rPr>
            </w:pPr>
          </w:p>
          <w:p w:rsidR="005904E5" w:rsidRPr="002D4050" w:rsidRDefault="005904E5" w:rsidP="001B09AF">
            <w:pPr>
              <w:rPr>
                <w:rFonts w:eastAsia="MS Mincho"/>
                <w:i/>
              </w:rPr>
            </w:pPr>
            <w:r w:rsidRPr="002D4050">
              <w:rPr>
                <w:rFonts w:eastAsia="MS Mincho"/>
              </w:rPr>
              <w:t>* Online training at:</w:t>
            </w:r>
            <w:r w:rsidRPr="002D4050">
              <w:rPr>
                <w:rFonts w:eastAsia="MS Mincho"/>
                <w:i/>
              </w:rPr>
              <w:t xml:space="preserve"> </w:t>
            </w:r>
            <w:hyperlink r:id="rId62" w:history="1">
              <w:r w:rsidRPr="0031234F">
                <w:rPr>
                  <w:rStyle w:val="Hyperlink"/>
                  <w:rFonts w:eastAsia="MS Mincho"/>
                  <w:i/>
                </w:rPr>
                <w:t>http://training.nwcg.gov/classes/i100.htm</w:t>
              </w:r>
            </w:hyperlink>
          </w:p>
          <w:p w:rsidR="005904E5" w:rsidRPr="00227E22" w:rsidRDefault="005904E5" w:rsidP="00280C7A">
            <w:pPr>
              <w:jc w:val="center"/>
              <w:rPr>
                <w:rFonts w:eastAsia="MS Mincho"/>
                <w:i/>
                <w:u w:val="single"/>
              </w:rPr>
            </w:pPr>
          </w:p>
        </w:tc>
      </w:tr>
    </w:tbl>
    <w:p w:rsidR="005904E5" w:rsidRPr="00F12072" w:rsidRDefault="005904E5" w:rsidP="00053A7B">
      <w:pPr>
        <w:pStyle w:val="Exhibit"/>
        <w:rPr>
          <w:rFonts w:eastAsia="MS Mincho"/>
          <w:b/>
        </w:rPr>
      </w:pPr>
      <w:r>
        <w:br w:type="page"/>
      </w:r>
    </w:p>
    <w:p w:rsidR="005904E5" w:rsidRPr="002C0E2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EA3E41">
        <w:tc>
          <w:tcPr>
            <w:tcW w:w="9288" w:type="dxa"/>
          </w:tcPr>
          <w:p w:rsidR="005904E5" w:rsidRPr="00EA3E41" w:rsidRDefault="005904E5" w:rsidP="00EA3E41">
            <w:pPr>
              <w:jc w:val="center"/>
              <w:rPr>
                <w:rFonts w:eastAsia="MS Mincho"/>
                <w:b/>
                <w:color w:val="0000FF"/>
                <w:sz w:val="20"/>
                <w:szCs w:val="20"/>
              </w:rPr>
            </w:pPr>
            <w:bookmarkStart w:id="165" w:name="_Toc135793701"/>
          </w:p>
          <w:p w:rsidR="005904E5" w:rsidRPr="00EA3E41" w:rsidRDefault="005904E5" w:rsidP="00EA3E41">
            <w:pPr>
              <w:jc w:val="center"/>
              <w:rPr>
                <w:rFonts w:eastAsia="MS Mincho"/>
                <w:b/>
                <w:color w:val="0000FF"/>
              </w:rPr>
            </w:pPr>
            <w:r w:rsidRPr="00EA3E41">
              <w:rPr>
                <w:rFonts w:eastAsia="MS Mincho"/>
                <w:b/>
                <w:color w:val="0000FF"/>
              </w:rPr>
              <w:t>STRIKE TEAM LEADER MILITARY (STLM)</w:t>
            </w:r>
            <w:bookmarkEnd w:id="165"/>
          </w:p>
          <w:p w:rsidR="005904E5" w:rsidRPr="00EA3E41" w:rsidRDefault="005904E5" w:rsidP="00EA3E41">
            <w:pPr>
              <w:jc w:val="center"/>
              <w:rPr>
                <w:rFonts w:eastAsia="MS Mincho"/>
                <w:b/>
                <w:color w:val="0000FF"/>
                <w:sz w:val="20"/>
                <w:szCs w:val="20"/>
              </w:rPr>
            </w:pPr>
          </w:p>
        </w:tc>
      </w:tr>
      <w:tr w:rsidR="005904E5" w:rsidRPr="00540821">
        <w:trPr>
          <w:cantSplit/>
        </w:trPr>
        <w:tc>
          <w:tcPr>
            <w:tcW w:w="9288" w:type="dxa"/>
          </w:tcPr>
          <w:p w:rsidR="005904E5" w:rsidRPr="00D21448" w:rsidRDefault="005904E5" w:rsidP="0030589B">
            <w:pPr>
              <w:rPr>
                <w:rFonts w:eastAsia="MS Mincho"/>
                <w:b/>
              </w:rPr>
            </w:pPr>
            <w:r w:rsidRPr="00D21448">
              <w:rPr>
                <w:rFonts w:ascii="Times New (W1)" w:eastAsia="MS Mincho" w:hAnsi="Times New (W1)"/>
                <w:b/>
              </w:rPr>
              <w:t xml:space="preserve">REQUIRED </w:t>
            </w:r>
            <w:r w:rsidRPr="00D21448">
              <w:rPr>
                <w:rFonts w:eastAsia="MS Mincho"/>
                <w:b/>
              </w:rPr>
              <w:t>TRAINING:</w:t>
            </w:r>
          </w:p>
          <w:p w:rsidR="005904E5" w:rsidRPr="00A01243" w:rsidRDefault="005904E5" w:rsidP="00F12072">
            <w:pPr>
              <w:rPr>
                <w:rFonts w:eastAsia="MS Mincho"/>
              </w:rPr>
            </w:pPr>
            <w:r w:rsidRPr="00A01243">
              <w:rPr>
                <w:rFonts w:eastAsia="MS Mincho"/>
              </w:rPr>
              <w:t>IS-700 National Incident Management System (NIMS), An Introduction</w:t>
            </w:r>
          </w:p>
          <w:p w:rsidR="005904E5" w:rsidRDefault="005904E5" w:rsidP="00F12072">
            <w:pPr>
              <w:rPr>
                <w:rFonts w:eastAsia="MS Mincho"/>
              </w:rPr>
            </w:pPr>
            <w:r w:rsidRPr="00DE0262">
              <w:rPr>
                <w:rFonts w:eastAsia="MS Mincho"/>
              </w:rPr>
              <w:t>IS-800 National Response Framework (NRF), An Introduction</w:t>
            </w:r>
          </w:p>
          <w:p w:rsidR="005904E5" w:rsidRPr="002B2961" w:rsidRDefault="005904E5" w:rsidP="00F12072">
            <w:pPr>
              <w:rPr>
                <w:rFonts w:eastAsia="MS Mincho"/>
              </w:rPr>
            </w:pPr>
            <w:r>
              <w:rPr>
                <w:rFonts w:eastAsia="MS Mincho"/>
              </w:rPr>
              <w:t>RT-130 Annual Fireline Safety Refresher</w:t>
            </w:r>
          </w:p>
          <w:p w:rsidR="005904E5" w:rsidRPr="00A247B6" w:rsidRDefault="005904E5" w:rsidP="0030589B">
            <w:pPr>
              <w:rPr>
                <w:rFonts w:eastAsia="MS Mincho"/>
              </w:rPr>
            </w:pPr>
          </w:p>
        </w:tc>
      </w:tr>
      <w:tr w:rsidR="005904E5" w:rsidRPr="00540821">
        <w:tc>
          <w:tcPr>
            <w:tcW w:w="9288" w:type="dxa"/>
          </w:tcPr>
          <w:p w:rsidR="005904E5" w:rsidRPr="00D21448" w:rsidRDefault="005904E5" w:rsidP="0030589B">
            <w:pPr>
              <w:rPr>
                <w:rFonts w:eastAsia="MS Mincho"/>
                <w:b/>
              </w:rPr>
            </w:pPr>
            <w:r w:rsidRPr="00D21448">
              <w:rPr>
                <w:rFonts w:eastAsia="MS Mincho"/>
                <w:b/>
              </w:rPr>
              <w:t>REQUIRED EXPERIENCE</w:t>
            </w:r>
          </w:p>
          <w:p w:rsidR="005904E5" w:rsidRPr="00AC0ADF" w:rsidRDefault="005904E5" w:rsidP="00A247B6">
            <w:pPr>
              <w:rPr>
                <w:rFonts w:eastAsia="MS Mincho"/>
              </w:rPr>
            </w:pPr>
            <w:r w:rsidRPr="00AC0ADF">
              <w:t>Prior military experience is desirable, but not a required prerequisite</w:t>
            </w:r>
          </w:p>
          <w:p w:rsidR="005904E5" w:rsidRPr="00AC0ADF" w:rsidRDefault="005904E5" w:rsidP="00A247B6">
            <w:pPr>
              <w:rPr>
                <w:rFonts w:eastAsia="MS Mincho"/>
                <w:b/>
                <w:bCs/>
              </w:rPr>
            </w:pPr>
            <w:r>
              <w:tab/>
            </w:r>
            <w:r w:rsidRPr="00AC0ADF">
              <w:rPr>
                <w:rFonts w:eastAsia="MS Mincho"/>
                <w:b/>
                <w:bCs/>
              </w:rPr>
              <w:t>AND</w:t>
            </w:r>
          </w:p>
          <w:p w:rsidR="005904E5" w:rsidRPr="00AC0ADF" w:rsidRDefault="005904E5" w:rsidP="00A247B6">
            <w:pPr>
              <w:rPr>
                <w:rFonts w:eastAsia="MS Mincho"/>
              </w:rPr>
            </w:pPr>
            <w:r w:rsidRPr="00AC0ADF">
              <w:rPr>
                <w:rFonts w:ascii="Times New (W1)" w:eastAsia="MS Mincho" w:hAnsi="Times New (W1)"/>
              </w:rPr>
              <w:t>Satisfactory performance as a</w:t>
            </w:r>
            <w:r>
              <w:rPr>
                <w:rFonts w:eastAsia="MS Mincho"/>
              </w:rPr>
              <w:t xml:space="preserve"> Strike Team Leader Crew (STCR)</w:t>
            </w:r>
          </w:p>
          <w:p w:rsidR="005904E5" w:rsidRPr="00A247B6" w:rsidRDefault="005904E5" w:rsidP="0030589B">
            <w:pPr>
              <w:rPr>
                <w:rFonts w:eastAsia="MS Mincho"/>
              </w:rPr>
            </w:pPr>
          </w:p>
        </w:tc>
      </w:tr>
      <w:tr w:rsidR="005904E5" w:rsidRPr="00540821">
        <w:tc>
          <w:tcPr>
            <w:tcW w:w="9288" w:type="dxa"/>
          </w:tcPr>
          <w:p w:rsidR="005904E5" w:rsidRPr="00D21448" w:rsidRDefault="005904E5" w:rsidP="0030589B">
            <w:pPr>
              <w:rPr>
                <w:rFonts w:eastAsia="MS Mincho"/>
                <w:b/>
              </w:rPr>
            </w:pPr>
            <w:r w:rsidRPr="00D21448">
              <w:rPr>
                <w:rFonts w:eastAsia="MS Mincho"/>
                <w:b/>
              </w:rPr>
              <w:t>PHYSICAL FITNESS</w:t>
            </w:r>
            <w:r>
              <w:rPr>
                <w:rFonts w:eastAsia="MS Mincho"/>
                <w:b/>
              </w:rPr>
              <w:t xml:space="preserve"> LEVEL</w:t>
            </w:r>
          </w:p>
          <w:p w:rsidR="005904E5" w:rsidRPr="00AC0ADF" w:rsidRDefault="005904E5" w:rsidP="0030589B">
            <w:pPr>
              <w:rPr>
                <w:rFonts w:eastAsia="MS Mincho"/>
              </w:rPr>
            </w:pPr>
            <w:r w:rsidRPr="00AC0ADF">
              <w:rPr>
                <w:rFonts w:eastAsia="MS Mincho"/>
              </w:rPr>
              <w:t>Arduous</w:t>
            </w:r>
          </w:p>
          <w:p w:rsidR="005904E5" w:rsidRPr="00A247B6" w:rsidRDefault="005904E5" w:rsidP="0030589B">
            <w:pPr>
              <w:rPr>
                <w:rFonts w:eastAsia="MS Mincho"/>
              </w:rPr>
            </w:pPr>
          </w:p>
        </w:tc>
      </w:tr>
      <w:tr w:rsidR="005904E5" w:rsidRPr="00540821">
        <w:tc>
          <w:tcPr>
            <w:tcW w:w="9288" w:type="dxa"/>
          </w:tcPr>
          <w:p w:rsidR="005904E5" w:rsidRPr="00D21448" w:rsidRDefault="005904E5" w:rsidP="0030589B">
            <w:pPr>
              <w:rPr>
                <w:rFonts w:eastAsia="MS Mincho"/>
                <w:b/>
              </w:rPr>
            </w:pPr>
            <w:r w:rsidRPr="00D21448">
              <w:rPr>
                <w:rFonts w:eastAsia="MS Mincho"/>
                <w:b/>
              </w:rPr>
              <w:t>OTHER POSITION ASSIGNMENTS THAT WILL MAINTAIN CURRENCY</w:t>
            </w:r>
          </w:p>
          <w:p w:rsidR="005904E5" w:rsidRDefault="005904E5" w:rsidP="0030589B">
            <w:pPr>
              <w:rPr>
                <w:rFonts w:eastAsia="MS Mincho"/>
              </w:rPr>
            </w:pPr>
            <w:r w:rsidRPr="00AC0ADF">
              <w:rPr>
                <w:rFonts w:eastAsia="MS Mincho"/>
              </w:rPr>
              <w:t>Strike Team Leader Crew (STCR)</w:t>
            </w:r>
          </w:p>
          <w:p w:rsidR="005904E5" w:rsidRPr="00AC0ADF" w:rsidRDefault="005904E5" w:rsidP="0030589B">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D21448">
            <w:pPr>
              <w:rPr>
                <w:rFonts w:eastAsia="MS Mincho"/>
              </w:rPr>
            </w:pPr>
            <w:r>
              <w:rPr>
                <w:rFonts w:eastAsia="MS Mincho"/>
              </w:rPr>
              <w:t>None</w:t>
            </w:r>
          </w:p>
          <w:p w:rsidR="005904E5" w:rsidRPr="00D21448" w:rsidRDefault="005904E5" w:rsidP="00D21448">
            <w:pPr>
              <w:rPr>
                <w:rFonts w:eastAsia="MS Mincho"/>
              </w:rPr>
            </w:pPr>
          </w:p>
        </w:tc>
      </w:tr>
    </w:tbl>
    <w:p w:rsidR="005904E5" w:rsidRPr="00C870AC" w:rsidRDefault="005904E5" w:rsidP="00053A7B">
      <w:pPr>
        <w:pStyle w:val="Exhibit"/>
        <w:rPr>
          <w:rFonts w:eastAsia="MS Mincho"/>
          <w:b/>
        </w:rPr>
      </w:pPr>
      <w:r>
        <w:br w:type="page"/>
      </w:r>
    </w:p>
    <w:p w:rsidR="005904E5" w:rsidRPr="002C0E2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166" w:name="_Toc135793703"/>
          </w:p>
          <w:p w:rsidR="005904E5" w:rsidRPr="00EA3E41" w:rsidRDefault="005904E5" w:rsidP="00EA3E41">
            <w:pPr>
              <w:jc w:val="center"/>
              <w:rPr>
                <w:rFonts w:eastAsia="MS Mincho"/>
                <w:b/>
                <w:color w:val="0000FF"/>
              </w:rPr>
            </w:pPr>
            <w:r w:rsidRPr="00EA3E41">
              <w:rPr>
                <w:rFonts w:eastAsia="MS Mincho"/>
                <w:b/>
                <w:color w:val="0000FF"/>
              </w:rPr>
              <w:t>TRACTOR PLOW OPERATOR INITIAL ATTACK (TPIA)</w:t>
            </w:r>
            <w:bookmarkEnd w:id="166"/>
          </w:p>
          <w:p w:rsidR="005904E5" w:rsidRPr="00EA3E41" w:rsidRDefault="005904E5" w:rsidP="00EA3E41">
            <w:pPr>
              <w:jc w:val="center"/>
              <w:rPr>
                <w:rFonts w:eastAsia="MS Mincho"/>
                <w:b/>
                <w:color w:val="0000FF"/>
                <w:sz w:val="20"/>
                <w:szCs w:val="20"/>
              </w:rPr>
            </w:pPr>
          </w:p>
        </w:tc>
      </w:tr>
      <w:tr w:rsidR="005904E5" w:rsidRPr="00540821">
        <w:tc>
          <w:tcPr>
            <w:tcW w:w="9288" w:type="dxa"/>
          </w:tcPr>
          <w:p w:rsidR="005904E5" w:rsidRPr="002308B0" w:rsidRDefault="005904E5" w:rsidP="003A004F">
            <w:pPr>
              <w:rPr>
                <w:rFonts w:eastAsia="MS Mincho"/>
                <w:b/>
              </w:rPr>
            </w:pPr>
            <w:r w:rsidRPr="002308B0">
              <w:rPr>
                <w:rFonts w:ascii="Times New (W1)" w:eastAsia="MS Mincho" w:hAnsi="Times New (W1)"/>
                <w:b/>
              </w:rPr>
              <w:t xml:space="preserve">REQUIRED </w:t>
            </w:r>
            <w:r w:rsidRPr="002308B0">
              <w:rPr>
                <w:rFonts w:eastAsia="MS Mincho"/>
                <w:b/>
              </w:rPr>
              <w:t>TRAINING</w:t>
            </w:r>
          </w:p>
          <w:p w:rsidR="005904E5" w:rsidRDefault="005904E5" w:rsidP="00C870AC">
            <w:pPr>
              <w:rPr>
                <w:rFonts w:eastAsia="MS Mincho"/>
              </w:rPr>
            </w:pPr>
            <w:r w:rsidRPr="00A01243">
              <w:rPr>
                <w:rFonts w:eastAsia="MS Mincho"/>
              </w:rPr>
              <w:t>IS-700 National Incident Management System (NIMS), An Introduction</w:t>
            </w:r>
          </w:p>
          <w:p w:rsidR="005904E5" w:rsidRPr="00A01243" w:rsidRDefault="005904E5" w:rsidP="00C870AC">
            <w:pPr>
              <w:rPr>
                <w:rFonts w:eastAsia="MS Mincho"/>
              </w:rPr>
            </w:pPr>
            <w:r>
              <w:rPr>
                <w:rFonts w:eastAsia="MS Mincho"/>
              </w:rPr>
              <w:t>RT-130 Annual Fireline Safety Refresher</w:t>
            </w:r>
          </w:p>
          <w:p w:rsidR="005904E5" w:rsidRPr="00BE6DA4" w:rsidRDefault="005904E5" w:rsidP="003A004F">
            <w:pPr>
              <w:ind w:left="677" w:hanging="677"/>
              <w:rPr>
                <w:rFonts w:eastAsia="MS Mincho"/>
              </w:rPr>
            </w:pPr>
            <w:r w:rsidRPr="00BF0B49">
              <w:rPr>
                <w:rFonts w:eastAsia="MS Mincho"/>
              </w:rPr>
              <w:t>S-233 Tractor</w:t>
            </w:r>
            <w:r>
              <w:rPr>
                <w:rFonts w:eastAsia="MS Mincho"/>
              </w:rPr>
              <w:t>/Plow Boss</w:t>
            </w:r>
          </w:p>
          <w:p w:rsidR="005904E5" w:rsidRPr="00BE6DA4" w:rsidRDefault="005904E5" w:rsidP="003A004F">
            <w:pPr>
              <w:ind w:left="677" w:hanging="677"/>
              <w:rPr>
                <w:rFonts w:eastAsia="MS Mincho"/>
              </w:rPr>
            </w:pPr>
            <w:r w:rsidRPr="00BE6DA4">
              <w:rPr>
                <w:rFonts w:eastAsia="MS Mincho"/>
              </w:rPr>
              <w:t>S-290 Intermediate Fire Behavior</w:t>
            </w:r>
          </w:p>
          <w:p w:rsidR="005904E5" w:rsidRPr="002C0E29" w:rsidRDefault="005904E5" w:rsidP="00AC0ADF">
            <w:pPr>
              <w:ind w:left="216" w:hanging="216"/>
              <w:rPr>
                <w:rFonts w:eastAsia="MS Mincho"/>
              </w:rPr>
            </w:pPr>
          </w:p>
        </w:tc>
      </w:tr>
      <w:tr w:rsidR="005904E5" w:rsidRPr="00540821">
        <w:tc>
          <w:tcPr>
            <w:tcW w:w="9288" w:type="dxa"/>
          </w:tcPr>
          <w:p w:rsidR="005904E5" w:rsidRPr="002308B0" w:rsidRDefault="005904E5" w:rsidP="003A004F">
            <w:pPr>
              <w:rPr>
                <w:rFonts w:eastAsia="MS Mincho"/>
                <w:b/>
              </w:rPr>
            </w:pPr>
            <w:r w:rsidRPr="002308B0">
              <w:rPr>
                <w:rFonts w:eastAsia="MS Mincho"/>
                <w:b/>
              </w:rPr>
              <w:t>CERTIFICATION</w:t>
            </w:r>
          </w:p>
          <w:p w:rsidR="005904E5" w:rsidRPr="00BE6DA4" w:rsidRDefault="005904E5" w:rsidP="003A004F">
            <w:pPr>
              <w:rPr>
                <w:rFonts w:eastAsia="MS Mincho"/>
              </w:rPr>
            </w:pPr>
            <w:r w:rsidRPr="00BE6DA4">
              <w:rPr>
                <w:rFonts w:eastAsia="MS Mincho"/>
              </w:rPr>
              <w:t>Local Trac</w:t>
            </w:r>
            <w:r>
              <w:rPr>
                <w:rFonts w:eastAsia="MS Mincho"/>
              </w:rPr>
              <w:t>tor Plow Operator Certification</w:t>
            </w:r>
          </w:p>
          <w:p w:rsidR="005904E5" w:rsidRPr="002C0E29" w:rsidRDefault="005904E5" w:rsidP="003A004F">
            <w:pPr>
              <w:rPr>
                <w:rFonts w:eastAsia="MS Mincho"/>
              </w:rPr>
            </w:pPr>
          </w:p>
        </w:tc>
      </w:tr>
      <w:tr w:rsidR="005904E5" w:rsidRPr="00540821">
        <w:tc>
          <w:tcPr>
            <w:tcW w:w="9288" w:type="dxa"/>
          </w:tcPr>
          <w:p w:rsidR="005904E5" w:rsidRPr="002308B0" w:rsidRDefault="005904E5" w:rsidP="003A004F">
            <w:pPr>
              <w:rPr>
                <w:rFonts w:eastAsia="MS Mincho"/>
                <w:b/>
              </w:rPr>
            </w:pPr>
            <w:r w:rsidRPr="002308B0">
              <w:rPr>
                <w:rFonts w:eastAsia="MS Mincho"/>
                <w:b/>
              </w:rPr>
              <w:t>REQUIRED EXPERIENCE</w:t>
            </w:r>
          </w:p>
          <w:p w:rsidR="005904E5" w:rsidRDefault="005904E5" w:rsidP="00A247B6">
            <w:pPr>
              <w:rPr>
                <w:rFonts w:eastAsia="MS Mincho"/>
              </w:rPr>
            </w:pPr>
            <w:r w:rsidRPr="00BE6DA4">
              <w:rPr>
                <w:rFonts w:eastAsia="MS Mincho"/>
              </w:rPr>
              <w:t>Tractor Plow Operator (TPOP)</w:t>
            </w:r>
          </w:p>
          <w:p w:rsidR="005904E5" w:rsidRPr="00A247B6" w:rsidRDefault="005904E5" w:rsidP="00A247B6">
            <w:pPr>
              <w:rPr>
                <w:rFonts w:eastAsia="MS Mincho"/>
              </w:rPr>
            </w:pPr>
            <w:r>
              <w:tab/>
            </w:r>
            <w:r w:rsidRPr="00BE6DA4">
              <w:rPr>
                <w:rFonts w:eastAsia="MS Mincho"/>
                <w:b/>
                <w:bCs/>
              </w:rPr>
              <w:t>AND</w:t>
            </w:r>
          </w:p>
          <w:p w:rsidR="005904E5" w:rsidRPr="00BE6DA4" w:rsidRDefault="005904E5" w:rsidP="00A247B6">
            <w:pPr>
              <w:rPr>
                <w:rFonts w:eastAsia="MS Mincho"/>
              </w:rPr>
            </w:pPr>
            <w:r w:rsidRPr="00BE6DA4">
              <w:rPr>
                <w:rFonts w:eastAsia="MS Mincho"/>
              </w:rPr>
              <w:t>Satisfactory position performance as a Tractor Plow Operator Initial Attack (TPIA)</w:t>
            </w:r>
          </w:p>
          <w:p w:rsidR="005904E5" w:rsidRPr="002C0E29" w:rsidRDefault="005904E5" w:rsidP="003A004F">
            <w:pPr>
              <w:rPr>
                <w:rFonts w:eastAsia="MS Mincho"/>
                <w:highlight w:val="yellow"/>
              </w:rPr>
            </w:pPr>
          </w:p>
        </w:tc>
      </w:tr>
      <w:tr w:rsidR="005904E5" w:rsidRPr="00540821">
        <w:tc>
          <w:tcPr>
            <w:tcW w:w="9288" w:type="dxa"/>
          </w:tcPr>
          <w:p w:rsidR="005904E5" w:rsidRPr="002308B0" w:rsidRDefault="005904E5" w:rsidP="003A004F">
            <w:pPr>
              <w:rPr>
                <w:rFonts w:eastAsia="MS Mincho"/>
                <w:b/>
              </w:rPr>
            </w:pPr>
            <w:r w:rsidRPr="002308B0">
              <w:rPr>
                <w:rFonts w:eastAsia="MS Mincho"/>
                <w:b/>
              </w:rPr>
              <w:t>PHYSICAL FITNESS</w:t>
            </w:r>
            <w:r>
              <w:rPr>
                <w:rFonts w:eastAsia="MS Mincho"/>
                <w:b/>
              </w:rPr>
              <w:t xml:space="preserve"> LEVEL</w:t>
            </w:r>
          </w:p>
          <w:p w:rsidR="005904E5" w:rsidRPr="00BE6DA4" w:rsidRDefault="005904E5" w:rsidP="003A004F">
            <w:pPr>
              <w:rPr>
                <w:rFonts w:eastAsia="MS Mincho"/>
              </w:rPr>
            </w:pPr>
            <w:r w:rsidRPr="00BE6DA4">
              <w:rPr>
                <w:rFonts w:eastAsia="MS Mincho"/>
              </w:rPr>
              <w:t>Moderate</w:t>
            </w:r>
          </w:p>
          <w:p w:rsidR="005904E5" w:rsidRPr="002C0E29" w:rsidRDefault="005904E5" w:rsidP="003A004F">
            <w:pPr>
              <w:rPr>
                <w:rFonts w:eastAsia="MS Mincho"/>
              </w:rPr>
            </w:pPr>
          </w:p>
        </w:tc>
      </w:tr>
      <w:tr w:rsidR="005904E5" w:rsidRPr="00540821">
        <w:tc>
          <w:tcPr>
            <w:tcW w:w="9288" w:type="dxa"/>
          </w:tcPr>
          <w:p w:rsidR="005904E5" w:rsidRPr="002308B0" w:rsidRDefault="005904E5" w:rsidP="003A004F">
            <w:pPr>
              <w:rPr>
                <w:rFonts w:eastAsia="MS Mincho"/>
                <w:b/>
              </w:rPr>
            </w:pPr>
            <w:r w:rsidRPr="002308B0">
              <w:rPr>
                <w:rFonts w:eastAsia="MS Mincho"/>
                <w:b/>
              </w:rPr>
              <w:t>OTHER POSITION ASSIGNMENTS THAT WILL MAINTAIN CURRENCY</w:t>
            </w:r>
          </w:p>
          <w:p w:rsidR="005904E5" w:rsidRDefault="005904E5" w:rsidP="003A004F">
            <w:pPr>
              <w:rPr>
                <w:rFonts w:eastAsia="MS Mincho"/>
              </w:rPr>
            </w:pPr>
            <w:r w:rsidRPr="00BE6DA4">
              <w:rPr>
                <w:rFonts w:eastAsia="MS Mincho"/>
              </w:rPr>
              <w:t>Dozer Operator Initial Attack (DZIA)</w:t>
            </w:r>
          </w:p>
          <w:p w:rsidR="005904E5" w:rsidRPr="00BE6DA4" w:rsidRDefault="005904E5" w:rsidP="003A004F">
            <w:pPr>
              <w:rPr>
                <w:rFonts w:eastAsia="MS Mincho"/>
              </w:rPr>
            </w:pPr>
          </w:p>
        </w:tc>
      </w:tr>
      <w:tr w:rsidR="005904E5">
        <w:tc>
          <w:tcPr>
            <w:tcW w:w="9288" w:type="dxa"/>
          </w:tcPr>
          <w:p w:rsidR="005904E5" w:rsidRPr="002308B0" w:rsidRDefault="005904E5" w:rsidP="00DB2C29">
            <w:pPr>
              <w:rPr>
                <w:rFonts w:eastAsia="MS Mincho"/>
                <w:b/>
              </w:rPr>
            </w:pPr>
            <w:r w:rsidRPr="002308B0">
              <w:rPr>
                <w:rFonts w:eastAsia="MS Mincho"/>
                <w:b/>
              </w:rPr>
              <w:t>OTHER TRAINING WHICH SUPPORTS DEVELOPMENT OF KNOWLEDGE AND SKILLS</w:t>
            </w:r>
          </w:p>
          <w:p w:rsidR="005904E5" w:rsidRPr="002308B0" w:rsidRDefault="005904E5" w:rsidP="00DB2C29">
            <w:pPr>
              <w:rPr>
                <w:rFonts w:eastAsia="MS Mincho"/>
              </w:rPr>
            </w:pPr>
            <w:r>
              <w:rPr>
                <w:rFonts w:eastAsia="MS Mincho"/>
              </w:rPr>
              <w:t>None</w:t>
            </w:r>
          </w:p>
          <w:p w:rsidR="005904E5" w:rsidRPr="00655FD1" w:rsidRDefault="005904E5" w:rsidP="00DB2C29">
            <w:pPr>
              <w:rPr>
                <w:rFonts w:eastAsia="MS Mincho"/>
                <w:u w:val="single"/>
              </w:rPr>
            </w:pPr>
          </w:p>
        </w:tc>
      </w:tr>
    </w:tbl>
    <w:p w:rsidR="005904E5" w:rsidRPr="00C870AC" w:rsidRDefault="005904E5" w:rsidP="00053A7B">
      <w:pPr>
        <w:pStyle w:val="Exhibit"/>
        <w:rPr>
          <w:rFonts w:eastAsia="MS Mincho"/>
          <w:b/>
        </w:rPr>
      </w:pPr>
      <w:r>
        <w:rPr>
          <w:bCs/>
          <w:iCs/>
        </w:rPr>
        <w:br w:type="page"/>
      </w:r>
    </w:p>
    <w:p w:rsidR="005904E5" w:rsidRPr="002C0E29" w:rsidRDefault="005904E5" w:rsidP="00B22D4C">
      <w:pPr>
        <w:jc w:val="center"/>
        <w:rPr>
          <w:rFonts w:eastAsia="MS Mincho"/>
          <w:color w:val="000000"/>
          <w:sz w:val="22"/>
          <w:szCs w:val="22"/>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167" w:name="_Toc135793704"/>
          </w:p>
          <w:p w:rsidR="005904E5" w:rsidRPr="00EA3E41" w:rsidRDefault="005904E5" w:rsidP="00EA3E41">
            <w:pPr>
              <w:jc w:val="center"/>
              <w:rPr>
                <w:rFonts w:eastAsia="MS Mincho"/>
                <w:b/>
                <w:color w:val="0000FF"/>
              </w:rPr>
            </w:pPr>
            <w:r w:rsidRPr="00EA3E41">
              <w:rPr>
                <w:rFonts w:eastAsia="MS Mincho"/>
                <w:b/>
                <w:color w:val="0000FF"/>
              </w:rPr>
              <w:t>TRACTOR PLOW OPERATOR (TPOP)</w:t>
            </w:r>
            <w:bookmarkEnd w:id="167"/>
          </w:p>
          <w:p w:rsidR="005904E5" w:rsidRPr="00EA3E41" w:rsidRDefault="005904E5" w:rsidP="00EA3E41">
            <w:pPr>
              <w:jc w:val="center"/>
              <w:rPr>
                <w:rFonts w:eastAsia="MS Mincho"/>
                <w:b/>
                <w:color w:val="0000FF"/>
                <w:sz w:val="20"/>
                <w:szCs w:val="20"/>
              </w:rPr>
            </w:pPr>
          </w:p>
        </w:tc>
      </w:tr>
      <w:tr w:rsidR="005904E5" w:rsidRPr="00BE6DA4">
        <w:trPr>
          <w:trHeight w:val="1404"/>
        </w:trPr>
        <w:tc>
          <w:tcPr>
            <w:tcW w:w="9288" w:type="dxa"/>
          </w:tcPr>
          <w:p w:rsidR="005904E5" w:rsidRPr="00152D2B" w:rsidRDefault="005904E5" w:rsidP="0030589B">
            <w:pPr>
              <w:rPr>
                <w:rFonts w:eastAsia="MS Mincho"/>
                <w:b/>
              </w:rPr>
            </w:pPr>
            <w:r w:rsidRPr="00152D2B">
              <w:rPr>
                <w:rFonts w:ascii="Times New (W1)" w:eastAsia="MS Mincho" w:hAnsi="Times New (W1)"/>
                <w:b/>
              </w:rPr>
              <w:t xml:space="preserve">REQUIRED </w:t>
            </w:r>
            <w:r w:rsidRPr="00152D2B">
              <w:rPr>
                <w:rFonts w:eastAsia="MS Mincho"/>
                <w:b/>
              </w:rPr>
              <w:t>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A247B6">
            <w:pPr>
              <w:rPr>
                <w:rFonts w:eastAsia="MS Mincho"/>
              </w:rPr>
            </w:pPr>
            <w:r w:rsidRPr="00A01243">
              <w:rPr>
                <w:rFonts w:eastAsia="MS Mincho"/>
              </w:rPr>
              <w:t>IS-700 National Incident Management System (NIMS), An Introduction</w:t>
            </w:r>
          </w:p>
          <w:p w:rsidR="005904E5" w:rsidRPr="00A01243" w:rsidRDefault="005904E5" w:rsidP="00A247B6">
            <w:pPr>
              <w:rPr>
                <w:rFonts w:eastAsia="MS Mincho"/>
              </w:rPr>
            </w:pPr>
            <w:r>
              <w:rPr>
                <w:rFonts w:eastAsia="MS Mincho"/>
              </w:rPr>
              <w:t>RT-130 Annual Fireline Safety Refresher</w:t>
            </w:r>
          </w:p>
          <w:p w:rsidR="005904E5" w:rsidRPr="00BE6DA4" w:rsidRDefault="005904E5" w:rsidP="00A247B6">
            <w:pPr>
              <w:rPr>
                <w:rFonts w:eastAsia="MS Mincho"/>
              </w:rPr>
            </w:pPr>
            <w:r w:rsidRPr="00BE6DA4">
              <w:rPr>
                <w:rFonts w:eastAsia="MS Mincho"/>
              </w:rPr>
              <w:t>S-130 Basic Firefighter</w:t>
            </w:r>
          </w:p>
          <w:p w:rsidR="005904E5" w:rsidRDefault="005904E5" w:rsidP="00A247B6">
            <w:pPr>
              <w:pStyle w:val="BodyTextIndent3"/>
              <w:ind w:left="0"/>
            </w:pPr>
            <w:r w:rsidRPr="00BE6DA4">
              <w:t>S-19</w:t>
            </w:r>
            <w:r>
              <w:t>0 Introduction to Fire Behavior</w:t>
            </w:r>
          </w:p>
          <w:p w:rsidR="005904E5" w:rsidRPr="001B09AF" w:rsidRDefault="005904E5" w:rsidP="00BE6DA4">
            <w:pPr>
              <w:pStyle w:val="BodyTextIndent3"/>
            </w:pPr>
          </w:p>
        </w:tc>
      </w:tr>
      <w:tr w:rsidR="005904E5" w:rsidRPr="00BE6DA4">
        <w:tc>
          <w:tcPr>
            <w:tcW w:w="9288" w:type="dxa"/>
          </w:tcPr>
          <w:p w:rsidR="005904E5" w:rsidRPr="009B4291" w:rsidRDefault="005904E5" w:rsidP="0030589B">
            <w:pPr>
              <w:rPr>
                <w:rFonts w:eastAsia="MS Mincho"/>
                <w:b/>
              </w:rPr>
            </w:pPr>
            <w:r w:rsidRPr="009B4291">
              <w:rPr>
                <w:rFonts w:eastAsia="MS Mincho"/>
                <w:b/>
              </w:rPr>
              <w:t>CERTIFICATION</w:t>
            </w:r>
          </w:p>
          <w:p w:rsidR="005904E5" w:rsidRPr="00BE6DA4" w:rsidRDefault="005904E5" w:rsidP="0030589B">
            <w:pPr>
              <w:rPr>
                <w:rFonts w:eastAsia="MS Mincho"/>
              </w:rPr>
            </w:pPr>
            <w:r w:rsidRPr="00BE6DA4">
              <w:rPr>
                <w:rFonts w:eastAsia="MS Mincho"/>
              </w:rPr>
              <w:t>Local Trac</w:t>
            </w:r>
            <w:r>
              <w:rPr>
                <w:rFonts w:eastAsia="MS Mincho"/>
              </w:rPr>
              <w:t>tor Plow Operator Certification</w:t>
            </w:r>
          </w:p>
          <w:p w:rsidR="005904E5" w:rsidRPr="001B09AF" w:rsidRDefault="005904E5" w:rsidP="0030589B">
            <w:pPr>
              <w:ind w:left="216" w:hanging="180"/>
              <w:rPr>
                <w:rFonts w:eastAsia="MS Mincho"/>
              </w:rPr>
            </w:pPr>
          </w:p>
        </w:tc>
      </w:tr>
      <w:tr w:rsidR="005904E5" w:rsidRPr="00BE6DA4">
        <w:tc>
          <w:tcPr>
            <w:tcW w:w="9288" w:type="dxa"/>
          </w:tcPr>
          <w:p w:rsidR="005904E5" w:rsidRPr="009B4291" w:rsidRDefault="005904E5" w:rsidP="0030589B">
            <w:pPr>
              <w:rPr>
                <w:rFonts w:eastAsia="MS Mincho"/>
                <w:b/>
              </w:rPr>
            </w:pPr>
            <w:r w:rsidRPr="009B4291">
              <w:rPr>
                <w:rFonts w:eastAsia="MS Mincho"/>
                <w:b/>
              </w:rPr>
              <w:t>REQUIRED EXPERIENCE</w:t>
            </w:r>
          </w:p>
          <w:p w:rsidR="005904E5" w:rsidRPr="00BE6DA4" w:rsidRDefault="005904E5" w:rsidP="00A247B6">
            <w:pPr>
              <w:rPr>
                <w:rFonts w:eastAsia="MS Mincho"/>
              </w:rPr>
            </w:pPr>
            <w:r w:rsidRPr="00BE6DA4">
              <w:rPr>
                <w:rFonts w:eastAsia="MS Mincho"/>
              </w:rPr>
              <w:t>Satisfactory performance as a Tractor Plow Operator (TPOP)</w:t>
            </w:r>
          </w:p>
          <w:p w:rsidR="005904E5" w:rsidRPr="001B09AF" w:rsidRDefault="005904E5" w:rsidP="0030589B">
            <w:pPr>
              <w:ind w:left="216" w:hanging="180"/>
              <w:rPr>
                <w:rFonts w:eastAsia="MS Mincho"/>
              </w:rPr>
            </w:pPr>
          </w:p>
        </w:tc>
      </w:tr>
      <w:tr w:rsidR="005904E5">
        <w:tc>
          <w:tcPr>
            <w:tcW w:w="9288" w:type="dxa"/>
          </w:tcPr>
          <w:p w:rsidR="005904E5" w:rsidRPr="009B4291" w:rsidRDefault="005904E5" w:rsidP="0030589B">
            <w:pPr>
              <w:rPr>
                <w:rFonts w:eastAsia="MS Mincho"/>
                <w:b/>
              </w:rPr>
            </w:pPr>
            <w:r w:rsidRPr="009B4291">
              <w:rPr>
                <w:rFonts w:eastAsia="MS Mincho"/>
                <w:b/>
              </w:rPr>
              <w:t>PHYSICAL FITNESS</w:t>
            </w:r>
            <w:r>
              <w:rPr>
                <w:rFonts w:eastAsia="MS Mincho"/>
                <w:b/>
              </w:rPr>
              <w:t xml:space="preserve"> LEVEL</w:t>
            </w:r>
          </w:p>
          <w:p w:rsidR="005904E5" w:rsidRPr="00AE05F4" w:rsidRDefault="005904E5" w:rsidP="00A247B6">
            <w:pPr>
              <w:rPr>
                <w:rFonts w:eastAsia="MS Mincho"/>
              </w:rPr>
            </w:pPr>
            <w:r w:rsidRPr="00AE05F4">
              <w:rPr>
                <w:rFonts w:eastAsia="MS Mincho"/>
              </w:rPr>
              <w:t>Moderate</w:t>
            </w:r>
          </w:p>
          <w:p w:rsidR="005904E5" w:rsidRPr="001B09AF" w:rsidRDefault="005904E5" w:rsidP="0030589B">
            <w:pPr>
              <w:ind w:left="216" w:hanging="180"/>
              <w:rPr>
                <w:rFonts w:eastAsia="MS Mincho"/>
              </w:rPr>
            </w:pPr>
          </w:p>
        </w:tc>
      </w:tr>
      <w:tr w:rsidR="005904E5">
        <w:tc>
          <w:tcPr>
            <w:tcW w:w="9288" w:type="dxa"/>
          </w:tcPr>
          <w:p w:rsidR="005904E5" w:rsidRPr="009B4291" w:rsidRDefault="005904E5" w:rsidP="0030589B">
            <w:pPr>
              <w:rPr>
                <w:rFonts w:eastAsia="MS Mincho"/>
                <w:b/>
              </w:rPr>
            </w:pPr>
            <w:r w:rsidRPr="009B4291">
              <w:rPr>
                <w:rFonts w:eastAsia="MS Mincho"/>
                <w:b/>
              </w:rPr>
              <w:t>OTHER POSITION ASSIGNMENTS THAT WILL MAINTAIN CURRENCY</w:t>
            </w:r>
          </w:p>
          <w:p w:rsidR="005904E5" w:rsidRDefault="005904E5" w:rsidP="00A247B6">
            <w:pPr>
              <w:rPr>
                <w:rFonts w:ascii="Times New (W1)" w:eastAsia="MS Mincho" w:hAnsi="Times New (W1)"/>
              </w:rPr>
            </w:pPr>
            <w:r>
              <w:rPr>
                <w:rFonts w:ascii="Times New (W1)" w:eastAsia="MS Mincho" w:hAnsi="Times New (W1)"/>
              </w:rPr>
              <w:t>Dozer Operator (DZOP)</w:t>
            </w:r>
          </w:p>
          <w:p w:rsidR="005904E5" w:rsidRPr="00BE6DA4" w:rsidRDefault="005904E5" w:rsidP="0030589B">
            <w:pPr>
              <w:ind w:left="216" w:hanging="180"/>
              <w:rPr>
                <w:rFonts w:ascii="Times New (W1)" w:eastAsia="MS Mincho" w:hAnsi="Times New (W1)"/>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9B4291">
            <w:pPr>
              <w:rPr>
                <w:rFonts w:eastAsia="MS Mincho"/>
              </w:rPr>
            </w:pPr>
            <w:r>
              <w:rPr>
                <w:rFonts w:eastAsia="MS Mincho"/>
              </w:rPr>
              <w:t>None</w:t>
            </w:r>
          </w:p>
          <w:p w:rsidR="005904E5" w:rsidRPr="009B4291" w:rsidRDefault="005904E5" w:rsidP="009B4291">
            <w:pPr>
              <w:rPr>
                <w:rFonts w:eastAsia="MS Mincho"/>
              </w:rPr>
            </w:pPr>
          </w:p>
        </w:tc>
      </w:tr>
      <w:tr w:rsidR="005904E5">
        <w:tc>
          <w:tcPr>
            <w:tcW w:w="9288" w:type="dxa"/>
          </w:tcPr>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63" w:history="1">
              <w:r w:rsidRPr="0031234F">
                <w:rPr>
                  <w:rStyle w:val="Hyperlink"/>
                  <w:rFonts w:eastAsia="MS Mincho"/>
                  <w:i/>
                </w:rPr>
                <w:t>http://training.nwcg.gov/classes/i100.htm</w:t>
              </w:r>
            </w:hyperlink>
          </w:p>
          <w:p w:rsidR="005904E5" w:rsidRPr="00655FD1" w:rsidRDefault="005904E5" w:rsidP="00DB2C29">
            <w:pPr>
              <w:rPr>
                <w:rFonts w:eastAsia="MS Mincho"/>
                <w:b/>
              </w:rPr>
            </w:pPr>
          </w:p>
        </w:tc>
      </w:tr>
    </w:tbl>
    <w:p w:rsidR="005904E5" w:rsidRPr="00C870AC" w:rsidRDefault="005904E5" w:rsidP="00053A7B">
      <w:pPr>
        <w:pStyle w:val="Exhibit"/>
        <w:rPr>
          <w:rFonts w:eastAsia="MS Mincho"/>
          <w:b/>
        </w:rPr>
      </w:pPr>
      <w:r>
        <w:br w:type="page"/>
      </w:r>
    </w:p>
    <w:p w:rsidR="005904E5" w:rsidRPr="00BE6DA4" w:rsidRDefault="005904E5" w:rsidP="00BE6DA4">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168" w:name="_Toc135793705"/>
          </w:p>
          <w:p w:rsidR="005904E5" w:rsidRPr="00EA3E41" w:rsidRDefault="005904E5" w:rsidP="00EA3E41">
            <w:pPr>
              <w:jc w:val="center"/>
              <w:rPr>
                <w:rFonts w:eastAsia="MS Mincho"/>
                <w:b/>
                <w:color w:val="0000FF"/>
              </w:rPr>
            </w:pPr>
            <w:r w:rsidRPr="00EA3E41">
              <w:rPr>
                <w:rFonts w:eastAsia="MS Mincho"/>
                <w:b/>
                <w:color w:val="0000FF"/>
              </w:rPr>
              <w:t>WAREHOUSE MATERIALS HANDLER (WHHR)</w:t>
            </w:r>
            <w:bookmarkEnd w:id="168"/>
          </w:p>
          <w:p w:rsidR="005904E5" w:rsidRPr="00EA3E41" w:rsidRDefault="005904E5" w:rsidP="00EA3E41">
            <w:pPr>
              <w:jc w:val="center"/>
              <w:rPr>
                <w:rFonts w:eastAsia="MS Mincho"/>
                <w:b/>
                <w:color w:val="0000FF"/>
                <w:sz w:val="20"/>
                <w:szCs w:val="20"/>
              </w:rPr>
            </w:pPr>
          </w:p>
        </w:tc>
      </w:tr>
      <w:tr w:rsidR="005904E5">
        <w:tc>
          <w:tcPr>
            <w:tcW w:w="9288" w:type="dxa"/>
          </w:tcPr>
          <w:p w:rsidR="005904E5" w:rsidRPr="00C870AC" w:rsidRDefault="005904E5" w:rsidP="0030589B">
            <w:pPr>
              <w:rPr>
                <w:rFonts w:eastAsia="MS Mincho"/>
                <w:b/>
              </w:rPr>
            </w:pPr>
            <w:r w:rsidRPr="00C870AC">
              <w:rPr>
                <w:rFonts w:ascii="Times" w:eastAsia="MS Mincho" w:hAnsi="Times"/>
                <w:b/>
              </w:rPr>
              <w:t xml:space="preserve">REQUIRED </w:t>
            </w:r>
            <w:r w:rsidRPr="00C870AC">
              <w:rPr>
                <w:rFonts w:eastAsia="MS Mincho"/>
                <w:b/>
              </w:rPr>
              <w:t>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C870AC" w:rsidRDefault="005904E5" w:rsidP="001B10A0">
            <w:pPr>
              <w:rPr>
                <w:rFonts w:eastAsia="MS Mincho"/>
              </w:rPr>
            </w:pPr>
            <w:r w:rsidRPr="00C870AC">
              <w:rPr>
                <w:rFonts w:eastAsia="MS Mincho"/>
              </w:rPr>
              <w:t>IS-700 National Incident Management System (NIMS), An Introduction</w:t>
            </w:r>
          </w:p>
          <w:p w:rsidR="005904E5" w:rsidRPr="00C870AC" w:rsidRDefault="005904E5" w:rsidP="001B10A0">
            <w:pPr>
              <w:rPr>
                <w:rFonts w:eastAsia="MS Mincho"/>
              </w:rPr>
            </w:pPr>
            <w:r w:rsidRPr="00C870AC">
              <w:rPr>
                <w:rFonts w:ascii="Times" w:eastAsia="MS Mincho" w:hAnsi="Times"/>
              </w:rPr>
              <w:t>L-180 Human Factors on the Fireline</w:t>
            </w:r>
          </w:p>
          <w:p w:rsidR="005904E5" w:rsidRPr="00C870AC" w:rsidRDefault="005904E5" w:rsidP="0030589B">
            <w:pPr>
              <w:ind w:left="677" w:hanging="677"/>
              <w:rPr>
                <w:rFonts w:eastAsia="MS Mincho"/>
              </w:rPr>
            </w:pPr>
          </w:p>
        </w:tc>
      </w:tr>
      <w:tr w:rsidR="005904E5">
        <w:tc>
          <w:tcPr>
            <w:tcW w:w="9288" w:type="dxa"/>
          </w:tcPr>
          <w:p w:rsidR="005904E5" w:rsidRPr="00183E59" w:rsidRDefault="005904E5" w:rsidP="0030589B">
            <w:pPr>
              <w:rPr>
                <w:rFonts w:eastAsia="MS Mincho"/>
                <w:b/>
              </w:rPr>
            </w:pPr>
            <w:r w:rsidRPr="00183E59">
              <w:rPr>
                <w:rFonts w:eastAsia="MS Mincho"/>
                <w:b/>
              </w:rPr>
              <w:t>CERTIFICATION</w:t>
            </w:r>
          </w:p>
          <w:p w:rsidR="005904E5" w:rsidRPr="00BE6DA4" w:rsidRDefault="005904E5" w:rsidP="0030589B">
            <w:pPr>
              <w:rPr>
                <w:rFonts w:eastAsia="MS Mincho"/>
              </w:rPr>
            </w:pPr>
            <w:r w:rsidRPr="00BE6DA4">
              <w:rPr>
                <w:rFonts w:eastAsia="MS Mincho"/>
              </w:rPr>
              <w:t>Hazmat Certification for 49 CFR</w:t>
            </w:r>
          </w:p>
          <w:p w:rsidR="005904E5" w:rsidRPr="002C0E29" w:rsidRDefault="005904E5" w:rsidP="0030589B">
            <w:pPr>
              <w:rPr>
                <w:rFonts w:eastAsia="MS Mincho"/>
              </w:rPr>
            </w:pPr>
          </w:p>
        </w:tc>
      </w:tr>
      <w:tr w:rsidR="005904E5">
        <w:tc>
          <w:tcPr>
            <w:tcW w:w="9288" w:type="dxa"/>
          </w:tcPr>
          <w:p w:rsidR="005904E5" w:rsidRPr="00183E59" w:rsidRDefault="005904E5" w:rsidP="0030589B">
            <w:pPr>
              <w:rPr>
                <w:rFonts w:eastAsia="MS Mincho"/>
                <w:b/>
              </w:rPr>
            </w:pPr>
            <w:r w:rsidRPr="00183E59">
              <w:rPr>
                <w:rFonts w:eastAsia="MS Mincho"/>
                <w:b/>
              </w:rPr>
              <w:t>REQUIRED EXPERIENCE</w:t>
            </w:r>
          </w:p>
          <w:p w:rsidR="005904E5" w:rsidRDefault="005904E5" w:rsidP="001B10A0">
            <w:pPr>
              <w:rPr>
                <w:rFonts w:eastAsia="MS Mincho"/>
              </w:rPr>
            </w:pPr>
            <w:r w:rsidRPr="00BE6DA4">
              <w:rPr>
                <w:rFonts w:eastAsia="MS Mincho"/>
              </w:rPr>
              <w:t>Desirable to have experience working within the National Cache System</w:t>
            </w:r>
          </w:p>
          <w:p w:rsidR="005904E5" w:rsidRPr="001B10A0" w:rsidRDefault="005904E5" w:rsidP="001B10A0">
            <w:pPr>
              <w:rPr>
                <w:rFonts w:eastAsia="MS Mincho"/>
              </w:rPr>
            </w:pPr>
            <w:r>
              <w:tab/>
            </w:r>
            <w:r w:rsidRPr="00BE6DA4">
              <w:rPr>
                <w:rFonts w:eastAsia="MS Mincho"/>
                <w:b/>
                <w:bCs/>
              </w:rPr>
              <w:t>AND</w:t>
            </w:r>
          </w:p>
          <w:p w:rsidR="005904E5" w:rsidRDefault="005904E5" w:rsidP="001B10A0">
            <w:pPr>
              <w:rPr>
                <w:rFonts w:eastAsia="MS Mincho"/>
              </w:rPr>
            </w:pPr>
            <w:r>
              <w:rPr>
                <w:rFonts w:eastAsia="MS Mincho"/>
              </w:rPr>
              <w:t>Experience working with the National Fire Equipment System (NFES)</w:t>
            </w:r>
          </w:p>
          <w:p w:rsidR="005904E5" w:rsidRPr="00F84CB7" w:rsidRDefault="005904E5" w:rsidP="001B10A0">
            <w:pPr>
              <w:rPr>
                <w:rFonts w:eastAsia="MS Mincho"/>
                <w:b/>
              </w:rPr>
            </w:pPr>
            <w:r>
              <w:tab/>
            </w:r>
            <w:r w:rsidRPr="00F84CB7">
              <w:rPr>
                <w:rFonts w:eastAsia="MS Mincho"/>
                <w:b/>
              </w:rPr>
              <w:t>AND</w:t>
            </w:r>
          </w:p>
          <w:p w:rsidR="005904E5" w:rsidRDefault="005904E5" w:rsidP="001B10A0">
            <w:pPr>
              <w:rPr>
                <w:rFonts w:eastAsia="MS Mincho"/>
              </w:rPr>
            </w:pPr>
            <w:r>
              <w:rPr>
                <w:rFonts w:eastAsia="MS Mincho"/>
              </w:rPr>
              <w:t>Experience working with the National Interagency Cache Business System (ICBS)</w:t>
            </w:r>
          </w:p>
          <w:p w:rsidR="005904E5" w:rsidRPr="00F84CB7" w:rsidRDefault="005904E5" w:rsidP="001B10A0">
            <w:pPr>
              <w:rPr>
                <w:rFonts w:eastAsia="MS Mincho"/>
                <w:b/>
              </w:rPr>
            </w:pPr>
            <w:r>
              <w:tab/>
            </w:r>
            <w:r w:rsidRPr="00F84CB7">
              <w:rPr>
                <w:rFonts w:eastAsia="MS Mincho"/>
                <w:b/>
              </w:rPr>
              <w:t>AND</w:t>
            </w:r>
          </w:p>
          <w:p w:rsidR="005904E5" w:rsidRPr="00BE6DA4" w:rsidRDefault="005904E5" w:rsidP="001B10A0">
            <w:pPr>
              <w:rPr>
                <w:rFonts w:eastAsia="MS Mincho"/>
              </w:rPr>
            </w:pPr>
            <w:r w:rsidRPr="00BE6DA4">
              <w:rPr>
                <w:rFonts w:eastAsia="MS Mincho"/>
              </w:rPr>
              <w:t xml:space="preserve">Successful position performance as a </w:t>
            </w:r>
            <w:r w:rsidRPr="00BE6DA4">
              <w:rPr>
                <w:rFonts w:ascii="Times" w:eastAsia="MS Mincho" w:hAnsi="Times"/>
              </w:rPr>
              <w:t xml:space="preserve">Warehouse </w:t>
            </w:r>
            <w:r>
              <w:rPr>
                <w:rFonts w:eastAsia="MS Mincho"/>
              </w:rPr>
              <w:t>Materials Handler (WHHR)</w:t>
            </w:r>
          </w:p>
          <w:p w:rsidR="005904E5" w:rsidRPr="002C0E29" w:rsidRDefault="005904E5" w:rsidP="0030589B">
            <w:pPr>
              <w:rPr>
                <w:rFonts w:eastAsia="MS Mincho"/>
              </w:rPr>
            </w:pPr>
          </w:p>
        </w:tc>
      </w:tr>
      <w:tr w:rsidR="005904E5">
        <w:tc>
          <w:tcPr>
            <w:tcW w:w="9288" w:type="dxa"/>
          </w:tcPr>
          <w:p w:rsidR="005904E5" w:rsidRPr="00183E59" w:rsidRDefault="005904E5" w:rsidP="0030589B">
            <w:pPr>
              <w:rPr>
                <w:rFonts w:eastAsia="MS Mincho"/>
                <w:b/>
              </w:rPr>
            </w:pPr>
            <w:r w:rsidRPr="00183E59">
              <w:rPr>
                <w:rFonts w:eastAsia="MS Mincho"/>
                <w:b/>
              </w:rPr>
              <w:t>PHYSICAL FITNESS</w:t>
            </w:r>
            <w:r>
              <w:rPr>
                <w:rFonts w:eastAsia="MS Mincho"/>
                <w:b/>
              </w:rPr>
              <w:t xml:space="preserve"> LEVEL</w:t>
            </w:r>
          </w:p>
          <w:p w:rsidR="005904E5" w:rsidRPr="00BE6DA4" w:rsidRDefault="005904E5" w:rsidP="0030589B">
            <w:pPr>
              <w:rPr>
                <w:rFonts w:eastAsia="MS Mincho"/>
              </w:rPr>
            </w:pPr>
            <w:r>
              <w:rPr>
                <w:rFonts w:eastAsia="MS Mincho"/>
              </w:rPr>
              <w:t>None Required</w:t>
            </w:r>
          </w:p>
          <w:p w:rsidR="005904E5" w:rsidRPr="002C0E29" w:rsidRDefault="005904E5" w:rsidP="0030589B">
            <w:pPr>
              <w:rPr>
                <w:rFonts w:eastAsia="MS Mincho"/>
                <w:sz w:val="22"/>
                <w:szCs w:val="22"/>
              </w:rPr>
            </w:pPr>
          </w:p>
        </w:tc>
      </w:tr>
      <w:tr w:rsidR="005904E5">
        <w:tc>
          <w:tcPr>
            <w:tcW w:w="9288" w:type="dxa"/>
          </w:tcPr>
          <w:p w:rsidR="005904E5" w:rsidRPr="00183E59" w:rsidRDefault="005904E5" w:rsidP="0030589B">
            <w:pPr>
              <w:rPr>
                <w:rFonts w:eastAsia="MS Mincho"/>
                <w:b/>
              </w:rPr>
            </w:pPr>
            <w:r w:rsidRPr="00183E59">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Pr="00183E59" w:rsidRDefault="005904E5" w:rsidP="00183E59">
            <w:pPr>
              <w:rPr>
                <w:rFonts w:eastAsia="MS Mincho"/>
              </w:rPr>
            </w:pPr>
            <w:r w:rsidRPr="00183E59">
              <w:rPr>
                <w:rFonts w:eastAsia="MS Mincho"/>
              </w:rPr>
              <w:t>None</w:t>
            </w:r>
          </w:p>
          <w:p w:rsidR="005904E5" w:rsidRPr="00655FD1" w:rsidRDefault="005904E5" w:rsidP="00183E59">
            <w:pPr>
              <w:rPr>
                <w:rFonts w:eastAsia="MS Mincho"/>
                <w:u w:val="single"/>
              </w:rPr>
            </w:pPr>
          </w:p>
        </w:tc>
      </w:tr>
      <w:tr w:rsidR="005904E5">
        <w:tc>
          <w:tcPr>
            <w:tcW w:w="9288" w:type="dxa"/>
          </w:tcPr>
          <w:p w:rsidR="005904E5" w:rsidRPr="000A54B5" w:rsidRDefault="005904E5" w:rsidP="001667B9">
            <w:pPr>
              <w:rPr>
                <w:rFonts w:eastAsia="MS Mincho"/>
                <w:i/>
                <w:color w:val="0000FF"/>
                <w:u w:val="single"/>
              </w:rPr>
            </w:pPr>
            <w:r>
              <w:rPr>
                <w:rFonts w:eastAsia="MS Mincho"/>
              </w:rPr>
              <w:t>Task Book</w:t>
            </w:r>
            <w:r w:rsidRPr="00C93479">
              <w:rPr>
                <w:rFonts w:eastAsia="MS Mincho"/>
              </w:rPr>
              <w:t xml:space="preserve"> </w:t>
            </w:r>
            <w:r>
              <w:rPr>
                <w:rFonts w:eastAsia="MS Mincho"/>
              </w:rPr>
              <w:t xml:space="preserve">available </w:t>
            </w:r>
            <w:r w:rsidRPr="0031234F">
              <w:rPr>
                <w:rFonts w:eastAsia="MS Mincho"/>
              </w:rPr>
              <w:t>at</w:t>
            </w:r>
            <w:r w:rsidRPr="00C93479">
              <w:rPr>
                <w:rFonts w:eastAsia="MS Mincho"/>
              </w:rPr>
              <w:t>:</w:t>
            </w:r>
            <w:r>
              <w:rPr>
                <w:rFonts w:eastAsia="MS Mincho"/>
              </w:rPr>
              <w:t xml:space="preserve">  </w:t>
            </w:r>
            <w:r w:rsidRPr="000A54B5">
              <w:rPr>
                <w:rFonts w:eastAsia="MS Mincho"/>
                <w:i/>
                <w:color w:val="0000FF"/>
                <w:u w:val="single"/>
              </w:rPr>
              <w:t>http://www.nwcg.gov/pms/taskbook/taskbook.htm</w:t>
            </w:r>
          </w:p>
          <w:p w:rsidR="005904E5" w:rsidRPr="000A54B5" w:rsidRDefault="005904E5" w:rsidP="001B09AF">
            <w:pPr>
              <w:rPr>
                <w:rFonts w:eastAsia="MS Mincho"/>
                <w:i/>
                <w:color w:val="0000FF"/>
              </w:rPr>
            </w:pPr>
            <w:r w:rsidRPr="002D4050">
              <w:rPr>
                <w:rFonts w:eastAsia="MS Mincho"/>
              </w:rPr>
              <w:t>* Online training at:</w:t>
            </w:r>
            <w:r w:rsidRPr="002D4050">
              <w:rPr>
                <w:rFonts w:eastAsia="MS Mincho"/>
                <w:i/>
              </w:rPr>
              <w:t xml:space="preserve"> </w:t>
            </w:r>
            <w:hyperlink r:id="rId64" w:history="1">
              <w:r w:rsidRPr="000A54B5">
                <w:rPr>
                  <w:rStyle w:val="Hyperlink"/>
                  <w:rFonts w:eastAsia="MS Mincho"/>
                  <w:i/>
                </w:rPr>
                <w:t>http://training.nwcg.gov/classes/i100.htm</w:t>
              </w:r>
            </w:hyperlink>
          </w:p>
          <w:p w:rsidR="005904E5" w:rsidRPr="00227E22" w:rsidRDefault="005904E5" w:rsidP="0030589B">
            <w:pPr>
              <w:jc w:val="center"/>
              <w:rPr>
                <w:rFonts w:eastAsia="MS Mincho"/>
                <w:i/>
                <w:u w:val="single"/>
              </w:rPr>
            </w:pPr>
          </w:p>
        </w:tc>
      </w:tr>
    </w:tbl>
    <w:p w:rsidR="005904E5" w:rsidRPr="00C870AC" w:rsidRDefault="005904E5" w:rsidP="00053A7B">
      <w:pPr>
        <w:pStyle w:val="Exhibit"/>
        <w:rPr>
          <w:rFonts w:eastAsia="MS Mincho"/>
          <w:b/>
        </w:rPr>
      </w:pPr>
      <w:r>
        <w:rPr>
          <w:rFonts w:eastAsia="MS Mincho"/>
        </w:rPr>
        <w:br w:type="page"/>
      </w:r>
    </w:p>
    <w:p w:rsidR="005904E5" w:rsidRPr="00BE6DA4" w:rsidRDefault="005904E5" w:rsidP="0030589B">
      <w:pPr>
        <w:jc w:val="center"/>
        <w:rPr>
          <w:rFonts w:eastAsia="MS Mincho"/>
          <w:b/>
          <w:bCs/>
          <w:sz w:val="20"/>
          <w:szCs w:val="2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169" w:name="_Toc135793706"/>
          </w:p>
          <w:p w:rsidR="005904E5" w:rsidRPr="00EA3E41" w:rsidRDefault="005904E5" w:rsidP="00EA3E41">
            <w:pPr>
              <w:jc w:val="center"/>
              <w:rPr>
                <w:rFonts w:eastAsia="MS Mincho"/>
                <w:b/>
                <w:color w:val="0000FF"/>
              </w:rPr>
            </w:pPr>
            <w:r w:rsidRPr="00EA3E41">
              <w:rPr>
                <w:rFonts w:eastAsia="MS Mincho"/>
                <w:b/>
                <w:color w:val="0000FF"/>
              </w:rPr>
              <w:t>WAREHOUSE MATERIALS HANDLER LEADER (WHLR)</w:t>
            </w:r>
            <w:bookmarkEnd w:id="169"/>
          </w:p>
          <w:p w:rsidR="005904E5" w:rsidRPr="00EA3E41" w:rsidRDefault="005904E5" w:rsidP="00EA3E41">
            <w:pPr>
              <w:jc w:val="center"/>
              <w:rPr>
                <w:rFonts w:eastAsia="MS Mincho"/>
                <w:b/>
                <w:color w:val="0000FF"/>
                <w:sz w:val="20"/>
                <w:szCs w:val="20"/>
              </w:rPr>
            </w:pPr>
          </w:p>
        </w:tc>
      </w:tr>
      <w:tr w:rsidR="005904E5">
        <w:tc>
          <w:tcPr>
            <w:tcW w:w="9288" w:type="dxa"/>
          </w:tcPr>
          <w:p w:rsidR="005904E5" w:rsidRPr="00EE43A5" w:rsidRDefault="005904E5" w:rsidP="0030589B">
            <w:pPr>
              <w:rPr>
                <w:rFonts w:eastAsia="MS Mincho"/>
                <w:b/>
              </w:rPr>
            </w:pPr>
            <w:r w:rsidRPr="00EE43A5">
              <w:rPr>
                <w:rFonts w:ascii="Times New (W1)" w:eastAsia="MS Mincho" w:hAnsi="Times New (W1)"/>
                <w:b/>
              </w:rPr>
              <w:t xml:space="preserve">REQUIRED </w:t>
            </w:r>
            <w:r w:rsidRPr="00EE43A5">
              <w:rPr>
                <w:rFonts w:eastAsia="MS Mincho"/>
                <w:b/>
              </w:rPr>
              <w:t>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0A54B5">
              <w:rPr>
                <w:rFonts w:eastAsia="MS Mincho"/>
              </w:rPr>
              <w:t>*</w:t>
            </w:r>
          </w:p>
          <w:p w:rsidR="005904E5" w:rsidRPr="00762BD2" w:rsidRDefault="005904E5" w:rsidP="00C870AC">
            <w:pPr>
              <w:rPr>
                <w:rFonts w:eastAsia="MS Mincho"/>
              </w:rPr>
            </w:pPr>
            <w:r>
              <w:rPr>
                <w:rFonts w:eastAsia="MS Mincho"/>
              </w:rPr>
              <w:t>I-200 Basic Incident Command System</w:t>
            </w:r>
          </w:p>
          <w:p w:rsidR="005904E5" w:rsidRDefault="005904E5" w:rsidP="00C870AC">
            <w:pPr>
              <w:rPr>
                <w:rFonts w:eastAsia="MS Mincho"/>
              </w:rPr>
            </w:pPr>
            <w:r w:rsidRPr="00A01243">
              <w:rPr>
                <w:rFonts w:eastAsia="MS Mincho"/>
              </w:rPr>
              <w:t>IS-700 National Incident Management System (NIMS), An Introduction</w:t>
            </w:r>
          </w:p>
          <w:p w:rsidR="005904E5" w:rsidRPr="002C0E29" w:rsidRDefault="005904E5" w:rsidP="00EE43A5">
            <w:pPr>
              <w:ind w:left="677" w:hanging="677"/>
              <w:rPr>
                <w:rFonts w:eastAsia="MS Mincho"/>
              </w:rPr>
            </w:pPr>
          </w:p>
        </w:tc>
      </w:tr>
      <w:tr w:rsidR="005904E5">
        <w:tc>
          <w:tcPr>
            <w:tcW w:w="9288" w:type="dxa"/>
          </w:tcPr>
          <w:p w:rsidR="005904E5" w:rsidRPr="00EE43A5" w:rsidRDefault="005904E5" w:rsidP="0030589B">
            <w:pPr>
              <w:rPr>
                <w:rFonts w:eastAsia="MS Mincho"/>
                <w:b/>
              </w:rPr>
            </w:pPr>
            <w:r w:rsidRPr="00EE43A5">
              <w:rPr>
                <w:rFonts w:eastAsia="MS Mincho"/>
                <w:b/>
              </w:rPr>
              <w:t>REQUIRED EXPERIENCE</w:t>
            </w:r>
          </w:p>
          <w:p w:rsidR="005904E5" w:rsidRDefault="005904E5" w:rsidP="00702878">
            <w:pPr>
              <w:rPr>
                <w:rFonts w:eastAsia="MS Mincho"/>
              </w:rPr>
            </w:pPr>
            <w:r w:rsidRPr="00BE6DA4">
              <w:rPr>
                <w:rFonts w:eastAsia="MS Mincho"/>
              </w:rPr>
              <w:t xml:space="preserve">Satisfactory performance as a </w:t>
            </w:r>
            <w:r w:rsidRPr="00BE6DA4">
              <w:rPr>
                <w:rFonts w:ascii="Times" w:eastAsia="MS Mincho" w:hAnsi="Times"/>
              </w:rPr>
              <w:t xml:space="preserve">Warehouse </w:t>
            </w:r>
            <w:r>
              <w:rPr>
                <w:rFonts w:eastAsia="MS Mincho"/>
              </w:rPr>
              <w:t>Materials Handler (WHHR)</w:t>
            </w:r>
          </w:p>
          <w:p w:rsidR="005904E5" w:rsidRPr="00702878" w:rsidRDefault="005904E5" w:rsidP="00702878">
            <w:pPr>
              <w:rPr>
                <w:rFonts w:eastAsia="MS Mincho"/>
              </w:rPr>
            </w:pPr>
            <w:r>
              <w:tab/>
            </w:r>
            <w:r w:rsidRPr="00BE6DA4">
              <w:rPr>
                <w:rFonts w:eastAsia="MS Mincho"/>
                <w:b/>
                <w:bCs/>
              </w:rPr>
              <w:t>AND</w:t>
            </w:r>
          </w:p>
          <w:p w:rsidR="005904E5" w:rsidRPr="00BE6DA4" w:rsidRDefault="005904E5" w:rsidP="00702878">
            <w:pPr>
              <w:rPr>
                <w:rFonts w:eastAsia="MS Mincho"/>
              </w:rPr>
            </w:pPr>
            <w:r w:rsidRPr="00BE6DA4">
              <w:rPr>
                <w:rFonts w:eastAsia="MS Mincho"/>
              </w:rPr>
              <w:t xml:space="preserve">Successful </w:t>
            </w:r>
            <w:r w:rsidRPr="00BE6DA4">
              <w:rPr>
                <w:rFonts w:ascii="Times New (W1)" w:eastAsia="MS Mincho" w:hAnsi="Times New (W1)"/>
              </w:rPr>
              <w:t>position</w:t>
            </w:r>
            <w:r w:rsidRPr="00BE6DA4">
              <w:rPr>
                <w:rFonts w:eastAsia="MS Mincho"/>
              </w:rPr>
              <w:t xml:space="preserve"> performance as a </w:t>
            </w:r>
            <w:r w:rsidRPr="00BE6DA4">
              <w:rPr>
                <w:rFonts w:ascii="Times" w:eastAsia="MS Mincho" w:hAnsi="Times"/>
              </w:rPr>
              <w:t xml:space="preserve">Warehouse </w:t>
            </w:r>
            <w:r>
              <w:rPr>
                <w:rFonts w:eastAsia="MS Mincho"/>
              </w:rPr>
              <w:t>Materials Handler Leader (WHLR)</w:t>
            </w:r>
          </w:p>
          <w:p w:rsidR="005904E5" w:rsidRPr="002C0E29" w:rsidRDefault="005904E5" w:rsidP="0030589B">
            <w:pPr>
              <w:rPr>
                <w:rFonts w:eastAsia="MS Mincho"/>
              </w:rPr>
            </w:pPr>
          </w:p>
        </w:tc>
      </w:tr>
      <w:tr w:rsidR="005904E5">
        <w:tc>
          <w:tcPr>
            <w:tcW w:w="9288" w:type="dxa"/>
          </w:tcPr>
          <w:p w:rsidR="005904E5" w:rsidRPr="00EE43A5" w:rsidRDefault="005904E5" w:rsidP="0030589B">
            <w:pPr>
              <w:rPr>
                <w:rFonts w:eastAsia="MS Mincho"/>
                <w:b/>
              </w:rPr>
            </w:pPr>
            <w:r w:rsidRPr="00EE43A5">
              <w:rPr>
                <w:rFonts w:eastAsia="MS Mincho"/>
                <w:b/>
              </w:rPr>
              <w:t>PHYSICAL FITNESS</w:t>
            </w:r>
            <w:r>
              <w:rPr>
                <w:rFonts w:eastAsia="MS Mincho"/>
                <w:b/>
              </w:rPr>
              <w:t xml:space="preserve"> LEVEL</w:t>
            </w:r>
          </w:p>
          <w:p w:rsidR="005904E5" w:rsidRPr="00BE6DA4" w:rsidRDefault="005904E5" w:rsidP="0030589B">
            <w:pPr>
              <w:rPr>
                <w:rFonts w:ascii="Times New (W1)" w:eastAsia="MS Mincho" w:hAnsi="Times New (W1)"/>
              </w:rPr>
            </w:pPr>
            <w:r w:rsidRPr="00BE6DA4">
              <w:rPr>
                <w:rFonts w:eastAsia="MS Mincho"/>
              </w:rPr>
              <w:t>None</w:t>
            </w:r>
            <w:r>
              <w:rPr>
                <w:rFonts w:ascii="Times New (W1)" w:eastAsia="MS Mincho" w:hAnsi="Times New (W1)"/>
              </w:rPr>
              <w:t xml:space="preserve"> Required</w:t>
            </w:r>
          </w:p>
          <w:p w:rsidR="005904E5" w:rsidRPr="002C0E29" w:rsidRDefault="005904E5" w:rsidP="0030589B">
            <w:pPr>
              <w:rPr>
                <w:rFonts w:eastAsia="MS Mincho"/>
              </w:rPr>
            </w:pPr>
          </w:p>
        </w:tc>
      </w:tr>
      <w:tr w:rsidR="005904E5">
        <w:tc>
          <w:tcPr>
            <w:tcW w:w="9288" w:type="dxa"/>
          </w:tcPr>
          <w:p w:rsidR="005904E5" w:rsidRPr="00EE43A5" w:rsidRDefault="005904E5" w:rsidP="0030589B">
            <w:pPr>
              <w:rPr>
                <w:rFonts w:eastAsia="MS Mincho"/>
                <w:b/>
              </w:rPr>
            </w:pPr>
            <w:r w:rsidRPr="00EE43A5">
              <w:rPr>
                <w:rFonts w:eastAsia="MS Mincho"/>
                <w:b/>
              </w:rPr>
              <w:t>OTHER POSITION ASSIGNMENTS THAT WILL MAINTAIN CURRENCY</w:t>
            </w:r>
          </w:p>
          <w:p w:rsidR="005904E5" w:rsidRDefault="005904E5" w:rsidP="0030589B">
            <w:pPr>
              <w:rPr>
                <w:rFonts w:eastAsia="MS Mincho"/>
              </w:rPr>
            </w:pPr>
            <w:r w:rsidRPr="00BE6DA4">
              <w:rPr>
                <w:rFonts w:ascii="Times" w:eastAsia="MS Mincho" w:hAnsi="Times"/>
              </w:rPr>
              <w:t xml:space="preserve">Warehouse </w:t>
            </w:r>
            <w:r>
              <w:rPr>
                <w:rFonts w:eastAsia="MS Mincho"/>
              </w:rPr>
              <w:t>Materials Handler (WHHR)</w:t>
            </w:r>
          </w:p>
          <w:p w:rsidR="005904E5" w:rsidRPr="00BE6DA4" w:rsidRDefault="005904E5" w:rsidP="0030589B">
            <w:pPr>
              <w:rPr>
                <w:rFonts w:eastAsia="MS Mincho"/>
              </w:rPr>
            </w:pPr>
          </w:p>
        </w:tc>
      </w:tr>
      <w:tr w:rsidR="005904E5">
        <w:tc>
          <w:tcPr>
            <w:tcW w:w="9288" w:type="dxa"/>
          </w:tcPr>
          <w:p w:rsidR="005904E5" w:rsidRPr="00EE43A5" w:rsidRDefault="005904E5" w:rsidP="00DB2C29">
            <w:pPr>
              <w:rPr>
                <w:rFonts w:eastAsia="MS Mincho"/>
                <w:b/>
              </w:rPr>
            </w:pPr>
            <w:r w:rsidRPr="00EE43A5">
              <w:rPr>
                <w:rFonts w:eastAsia="MS Mincho"/>
                <w:b/>
              </w:rPr>
              <w:t>OTHER TRAINING WHICH SUPPORTS DEVELOPMENT OF KNOWLEDGE AND SKILLS</w:t>
            </w:r>
          </w:p>
          <w:p w:rsidR="005904E5" w:rsidRDefault="005904E5" w:rsidP="00C870AC">
            <w:pPr>
              <w:rPr>
                <w:rFonts w:eastAsia="MS Mincho"/>
              </w:rPr>
            </w:pPr>
            <w:r>
              <w:rPr>
                <w:rFonts w:eastAsia="MS Mincho"/>
              </w:rPr>
              <w:t>I-300 Intermediate Incident Command System</w:t>
            </w:r>
          </w:p>
          <w:p w:rsidR="005904E5" w:rsidRPr="00A01243" w:rsidRDefault="005904E5" w:rsidP="00C870AC">
            <w:pPr>
              <w:rPr>
                <w:rFonts w:eastAsia="MS Mincho"/>
              </w:rPr>
            </w:pPr>
            <w:r>
              <w:rPr>
                <w:rFonts w:eastAsia="MS Mincho"/>
              </w:rPr>
              <w:t>National Cache Demobilization Specialist Training</w:t>
            </w:r>
          </w:p>
          <w:p w:rsidR="005904E5" w:rsidRPr="002C0E29" w:rsidRDefault="005904E5" w:rsidP="00DB2C29">
            <w:pPr>
              <w:ind w:left="677" w:hanging="677"/>
              <w:rPr>
                <w:rFonts w:eastAsia="MS Mincho"/>
              </w:rPr>
            </w:pPr>
          </w:p>
        </w:tc>
      </w:tr>
      <w:tr w:rsidR="005904E5">
        <w:tc>
          <w:tcPr>
            <w:tcW w:w="9288" w:type="dxa"/>
          </w:tcPr>
          <w:p w:rsidR="005904E5" w:rsidRPr="002D4050" w:rsidRDefault="005904E5" w:rsidP="00E077C7">
            <w:pPr>
              <w:rPr>
                <w:rFonts w:eastAsia="MS Mincho"/>
                <w:i/>
              </w:rPr>
            </w:pPr>
            <w:r>
              <w:rPr>
                <w:rFonts w:eastAsia="MS Mincho"/>
              </w:rPr>
              <w:t>Task Book</w:t>
            </w:r>
            <w:r w:rsidRPr="00C93479">
              <w:rPr>
                <w:rFonts w:eastAsia="MS Mincho"/>
              </w:rPr>
              <w:t xml:space="preserve"> </w:t>
            </w:r>
            <w:r>
              <w:rPr>
                <w:rFonts w:eastAsia="MS Mincho"/>
              </w:rPr>
              <w:t xml:space="preserve">available </w:t>
            </w:r>
            <w:r w:rsidRPr="00053A7B">
              <w:rPr>
                <w:rFonts w:eastAsia="MS Mincho"/>
              </w:rPr>
              <w:t>at</w:t>
            </w:r>
            <w:r w:rsidRPr="00C93479">
              <w:rPr>
                <w:rFonts w:eastAsia="MS Mincho"/>
              </w:rPr>
              <w:t>:</w:t>
            </w:r>
            <w:r>
              <w:rPr>
                <w:rFonts w:eastAsia="MS Mincho"/>
              </w:rPr>
              <w:t xml:space="preserve">  </w:t>
            </w:r>
            <w:r w:rsidRPr="000A54B5">
              <w:rPr>
                <w:rFonts w:eastAsia="MS Mincho"/>
                <w:i/>
                <w:color w:val="0000FF"/>
                <w:u w:val="single"/>
              </w:rPr>
              <w:t>http://www.nwcg.gov/pms/taskbook/taskbook.htm</w:t>
            </w:r>
          </w:p>
          <w:p w:rsidR="005904E5" w:rsidRPr="000A54B5" w:rsidRDefault="005904E5" w:rsidP="001B09AF">
            <w:pPr>
              <w:rPr>
                <w:rFonts w:eastAsia="MS Mincho"/>
                <w:i/>
                <w:color w:val="0000FF"/>
              </w:rPr>
            </w:pPr>
            <w:r w:rsidRPr="002D4050">
              <w:rPr>
                <w:rFonts w:eastAsia="MS Mincho"/>
              </w:rPr>
              <w:t>* Online training at:</w:t>
            </w:r>
            <w:r w:rsidRPr="002D4050">
              <w:rPr>
                <w:rFonts w:eastAsia="MS Mincho"/>
                <w:i/>
              </w:rPr>
              <w:t xml:space="preserve"> </w:t>
            </w:r>
            <w:hyperlink r:id="rId65" w:history="1">
              <w:r w:rsidRPr="000A54B5">
                <w:rPr>
                  <w:rStyle w:val="Hyperlink"/>
                  <w:rFonts w:eastAsia="MS Mincho"/>
                  <w:i/>
                </w:rPr>
                <w:t>http://training.nwcg.gov/classes/i100.htm</w:t>
              </w:r>
            </w:hyperlink>
          </w:p>
          <w:p w:rsidR="005904E5" w:rsidRPr="00227E22" w:rsidRDefault="005904E5" w:rsidP="0030589B">
            <w:pPr>
              <w:jc w:val="center"/>
              <w:rPr>
                <w:rFonts w:eastAsia="MS Mincho"/>
                <w:i/>
                <w:u w:val="single"/>
              </w:rPr>
            </w:pPr>
          </w:p>
        </w:tc>
      </w:tr>
    </w:tbl>
    <w:p w:rsidR="005904E5" w:rsidRDefault="005904E5" w:rsidP="00B22D4C">
      <w:pPr>
        <w:rPr>
          <w:rFonts w:eastAsia="MS Mincho"/>
        </w:rPr>
      </w:pPr>
    </w:p>
    <w:sectPr w:rsidR="005904E5" w:rsidSect="00A64B63">
      <w:headerReference w:type="even" r:id="rId66"/>
      <w:headerReference w:type="default" r:id="rId67"/>
      <w:footerReference w:type="default" r:id="rId68"/>
      <w:headerReference w:type="first" r:id="rId69"/>
      <w:type w:val="continuous"/>
      <w:pgSz w:w="12240" w:h="15840" w:code="1"/>
      <w:pgMar w:top="1440" w:right="1440" w:bottom="1440" w:left="1440"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6" w:author="McCurdy, Jill M -FS" w:date="2012-10-31T15:10:00Z" w:initials="JM">
    <w:p w:rsidR="00DE2F02" w:rsidRDefault="00DE2F02">
      <w:pPr>
        <w:pStyle w:val="CommentText"/>
      </w:pPr>
      <w:r>
        <w:rPr>
          <w:rStyle w:val="CommentReference"/>
        </w:rPr>
        <w:annotationRef/>
      </w:r>
      <w:r>
        <w:t>Delete MAFFS Clerk from FS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17F" w:rsidRDefault="00B0317F">
      <w:r>
        <w:separator/>
      </w:r>
    </w:p>
  </w:endnote>
  <w:endnote w:type="continuationSeparator" w:id="0">
    <w:p w:rsidR="00B0317F" w:rsidRDefault="00B03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F02" w:rsidRDefault="00DE2F02" w:rsidP="00B04223">
    <w:pPr>
      <w:pStyle w:val="Footer"/>
      <w:pBdr>
        <w:top w:val="thinThickSmallGap" w:sz="24" w:space="1" w:color="622423"/>
      </w:pBdr>
      <w:tabs>
        <w:tab w:val="clear" w:pos="4320"/>
        <w:tab w:val="clear" w:pos="8640"/>
        <w:tab w:val="right" w:pos="9360"/>
      </w:tabs>
      <w:rPr>
        <w:rFonts w:ascii="Cambria" w:hAnsi="Cambria"/>
      </w:rPr>
    </w:pPr>
    <w:r>
      <w:rPr>
        <w:rFonts w:ascii="Cambria" w:hAnsi="Cambria"/>
      </w:rPr>
      <w:t>FSFAQG, Updated 4/6/12</w:t>
    </w:r>
    <w:r>
      <w:rPr>
        <w:rFonts w:ascii="Cambria" w:hAnsi="Cambria"/>
      </w:rPr>
      <w:tab/>
      <w:t xml:space="preserve">Page </w:t>
    </w:r>
    <w:r>
      <w:fldChar w:fldCharType="begin"/>
    </w:r>
    <w:r>
      <w:instrText xml:space="preserve"> PAGE   \* MERGEFORMAT </w:instrText>
    </w:r>
    <w:r>
      <w:fldChar w:fldCharType="separate"/>
    </w:r>
    <w:r w:rsidR="00BA30F7" w:rsidRPr="00BA30F7">
      <w:rPr>
        <w:rFonts w:ascii="Cambria" w:hAnsi="Cambria"/>
        <w:noProof/>
      </w:rPr>
      <w:t>51</w:t>
    </w:r>
    <w:r>
      <w:rPr>
        <w:rFonts w:ascii="Cambria" w:hAnsi="Cambria"/>
        <w:noProof/>
      </w:rPr>
      <w:fldChar w:fldCharType="end"/>
    </w:r>
  </w:p>
  <w:p w:rsidR="00DE2F02" w:rsidRDefault="00DE2F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17F" w:rsidRDefault="00B0317F">
      <w:r>
        <w:separator/>
      </w:r>
    </w:p>
  </w:footnote>
  <w:footnote w:type="continuationSeparator" w:id="0">
    <w:p w:rsidR="00B0317F" w:rsidRDefault="00B03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F02" w:rsidRDefault="00DE2F02">
    <w:pPr>
      <w:pStyle w:val="Header"/>
      <w:framePr w:wrap="around" w:vAnchor="text" w:hAnchor="margin" w:xAlign="right" w:y="1"/>
    </w:pPr>
    <w:r>
      <w:fldChar w:fldCharType="begin"/>
    </w:r>
    <w:r>
      <w:instrText xml:space="preserve">PAGE  </w:instrText>
    </w:r>
    <w:r>
      <w:fldChar w:fldCharType="separate"/>
    </w:r>
    <w:r>
      <w:rPr>
        <w:noProof/>
      </w:rPr>
      <w:t>90</w:t>
    </w:r>
    <w:r>
      <w:rPr>
        <w:noProof/>
      </w:rPr>
      <w:fldChar w:fldCharType="end"/>
    </w:r>
  </w:p>
  <w:p w:rsidR="00DE2F02" w:rsidRDefault="00DE2F0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F02" w:rsidRDefault="00DE2F02">
    <w:pPr>
      <w:pStyle w:val="Header"/>
      <w:pBdr>
        <w:bottom w:val="thickThinSmallGap" w:sz="24" w:space="1" w:color="622423"/>
      </w:pBdr>
      <w:jc w:val="center"/>
      <w:rPr>
        <w:rFonts w:ascii="Cambria" w:hAnsi="Cambria"/>
        <w:sz w:val="32"/>
        <w:szCs w:val="32"/>
      </w:rPr>
    </w:pPr>
    <w:r>
      <w:rPr>
        <w:rFonts w:ascii="Cambria" w:hAnsi="Cambria"/>
        <w:sz w:val="32"/>
        <w:szCs w:val="32"/>
      </w:rPr>
      <w:t xml:space="preserve">Forest Service Fire &amp; Aviation Qualifications Guide, Chapter 2, </w:t>
    </w:r>
    <w:proofErr w:type="spellStart"/>
    <w:r>
      <w:rPr>
        <w:rFonts w:ascii="Cambria" w:hAnsi="Cambria"/>
        <w:sz w:val="32"/>
        <w:szCs w:val="32"/>
      </w:rPr>
      <w:t>pt</w:t>
    </w:r>
    <w:proofErr w:type="spellEnd"/>
    <w:r>
      <w:rPr>
        <w:rFonts w:ascii="Cambria" w:hAnsi="Cambria"/>
        <w:sz w:val="32"/>
        <w:szCs w:val="32"/>
      </w:rPr>
      <w:t xml:space="preserve"> 2 </w:t>
    </w:r>
  </w:p>
  <w:p w:rsidR="00DE2F02" w:rsidRDefault="00DE2F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7488"/>
      <w:gridCol w:w="2088"/>
    </w:tblGrid>
    <w:tr w:rsidR="00DE2F02">
      <w:tc>
        <w:tcPr>
          <w:tcW w:w="7488" w:type="dxa"/>
        </w:tcPr>
        <w:p w:rsidR="00DE2F02" w:rsidRDefault="00DE2F02">
          <w:pPr>
            <w:pStyle w:val="Header"/>
          </w:pPr>
        </w:p>
      </w:tc>
      <w:tc>
        <w:tcPr>
          <w:tcW w:w="2088" w:type="dxa"/>
        </w:tcPr>
        <w:p w:rsidR="00DE2F02" w:rsidRDefault="00DE2F02">
          <w:pPr>
            <w:pStyle w:val="Header"/>
          </w:pPr>
        </w:p>
      </w:tc>
    </w:tr>
  </w:tbl>
  <w:p w:rsidR="00DE2F02" w:rsidRDefault="00DE2F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68AF0B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A20CD9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F82EC04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D9146CF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DEB43C7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2F8020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BEE2F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28078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4DC56E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FF059EA"/>
    <w:lvl w:ilvl="0">
      <w:start w:val="1"/>
      <w:numFmt w:val="bullet"/>
      <w:lvlText w:val=""/>
      <w:lvlJc w:val="left"/>
      <w:pPr>
        <w:tabs>
          <w:tab w:val="num" w:pos="360"/>
        </w:tabs>
        <w:ind w:left="360" w:hanging="360"/>
      </w:pPr>
      <w:rPr>
        <w:rFonts w:ascii="Symbol" w:hAnsi="Symbol" w:hint="default"/>
      </w:rPr>
    </w:lvl>
  </w:abstractNum>
  <w:abstractNum w:abstractNumId="10">
    <w:nsid w:val="03F31F0F"/>
    <w:multiLevelType w:val="hybridMultilevel"/>
    <w:tmpl w:val="CA4E8544"/>
    <w:lvl w:ilvl="0" w:tplc="67DE14F8">
      <w:start w:val="2"/>
      <w:numFmt w:val="lowerLetter"/>
      <w:lvlText w:val="%1."/>
      <w:lvlJc w:val="left"/>
      <w:pPr>
        <w:tabs>
          <w:tab w:val="num" w:pos="1260"/>
        </w:tabs>
        <w:ind w:left="1260" w:hanging="360"/>
      </w:pPr>
      <w:rPr>
        <w:rFonts w:cs="Times New Roman" w:hint="default"/>
      </w:rPr>
    </w:lvl>
    <w:lvl w:ilvl="1" w:tplc="25603DA4">
      <w:start w:val="2"/>
      <w:numFmt w:val="decimal"/>
      <w:lvlText w:val="%2."/>
      <w:lvlJc w:val="left"/>
      <w:pPr>
        <w:tabs>
          <w:tab w:val="num" w:pos="1980"/>
        </w:tabs>
        <w:ind w:left="1980" w:hanging="360"/>
      </w:pPr>
      <w:rPr>
        <w:rFonts w:cs="Times New Roman" w:hint="default"/>
        <w:u w:val="none"/>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04F26925"/>
    <w:multiLevelType w:val="hybridMultilevel"/>
    <w:tmpl w:val="06EC0FF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0511D65"/>
    <w:multiLevelType w:val="hybridMultilevel"/>
    <w:tmpl w:val="BBA63ECE"/>
    <w:lvl w:ilvl="0" w:tplc="D7902780">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13">
    <w:nsid w:val="10FB183C"/>
    <w:multiLevelType w:val="hybridMultilevel"/>
    <w:tmpl w:val="33AE000C"/>
    <w:lvl w:ilvl="0" w:tplc="F3604480">
      <w:start w:val="3"/>
      <w:numFmt w:val="decimal"/>
      <w:lvlText w:val="%1."/>
      <w:lvlJc w:val="left"/>
      <w:pPr>
        <w:tabs>
          <w:tab w:val="num" w:pos="1140"/>
        </w:tabs>
        <w:ind w:left="1140" w:hanging="7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6B1314B"/>
    <w:multiLevelType w:val="hybridMultilevel"/>
    <w:tmpl w:val="AC3046F4"/>
    <w:lvl w:ilvl="0" w:tplc="67580F3E">
      <w:start w:val="1"/>
      <w:numFmt w:val="decimal"/>
      <w:lvlText w:val="%1."/>
      <w:lvlJc w:val="left"/>
      <w:pPr>
        <w:tabs>
          <w:tab w:val="num" w:pos="360"/>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949316E"/>
    <w:multiLevelType w:val="hybridMultilevel"/>
    <w:tmpl w:val="8020E98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A457DAC"/>
    <w:multiLevelType w:val="hybridMultilevel"/>
    <w:tmpl w:val="E53CD5E8"/>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1D9636BC"/>
    <w:multiLevelType w:val="hybridMultilevel"/>
    <w:tmpl w:val="8228A252"/>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DD079AA"/>
    <w:multiLevelType w:val="hybridMultilevel"/>
    <w:tmpl w:val="86D633B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5EC0457"/>
    <w:multiLevelType w:val="hybridMultilevel"/>
    <w:tmpl w:val="5E6A5DD6"/>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DF123C3"/>
    <w:multiLevelType w:val="hybridMultilevel"/>
    <w:tmpl w:val="3EC6A48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10375CA"/>
    <w:multiLevelType w:val="hybridMultilevel"/>
    <w:tmpl w:val="3CC83E4A"/>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2150AC4"/>
    <w:multiLevelType w:val="hybridMultilevel"/>
    <w:tmpl w:val="544A16F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F07E29"/>
    <w:multiLevelType w:val="hybridMultilevel"/>
    <w:tmpl w:val="83C82132"/>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69D353B"/>
    <w:multiLevelType w:val="hybridMultilevel"/>
    <w:tmpl w:val="D1344308"/>
    <w:lvl w:ilvl="0" w:tplc="83221A3A">
      <w:start w:val="1"/>
      <w:numFmt w:val="lowerLetter"/>
      <w:lvlText w:val="%1"/>
      <w:lvlJc w:val="left"/>
      <w:pPr>
        <w:tabs>
          <w:tab w:val="num" w:pos="1512"/>
        </w:tabs>
        <w:ind w:left="115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75540A5"/>
    <w:multiLevelType w:val="hybridMultilevel"/>
    <w:tmpl w:val="D1FA1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51279A"/>
    <w:multiLevelType w:val="hybridMultilevel"/>
    <w:tmpl w:val="FF4E11CC"/>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4F8F6E85"/>
    <w:multiLevelType w:val="hybridMultilevel"/>
    <w:tmpl w:val="5B9E3D5E"/>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A3E3F4A"/>
    <w:multiLevelType w:val="hybridMultilevel"/>
    <w:tmpl w:val="5AA86748"/>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C097D68"/>
    <w:multiLevelType w:val="hybridMultilevel"/>
    <w:tmpl w:val="9EF21E6A"/>
    <w:lvl w:ilvl="0" w:tplc="D7902780">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30">
    <w:nsid w:val="5EE24FCE"/>
    <w:multiLevelType w:val="hybridMultilevel"/>
    <w:tmpl w:val="9BC685E8"/>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F7023BB"/>
    <w:multiLevelType w:val="multilevel"/>
    <w:tmpl w:val="EA926438"/>
    <w:lvl w:ilvl="0">
      <w:start w:val="23"/>
      <w:numFmt w:val="decimal"/>
      <w:lvlText w:val="%1"/>
      <w:lvlJc w:val="left"/>
      <w:pPr>
        <w:tabs>
          <w:tab w:val="num" w:pos="540"/>
        </w:tabs>
        <w:ind w:left="540" w:hanging="540"/>
      </w:pPr>
      <w:rPr>
        <w:rFonts w:cs="Times New Roman" w:hint="default"/>
        <w:u w:val="single"/>
      </w:rPr>
    </w:lvl>
    <w:lvl w:ilvl="1">
      <w:start w:val="3"/>
      <w:numFmt w:val="decimal"/>
      <w:lvlText w:val="%1.%2"/>
      <w:lvlJc w:val="left"/>
      <w:pPr>
        <w:tabs>
          <w:tab w:val="num" w:pos="540"/>
        </w:tabs>
        <w:ind w:left="540" w:hanging="540"/>
      </w:pPr>
      <w:rPr>
        <w:rFonts w:cs="Times New Roman" w:hint="default"/>
        <w:u w:val="single"/>
      </w:rPr>
    </w:lvl>
    <w:lvl w:ilvl="2">
      <w:start w:val="1"/>
      <w:numFmt w:val="decimal"/>
      <w:lvlText w:val="%1.%2.%3"/>
      <w:lvlJc w:val="left"/>
      <w:pPr>
        <w:tabs>
          <w:tab w:val="num" w:pos="720"/>
        </w:tabs>
        <w:ind w:left="720" w:hanging="720"/>
      </w:pPr>
      <w:rPr>
        <w:rFonts w:cs="Times New Roman" w:hint="default"/>
        <w:u w:val="single"/>
      </w:rPr>
    </w:lvl>
    <w:lvl w:ilvl="3">
      <w:start w:val="1"/>
      <w:numFmt w:val="decimal"/>
      <w:lvlText w:val="%1.%2.%3.%4"/>
      <w:lvlJc w:val="left"/>
      <w:pPr>
        <w:tabs>
          <w:tab w:val="num" w:pos="720"/>
        </w:tabs>
        <w:ind w:left="720" w:hanging="720"/>
      </w:pPr>
      <w:rPr>
        <w:rFonts w:cs="Times New Roman" w:hint="default"/>
        <w:u w:val="single"/>
      </w:rPr>
    </w:lvl>
    <w:lvl w:ilvl="4">
      <w:start w:val="1"/>
      <w:numFmt w:val="decimal"/>
      <w:lvlText w:val="%1.%2.%3.%4.%5"/>
      <w:lvlJc w:val="left"/>
      <w:pPr>
        <w:tabs>
          <w:tab w:val="num" w:pos="1080"/>
        </w:tabs>
        <w:ind w:left="1080" w:hanging="1080"/>
      </w:pPr>
      <w:rPr>
        <w:rFonts w:cs="Times New Roman" w:hint="default"/>
        <w:u w:val="single"/>
      </w:rPr>
    </w:lvl>
    <w:lvl w:ilvl="5">
      <w:start w:val="1"/>
      <w:numFmt w:val="decimal"/>
      <w:lvlText w:val="%1.%2.%3.%4.%5.%6"/>
      <w:lvlJc w:val="left"/>
      <w:pPr>
        <w:tabs>
          <w:tab w:val="num" w:pos="1080"/>
        </w:tabs>
        <w:ind w:left="1080" w:hanging="1080"/>
      </w:pPr>
      <w:rPr>
        <w:rFonts w:cs="Times New Roman" w:hint="default"/>
        <w:u w:val="single"/>
      </w:rPr>
    </w:lvl>
    <w:lvl w:ilvl="6">
      <w:start w:val="1"/>
      <w:numFmt w:val="decimal"/>
      <w:lvlText w:val="%1.%2.%3.%4.%5.%6.%7"/>
      <w:lvlJc w:val="left"/>
      <w:pPr>
        <w:tabs>
          <w:tab w:val="num" w:pos="1440"/>
        </w:tabs>
        <w:ind w:left="1440" w:hanging="1440"/>
      </w:pPr>
      <w:rPr>
        <w:rFonts w:cs="Times New Roman" w:hint="default"/>
        <w:u w:val="single"/>
      </w:rPr>
    </w:lvl>
    <w:lvl w:ilvl="7">
      <w:start w:val="1"/>
      <w:numFmt w:val="decimal"/>
      <w:lvlText w:val="%1.%2.%3.%4.%5.%6.%7.%8"/>
      <w:lvlJc w:val="left"/>
      <w:pPr>
        <w:tabs>
          <w:tab w:val="num" w:pos="1440"/>
        </w:tabs>
        <w:ind w:left="1440" w:hanging="1440"/>
      </w:pPr>
      <w:rPr>
        <w:rFonts w:cs="Times New Roman" w:hint="default"/>
        <w:u w:val="single"/>
      </w:rPr>
    </w:lvl>
    <w:lvl w:ilvl="8">
      <w:start w:val="1"/>
      <w:numFmt w:val="decimal"/>
      <w:lvlText w:val="%1.%2.%3.%4.%5.%6.%7.%8.%9"/>
      <w:lvlJc w:val="left"/>
      <w:pPr>
        <w:tabs>
          <w:tab w:val="num" w:pos="1800"/>
        </w:tabs>
        <w:ind w:left="1800" w:hanging="1800"/>
      </w:pPr>
      <w:rPr>
        <w:rFonts w:cs="Times New Roman" w:hint="default"/>
        <w:u w:val="single"/>
      </w:rPr>
    </w:lvl>
  </w:abstractNum>
  <w:abstractNum w:abstractNumId="32">
    <w:nsid w:val="60044970"/>
    <w:multiLevelType w:val="hybridMultilevel"/>
    <w:tmpl w:val="ADE01D44"/>
    <w:lvl w:ilvl="0" w:tplc="EF8ED09C">
      <w:start w:val="2"/>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8DA48C0"/>
    <w:multiLevelType w:val="hybridMultilevel"/>
    <w:tmpl w:val="5852A152"/>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6AA57EA6"/>
    <w:multiLevelType w:val="hybridMultilevel"/>
    <w:tmpl w:val="544A16FA"/>
    <w:lvl w:ilvl="0" w:tplc="04090019">
      <w:start w:val="1"/>
      <w:numFmt w:val="lowerLetter"/>
      <w:lvlText w:val="%1."/>
      <w:lvlJc w:val="left"/>
      <w:pPr>
        <w:tabs>
          <w:tab w:val="num" w:pos="720"/>
        </w:tabs>
        <w:ind w:left="720" w:hanging="360"/>
      </w:pPr>
      <w:rPr>
        <w:rFonts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E241FA0"/>
    <w:multiLevelType w:val="hybridMultilevel"/>
    <w:tmpl w:val="3EC6A484"/>
    <w:lvl w:ilvl="0" w:tplc="04090019">
      <w:start w:val="1"/>
      <w:numFmt w:val="lowerLetter"/>
      <w:lvlText w:val="%1."/>
      <w:lvlJc w:val="left"/>
      <w:pPr>
        <w:tabs>
          <w:tab w:val="num" w:pos="720"/>
        </w:tabs>
        <w:ind w:left="720" w:hanging="360"/>
      </w:pPr>
      <w:rPr>
        <w:rFonts w:cs="Times New Roman"/>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41770B9"/>
    <w:multiLevelType w:val="hybridMultilevel"/>
    <w:tmpl w:val="5852A152"/>
    <w:lvl w:ilvl="0" w:tplc="04090019">
      <w:start w:val="1"/>
      <w:numFmt w:val="lowerLetter"/>
      <w:lvlText w:val="%1."/>
      <w:lvlJc w:val="left"/>
      <w:pPr>
        <w:tabs>
          <w:tab w:val="num" w:pos="720"/>
        </w:tabs>
        <w:ind w:left="720" w:hanging="360"/>
      </w:pPr>
      <w:rPr>
        <w:rFonts w:cs="Times New Roman"/>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FE00884"/>
    <w:multiLevelType w:val="hybridMultilevel"/>
    <w:tmpl w:val="5CBE6616"/>
    <w:lvl w:ilvl="0" w:tplc="04090019">
      <w:start w:val="1"/>
      <w:numFmt w:val="lowerLetter"/>
      <w:lvlText w:val="%1."/>
      <w:lvlJc w:val="left"/>
      <w:pPr>
        <w:tabs>
          <w:tab w:val="num" w:pos="720"/>
        </w:tabs>
        <w:ind w:left="720" w:hanging="360"/>
      </w:pPr>
      <w:rPr>
        <w:rFonts w:cs="Times New Roman"/>
      </w:rPr>
    </w:lvl>
    <w:lvl w:ilvl="1" w:tplc="D3C02C3A">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7"/>
  </w:num>
  <w:num w:numId="14">
    <w:abstractNumId w:val="26"/>
  </w:num>
  <w:num w:numId="15">
    <w:abstractNumId w:val="16"/>
  </w:num>
  <w:num w:numId="16">
    <w:abstractNumId w:val="27"/>
  </w:num>
  <w:num w:numId="17">
    <w:abstractNumId w:val="30"/>
  </w:num>
  <w:num w:numId="18">
    <w:abstractNumId w:val="28"/>
  </w:num>
  <w:num w:numId="19">
    <w:abstractNumId w:val="21"/>
  </w:num>
  <w:num w:numId="20">
    <w:abstractNumId w:val="11"/>
  </w:num>
  <w:num w:numId="21">
    <w:abstractNumId w:val="23"/>
  </w:num>
  <w:num w:numId="22">
    <w:abstractNumId w:val="12"/>
  </w:num>
  <w:num w:numId="23">
    <w:abstractNumId w:val="29"/>
  </w:num>
  <w:num w:numId="24">
    <w:abstractNumId w:val="15"/>
  </w:num>
  <w:num w:numId="25">
    <w:abstractNumId w:val="20"/>
  </w:num>
  <w:num w:numId="26">
    <w:abstractNumId w:val="33"/>
  </w:num>
  <w:num w:numId="27">
    <w:abstractNumId w:val="22"/>
  </w:num>
  <w:num w:numId="28">
    <w:abstractNumId w:val="19"/>
  </w:num>
  <w:num w:numId="29">
    <w:abstractNumId w:val="18"/>
  </w:num>
  <w:num w:numId="30">
    <w:abstractNumId w:val="35"/>
  </w:num>
  <w:num w:numId="31">
    <w:abstractNumId w:val="34"/>
  </w:num>
  <w:num w:numId="32">
    <w:abstractNumId w:val="36"/>
  </w:num>
  <w:num w:numId="33">
    <w:abstractNumId w:val="10"/>
  </w:num>
  <w:num w:numId="34">
    <w:abstractNumId w:val="13"/>
  </w:num>
  <w:num w:numId="35">
    <w:abstractNumId w:val="17"/>
  </w:num>
  <w:num w:numId="36">
    <w:abstractNumId w:val="32"/>
  </w:num>
  <w:num w:numId="37">
    <w:abstractNumId w:val="31"/>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0AB"/>
    <w:rsid w:val="00000D34"/>
    <w:rsid w:val="0000158B"/>
    <w:rsid w:val="00001A6F"/>
    <w:rsid w:val="0000260D"/>
    <w:rsid w:val="00006886"/>
    <w:rsid w:val="000101F0"/>
    <w:rsid w:val="0001338F"/>
    <w:rsid w:val="00013B6B"/>
    <w:rsid w:val="00014621"/>
    <w:rsid w:val="00015A68"/>
    <w:rsid w:val="00022277"/>
    <w:rsid w:val="00022D59"/>
    <w:rsid w:val="00026005"/>
    <w:rsid w:val="00026F0E"/>
    <w:rsid w:val="000276A3"/>
    <w:rsid w:val="00030018"/>
    <w:rsid w:val="00030AE8"/>
    <w:rsid w:val="00035E80"/>
    <w:rsid w:val="000361D9"/>
    <w:rsid w:val="0003734C"/>
    <w:rsid w:val="00040817"/>
    <w:rsid w:val="00043F6F"/>
    <w:rsid w:val="00046D22"/>
    <w:rsid w:val="000507A1"/>
    <w:rsid w:val="00051242"/>
    <w:rsid w:val="00051EA9"/>
    <w:rsid w:val="00053A7B"/>
    <w:rsid w:val="00054453"/>
    <w:rsid w:val="00055D25"/>
    <w:rsid w:val="00057C4A"/>
    <w:rsid w:val="00060C89"/>
    <w:rsid w:val="00060D83"/>
    <w:rsid w:val="0006441B"/>
    <w:rsid w:val="00064F9D"/>
    <w:rsid w:val="00066168"/>
    <w:rsid w:val="00070159"/>
    <w:rsid w:val="0007062C"/>
    <w:rsid w:val="00072A72"/>
    <w:rsid w:val="000747EC"/>
    <w:rsid w:val="00080CFE"/>
    <w:rsid w:val="00083D61"/>
    <w:rsid w:val="000844F9"/>
    <w:rsid w:val="00084FFF"/>
    <w:rsid w:val="000852D5"/>
    <w:rsid w:val="00087FFB"/>
    <w:rsid w:val="00090A35"/>
    <w:rsid w:val="00091C7C"/>
    <w:rsid w:val="00095CC8"/>
    <w:rsid w:val="00097563"/>
    <w:rsid w:val="000A0C55"/>
    <w:rsid w:val="000A15CD"/>
    <w:rsid w:val="000A2DA9"/>
    <w:rsid w:val="000A3898"/>
    <w:rsid w:val="000A3CAA"/>
    <w:rsid w:val="000A4EC2"/>
    <w:rsid w:val="000A54B5"/>
    <w:rsid w:val="000A5AC9"/>
    <w:rsid w:val="000A5D67"/>
    <w:rsid w:val="000A6BF4"/>
    <w:rsid w:val="000A6C67"/>
    <w:rsid w:val="000B101D"/>
    <w:rsid w:val="000B3408"/>
    <w:rsid w:val="000B437D"/>
    <w:rsid w:val="000B4974"/>
    <w:rsid w:val="000B4E98"/>
    <w:rsid w:val="000C3842"/>
    <w:rsid w:val="000C4038"/>
    <w:rsid w:val="000C4D5C"/>
    <w:rsid w:val="000C6E31"/>
    <w:rsid w:val="000C7DC3"/>
    <w:rsid w:val="000D02FD"/>
    <w:rsid w:val="000D27D6"/>
    <w:rsid w:val="000D4A31"/>
    <w:rsid w:val="000D6180"/>
    <w:rsid w:val="000D719E"/>
    <w:rsid w:val="000E0570"/>
    <w:rsid w:val="000E10CA"/>
    <w:rsid w:val="000E5543"/>
    <w:rsid w:val="000E7017"/>
    <w:rsid w:val="000F280D"/>
    <w:rsid w:val="000F4118"/>
    <w:rsid w:val="000F70EF"/>
    <w:rsid w:val="001004A5"/>
    <w:rsid w:val="00100625"/>
    <w:rsid w:val="00100C4D"/>
    <w:rsid w:val="00101023"/>
    <w:rsid w:val="00102BCA"/>
    <w:rsid w:val="00103E58"/>
    <w:rsid w:val="001047E6"/>
    <w:rsid w:val="00111132"/>
    <w:rsid w:val="00111FB1"/>
    <w:rsid w:val="00113800"/>
    <w:rsid w:val="00116EBE"/>
    <w:rsid w:val="001205AB"/>
    <w:rsid w:val="00123B1D"/>
    <w:rsid w:val="00125ADD"/>
    <w:rsid w:val="00126062"/>
    <w:rsid w:val="00126AD2"/>
    <w:rsid w:val="001305E7"/>
    <w:rsid w:val="0013073F"/>
    <w:rsid w:val="001319FB"/>
    <w:rsid w:val="00132BA4"/>
    <w:rsid w:val="00142B78"/>
    <w:rsid w:val="00142C7E"/>
    <w:rsid w:val="00142D8B"/>
    <w:rsid w:val="00143370"/>
    <w:rsid w:val="0014421C"/>
    <w:rsid w:val="00144BB8"/>
    <w:rsid w:val="00145028"/>
    <w:rsid w:val="00145F05"/>
    <w:rsid w:val="00145F46"/>
    <w:rsid w:val="00152D2B"/>
    <w:rsid w:val="00154222"/>
    <w:rsid w:val="00156E1D"/>
    <w:rsid w:val="00157D1A"/>
    <w:rsid w:val="00160F72"/>
    <w:rsid w:val="00160FFB"/>
    <w:rsid w:val="0016466D"/>
    <w:rsid w:val="001667B9"/>
    <w:rsid w:val="00170D9E"/>
    <w:rsid w:val="00171901"/>
    <w:rsid w:val="00173E31"/>
    <w:rsid w:val="0017453B"/>
    <w:rsid w:val="00176241"/>
    <w:rsid w:val="00176375"/>
    <w:rsid w:val="0017696A"/>
    <w:rsid w:val="00177295"/>
    <w:rsid w:val="001804A7"/>
    <w:rsid w:val="00181CE9"/>
    <w:rsid w:val="00183E59"/>
    <w:rsid w:val="00183F3D"/>
    <w:rsid w:val="00184AB1"/>
    <w:rsid w:val="00185801"/>
    <w:rsid w:val="00185C9E"/>
    <w:rsid w:val="001912AF"/>
    <w:rsid w:val="00193C5A"/>
    <w:rsid w:val="00195C25"/>
    <w:rsid w:val="0019606C"/>
    <w:rsid w:val="0019614D"/>
    <w:rsid w:val="00196F10"/>
    <w:rsid w:val="001A067D"/>
    <w:rsid w:val="001A1457"/>
    <w:rsid w:val="001A3318"/>
    <w:rsid w:val="001A5737"/>
    <w:rsid w:val="001A75A5"/>
    <w:rsid w:val="001A779D"/>
    <w:rsid w:val="001B0291"/>
    <w:rsid w:val="001B09AF"/>
    <w:rsid w:val="001B10A0"/>
    <w:rsid w:val="001B12E6"/>
    <w:rsid w:val="001B5F6D"/>
    <w:rsid w:val="001B67BB"/>
    <w:rsid w:val="001C0366"/>
    <w:rsid w:val="001C19D8"/>
    <w:rsid w:val="001C3709"/>
    <w:rsid w:val="001C5C3A"/>
    <w:rsid w:val="001C7131"/>
    <w:rsid w:val="001C7928"/>
    <w:rsid w:val="001D2FA6"/>
    <w:rsid w:val="001D451A"/>
    <w:rsid w:val="001D69CA"/>
    <w:rsid w:val="001E2C38"/>
    <w:rsid w:val="001E6611"/>
    <w:rsid w:val="001E72C6"/>
    <w:rsid w:val="001F0351"/>
    <w:rsid w:val="001F0659"/>
    <w:rsid w:val="001F1667"/>
    <w:rsid w:val="001F1C73"/>
    <w:rsid w:val="001F1CC6"/>
    <w:rsid w:val="001F24F3"/>
    <w:rsid w:val="001F3005"/>
    <w:rsid w:val="001F32C4"/>
    <w:rsid w:val="001F3EFF"/>
    <w:rsid w:val="001F4BA7"/>
    <w:rsid w:val="001F6596"/>
    <w:rsid w:val="001F75F2"/>
    <w:rsid w:val="00200536"/>
    <w:rsid w:val="00202E10"/>
    <w:rsid w:val="0020361B"/>
    <w:rsid w:val="002036B8"/>
    <w:rsid w:val="00204336"/>
    <w:rsid w:val="00204B18"/>
    <w:rsid w:val="0020646B"/>
    <w:rsid w:val="00206D5B"/>
    <w:rsid w:val="00216A84"/>
    <w:rsid w:val="00216B7A"/>
    <w:rsid w:val="002234AE"/>
    <w:rsid w:val="0022363F"/>
    <w:rsid w:val="002236C6"/>
    <w:rsid w:val="00226CC7"/>
    <w:rsid w:val="00227E22"/>
    <w:rsid w:val="00227F35"/>
    <w:rsid w:val="002308B0"/>
    <w:rsid w:val="002314F6"/>
    <w:rsid w:val="00233A31"/>
    <w:rsid w:val="0023451C"/>
    <w:rsid w:val="00234E88"/>
    <w:rsid w:val="0023540C"/>
    <w:rsid w:val="00236A20"/>
    <w:rsid w:val="00236AC4"/>
    <w:rsid w:val="0023715A"/>
    <w:rsid w:val="0024157C"/>
    <w:rsid w:val="002429EC"/>
    <w:rsid w:val="00244396"/>
    <w:rsid w:val="0024592A"/>
    <w:rsid w:val="00246568"/>
    <w:rsid w:val="002477F8"/>
    <w:rsid w:val="002520FD"/>
    <w:rsid w:val="0025330E"/>
    <w:rsid w:val="00253962"/>
    <w:rsid w:val="0025424F"/>
    <w:rsid w:val="00254E7C"/>
    <w:rsid w:val="00255B86"/>
    <w:rsid w:val="00256CF9"/>
    <w:rsid w:val="00257905"/>
    <w:rsid w:val="0026010E"/>
    <w:rsid w:val="00261AA9"/>
    <w:rsid w:val="0026795B"/>
    <w:rsid w:val="00270A86"/>
    <w:rsid w:val="00272581"/>
    <w:rsid w:val="00274CF9"/>
    <w:rsid w:val="002758BB"/>
    <w:rsid w:val="002773DC"/>
    <w:rsid w:val="00277BA2"/>
    <w:rsid w:val="0028015B"/>
    <w:rsid w:val="00280A49"/>
    <w:rsid w:val="00280C7A"/>
    <w:rsid w:val="00281B77"/>
    <w:rsid w:val="002834A7"/>
    <w:rsid w:val="002849C4"/>
    <w:rsid w:val="00284F74"/>
    <w:rsid w:val="00284FF0"/>
    <w:rsid w:val="00287DA9"/>
    <w:rsid w:val="002908C1"/>
    <w:rsid w:val="002913F1"/>
    <w:rsid w:val="00292C8C"/>
    <w:rsid w:val="0029479E"/>
    <w:rsid w:val="002947F1"/>
    <w:rsid w:val="00297106"/>
    <w:rsid w:val="0029789F"/>
    <w:rsid w:val="002A05D9"/>
    <w:rsid w:val="002A082C"/>
    <w:rsid w:val="002A5399"/>
    <w:rsid w:val="002B2961"/>
    <w:rsid w:val="002B64A2"/>
    <w:rsid w:val="002B6982"/>
    <w:rsid w:val="002B798B"/>
    <w:rsid w:val="002C0E29"/>
    <w:rsid w:val="002C121C"/>
    <w:rsid w:val="002C127A"/>
    <w:rsid w:val="002C2689"/>
    <w:rsid w:val="002C3807"/>
    <w:rsid w:val="002C3FC1"/>
    <w:rsid w:val="002C46EA"/>
    <w:rsid w:val="002C6FD1"/>
    <w:rsid w:val="002D0AF8"/>
    <w:rsid w:val="002D4050"/>
    <w:rsid w:val="002D4CFE"/>
    <w:rsid w:val="002D6707"/>
    <w:rsid w:val="002D6B43"/>
    <w:rsid w:val="002E0199"/>
    <w:rsid w:val="002E3480"/>
    <w:rsid w:val="002E3BB4"/>
    <w:rsid w:val="002E5134"/>
    <w:rsid w:val="002E6053"/>
    <w:rsid w:val="002F1F3A"/>
    <w:rsid w:val="002F2935"/>
    <w:rsid w:val="002F2F34"/>
    <w:rsid w:val="0030585F"/>
    <w:rsid w:val="0030589B"/>
    <w:rsid w:val="00311746"/>
    <w:rsid w:val="0031234F"/>
    <w:rsid w:val="003159B8"/>
    <w:rsid w:val="00316D78"/>
    <w:rsid w:val="0031796A"/>
    <w:rsid w:val="00317A03"/>
    <w:rsid w:val="0032320D"/>
    <w:rsid w:val="0033062C"/>
    <w:rsid w:val="00333B0C"/>
    <w:rsid w:val="003347A6"/>
    <w:rsid w:val="00334CA3"/>
    <w:rsid w:val="00334E37"/>
    <w:rsid w:val="00346E5A"/>
    <w:rsid w:val="00352CE5"/>
    <w:rsid w:val="00354644"/>
    <w:rsid w:val="00354B4C"/>
    <w:rsid w:val="00356665"/>
    <w:rsid w:val="00356AA2"/>
    <w:rsid w:val="00356D68"/>
    <w:rsid w:val="00361A15"/>
    <w:rsid w:val="00366879"/>
    <w:rsid w:val="00367F03"/>
    <w:rsid w:val="00371A2E"/>
    <w:rsid w:val="00372546"/>
    <w:rsid w:val="00372704"/>
    <w:rsid w:val="0037385E"/>
    <w:rsid w:val="00373E9B"/>
    <w:rsid w:val="00376D4F"/>
    <w:rsid w:val="00377983"/>
    <w:rsid w:val="00381256"/>
    <w:rsid w:val="003819F4"/>
    <w:rsid w:val="00381F7C"/>
    <w:rsid w:val="00382069"/>
    <w:rsid w:val="0038266E"/>
    <w:rsid w:val="00382A37"/>
    <w:rsid w:val="00382D1E"/>
    <w:rsid w:val="003865C9"/>
    <w:rsid w:val="00387070"/>
    <w:rsid w:val="003906C8"/>
    <w:rsid w:val="00394BA9"/>
    <w:rsid w:val="00396F8E"/>
    <w:rsid w:val="003A004F"/>
    <w:rsid w:val="003A0991"/>
    <w:rsid w:val="003A13B7"/>
    <w:rsid w:val="003A2232"/>
    <w:rsid w:val="003A2774"/>
    <w:rsid w:val="003A30BE"/>
    <w:rsid w:val="003A4005"/>
    <w:rsid w:val="003A42D6"/>
    <w:rsid w:val="003A70CC"/>
    <w:rsid w:val="003B4A63"/>
    <w:rsid w:val="003B59C3"/>
    <w:rsid w:val="003B6C41"/>
    <w:rsid w:val="003B739D"/>
    <w:rsid w:val="003B7DA5"/>
    <w:rsid w:val="003B7ECC"/>
    <w:rsid w:val="003C0329"/>
    <w:rsid w:val="003C3ACB"/>
    <w:rsid w:val="003C4AF0"/>
    <w:rsid w:val="003C59C1"/>
    <w:rsid w:val="003C5C4F"/>
    <w:rsid w:val="003C71A5"/>
    <w:rsid w:val="003C72A4"/>
    <w:rsid w:val="003D1250"/>
    <w:rsid w:val="003D6374"/>
    <w:rsid w:val="003D6D5E"/>
    <w:rsid w:val="003D76DB"/>
    <w:rsid w:val="003D7D9D"/>
    <w:rsid w:val="003E2A55"/>
    <w:rsid w:val="003E32D0"/>
    <w:rsid w:val="003E4356"/>
    <w:rsid w:val="003E6531"/>
    <w:rsid w:val="003E7F81"/>
    <w:rsid w:val="003F16F2"/>
    <w:rsid w:val="003F2D4E"/>
    <w:rsid w:val="003F481E"/>
    <w:rsid w:val="003F5A3F"/>
    <w:rsid w:val="003F627D"/>
    <w:rsid w:val="0040205F"/>
    <w:rsid w:val="004037D8"/>
    <w:rsid w:val="0040471A"/>
    <w:rsid w:val="004076E3"/>
    <w:rsid w:val="00411DCC"/>
    <w:rsid w:val="004127CE"/>
    <w:rsid w:val="00414B32"/>
    <w:rsid w:val="00416F4E"/>
    <w:rsid w:val="0042260D"/>
    <w:rsid w:val="00422B22"/>
    <w:rsid w:val="00424264"/>
    <w:rsid w:val="004252DB"/>
    <w:rsid w:val="004256CB"/>
    <w:rsid w:val="004260EC"/>
    <w:rsid w:val="00426CC5"/>
    <w:rsid w:val="00431DF3"/>
    <w:rsid w:val="00432814"/>
    <w:rsid w:val="00432955"/>
    <w:rsid w:val="004347D9"/>
    <w:rsid w:val="004353FF"/>
    <w:rsid w:val="00436244"/>
    <w:rsid w:val="004376F6"/>
    <w:rsid w:val="00437CE9"/>
    <w:rsid w:val="004405EB"/>
    <w:rsid w:val="00443497"/>
    <w:rsid w:val="004447FE"/>
    <w:rsid w:val="00445AEE"/>
    <w:rsid w:val="00445B93"/>
    <w:rsid w:val="004461AC"/>
    <w:rsid w:val="00446CB7"/>
    <w:rsid w:val="004516D3"/>
    <w:rsid w:val="00453AE3"/>
    <w:rsid w:val="00454B1D"/>
    <w:rsid w:val="00456C23"/>
    <w:rsid w:val="00457080"/>
    <w:rsid w:val="00457887"/>
    <w:rsid w:val="00460204"/>
    <w:rsid w:val="00461453"/>
    <w:rsid w:val="004635E2"/>
    <w:rsid w:val="00463D7B"/>
    <w:rsid w:val="0046607B"/>
    <w:rsid w:val="004702B0"/>
    <w:rsid w:val="00472871"/>
    <w:rsid w:val="00473EB5"/>
    <w:rsid w:val="00474660"/>
    <w:rsid w:val="00480A29"/>
    <w:rsid w:val="00490B61"/>
    <w:rsid w:val="00490F8C"/>
    <w:rsid w:val="00492344"/>
    <w:rsid w:val="0049289A"/>
    <w:rsid w:val="00492A2B"/>
    <w:rsid w:val="0049664F"/>
    <w:rsid w:val="00496D9E"/>
    <w:rsid w:val="004971C2"/>
    <w:rsid w:val="004975DF"/>
    <w:rsid w:val="004A15F1"/>
    <w:rsid w:val="004A4506"/>
    <w:rsid w:val="004A473D"/>
    <w:rsid w:val="004A4A9E"/>
    <w:rsid w:val="004A6FB4"/>
    <w:rsid w:val="004B1093"/>
    <w:rsid w:val="004B1B07"/>
    <w:rsid w:val="004B2836"/>
    <w:rsid w:val="004B326C"/>
    <w:rsid w:val="004B4670"/>
    <w:rsid w:val="004B5031"/>
    <w:rsid w:val="004B5F71"/>
    <w:rsid w:val="004B7C4C"/>
    <w:rsid w:val="004C199A"/>
    <w:rsid w:val="004C4B36"/>
    <w:rsid w:val="004D1244"/>
    <w:rsid w:val="004D1D26"/>
    <w:rsid w:val="004D364D"/>
    <w:rsid w:val="004D4157"/>
    <w:rsid w:val="004D4D62"/>
    <w:rsid w:val="004E213A"/>
    <w:rsid w:val="004F09C0"/>
    <w:rsid w:val="004F0CA2"/>
    <w:rsid w:val="004F25C4"/>
    <w:rsid w:val="004F343A"/>
    <w:rsid w:val="004F3960"/>
    <w:rsid w:val="004F4956"/>
    <w:rsid w:val="005016C2"/>
    <w:rsid w:val="00503823"/>
    <w:rsid w:val="0051037B"/>
    <w:rsid w:val="0051376A"/>
    <w:rsid w:val="00513C05"/>
    <w:rsid w:val="005148FA"/>
    <w:rsid w:val="00515564"/>
    <w:rsid w:val="005158FE"/>
    <w:rsid w:val="0051663E"/>
    <w:rsid w:val="00517107"/>
    <w:rsid w:val="005172EB"/>
    <w:rsid w:val="00520595"/>
    <w:rsid w:val="00524092"/>
    <w:rsid w:val="005243B7"/>
    <w:rsid w:val="00525C88"/>
    <w:rsid w:val="00525DEF"/>
    <w:rsid w:val="00526464"/>
    <w:rsid w:val="005320BF"/>
    <w:rsid w:val="00534694"/>
    <w:rsid w:val="00534E36"/>
    <w:rsid w:val="00535064"/>
    <w:rsid w:val="00537160"/>
    <w:rsid w:val="00540643"/>
    <w:rsid w:val="00540821"/>
    <w:rsid w:val="00541AA7"/>
    <w:rsid w:val="00546F47"/>
    <w:rsid w:val="00550422"/>
    <w:rsid w:val="00551BED"/>
    <w:rsid w:val="00551F9F"/>
    <w:rsid w:val="005522D1"/>
    <w:rsid w:val="00556D35"/>
    <w:rsid w:val="00557D1F"/>
    <w:rsid w:val="005603E9"/>
    <w:rsid w:val="00560484"/>
    <w:rsid w:val="00561B8C"/>
    <w:rsid w:val="00562CB2"/>
    <w:rsid w:val="005642CD"/>
    <w:rsid w:val="0056672C"/>
    <w:rsid w:val="005668F8"/>
    <w:rsid w:val="00570F9C"/>
    <w:rsid w:val="00571102"/>
    <w:rsid w:val="005717AF"/>
    <w:rsid w:val="00576E53"/>
    <w:rsid w:val="0058027A"/>
    <w:rsid w:val="005806F2"/>
    <w:rsid w:val="005840A7"/>
    <w:rsid w:val="005848CF"/>
    <w:rsid w:val="005904E5"/>
    <w:rsid w:val="00596EF9"/>
    <w:rsid w:val="005A02A5"/>
    <w:rsid w:val="005A16A3"/>
    <w:rsid w:val="005A2028"/>
    <w:rsid w:val="005A446E"/>
    <w:rsid w:val="005A5153"/>
    <w:rsid w:val="005A618B"/>
    <w:rsid w:val="005B03BD"/>
    <w:rsid w:val="005B0C28"/>
    <w:rsid w:val="005B15B5"/>
    <w:rsid w:val="005B1A3A"/>
    <w:rsid w:val="005B296F"/>
    <w:rsid w:val="005B371F"/>
    <w:rsid w:val="005B448B"/>
    <w:rsid w:val="005B588F"/>
    <w:rsid w:val="005B6D1A"/>
    <w:rsid w:val="005B779B"/>
    <w:rsid w:val="005B796F"/>
    <w:rsid w:val="005B7F6C"/>
    <w:rsid w:val="005C0459"/>
    <w:rsid w:val="005C11D0"/>
    <w:rsid w:val="005C2EA8"/>
    <w:rsid w:val="005C5B08"/>
    <w:rsid w:val="005C5CED"/>
    <w:rsid w:val="005D0B27"/>
    <w:rsid w:val="005D518A"/>
    <w:rsid w:val="005D79C0"/>
    <w:rsid w:val="005E02E3"/>
    <w:rsid w:val="005E057F"/>
    <w:rsid w:val="005E598D"/>
    <w:rsid w:val="005E7D4C"/>
    <w:rsid w:val="005F2C99"/>
    <w:rsid w:val="005F35C9"/>
    <w:rsid w:val="005F3753"/>
    <w:rsid w:val="005F4191"/>
    <w:rsid w:val="005F451A"/>
    <w:rsid w:val="005F6190"/>
    <w:rsid w:val="005F68FB"/>
    <w:rsid w:val="005F6FD6"/>
    <w:rsid w:val="006034DE"/>
    <w:rsid w:val="006051EF"/>
    <w:rsid w:val="00605F0E"/>
    <w:rsid w:val="00605FE5"/>
    <w:rsid w:val="006061F3"/>
    <w:rsid w:val="00610266"/>
    <w:rsid w:val="006114D6"/>
    <w:rsid w:val="0061336F"/>
    <w:rsid w:val="00613930"/>
    <w:rsid w:val="006160B1"/>
    <w:rsid w:val="006164CD"/>
    <w:rsid w:val="0061675A"/>
    <w:rsid w:val="00616CFE"/>
    <w:rsid w:val="0061792C"/>
    <w:rsid w:val="00617D93"/>
    <w:rsid w:val="00617F1E"/>
    <w:rsid w:val="00621064"/>
    <w:rsid w:val="00621799"/>
    <w:rsid w:val="006227D3"/>
    <w:rsid w:val="00623F14"/>
    <w:rsid w:val="00626D17"/>
    <w:rsid w:val="00627184"/>
    <w:rsid w:val="00631C4B"/>
    <w:rsid w:val="00632D90"/>
    <w:rsid w:val="00634861"/>
    <w:rsid w:val="00634BC8"/>
    <w:rsid w:val="0063668E"/>
    <w:rsid w:val="00636A30"/>
    <w:rsid w:val="00636C64"/>
    <w:rsid w:val="00637C02"/>
    <w:rsid w:val="00640A30"/>
    <w:rsid w:val="006440C2"/>
    <w:rsid w:val="00647E8B"/>
    <w:rsid w:val="00650B10"/>
    <w:rsid w:val="006529A5"/>
    <w:rsid w:val="0065360B"/>
    <w:rsid w:val="00655228"/>
    <w:rsid w:val="00655FD1"/>
    <w:rsid w:val="00656597"/>
    <w:rsid w:val="00656599"/>
    <w:rsid w:val="00660C5F"/>
    <w:rsid w:val="00660DD3"/>
    <w:rsid w:val="00661DE8"/>
    <w:rsid w:val="006635DC"/>
    <w:rsid w:val="00663B0E"/>
    <w:rsid w:val="00665441"/>
    <w:rsid w:val="00665ED7"/>
    <w:rsid w:val="00665EE6"/>
    <w:rsid w:val="00666B1C"/>
    <w:rsid w:val="00667334"/>
    <w:rsid w:val="00671E42"/>
    <w:rsid w:val="00674100"/>
    <w:rsid w:val="0067441C"/>
    <w:rsid w:val="00674864"/>
    <w:rsid w:val="00676FB5"/>
    <w:rsid w:val="006776C0"/>
    <w:rsid w:val="00681373"/>
    <w:rsid w:val="00682D20"/>
    <w:rsid w:val="006835D7"/>
    <w:rsid w:val="00684464"/>
    <w:rsid w:val="00687370"/>
    <w:rsid w:val="00687CA0"/>
    <w:rsid w:val="00694204"/>
    <w:rsid w:val="006967A1"/>
    <w:rsid w:val="00696EB2"/>
    <w:rsid w:val="006A0988"/>
    <w:rsid w:val="006A1CD3"/>
    <w:rsid w:val="006A2D27"/>
    <w:rsid w:val="006A33EF"/>
    <w:rsid w:val="006A726B"/>
    <w:rsid w:val="006B0290"/>
    <w:rsid w:val="006B0D8E"/>
    <w:rsid w:val="006B21FD"/>
    <w:rsid w:val="006B2BCC"/>
    <w:rsid w:val="006B60C7"/>
    <w:rsid w:val="006B6470"/>
    <w:rsid w:val="006B75DE"/>
    <w:rsid w:val="006C02A2"/>
    <w:rsid w:val="006C5C40"/>
    <w:rsid w:val="006C6ADA"/>
    <w:rsid w:val="006D21F5"/>
    <w:rsid w:val="006D4D62"/>
    <w:rsid w:val="006D5FE4"/>
    <w:rsid w:val="006E05CA"/>
    <w:rsid w:val="006E206C"/>
    <w:rsid w:val="006E5149"/>
    <w:rsid w:val="006E5473"/>
    <w:rsid w:val="006E5BBB"/>
    <w:rsid w:val="006E78EE"/>
    <w:rsid w:val="006E78F9"/>
    <w:rsid w:val="006F0DDC"/>
    <w:rsid w:val="006F3028"/>
    <w:rsid w:val="006F51E1"/>
    <w:rsid w:val="006F61FD"/>
    <w:rsid w:val="006F711B"/>
    <w:rsid w:val="006F7B0F"/>
    <w:rsid w:val="007015BC"/>
    <w:rsid w:val="00701BE5"/>
    <w:rsid w:val="00702878"/>
    <w:rsid w:val="007031F2"/>
    <w:rsid w:val="00704EBE"/>
    <w:rsid w:val="00705F74"/>
    <w:rsid w:val="00706158"/>
    <w:rsid w:val="007063F9"/>
    <w:rsid w:val="007154FA"/>
    <w:rsid w:val="00716392"/>
    <w:rsid w:val="007225DC"/>
    <w:rsid w:val="00732841"/>
    <w:rsid w:val="00733703"/>
    <w:rsid w:val="00735278"/>
    <w:rsid w:val="00742B22"/>
    <w:rsid w:val="00742B36"/>
    <w:rsid w:val="00743FC9"/>
    <w:rsid w:val="00746B81"/>
    <w:rsid w:val="00750285"/>
    <w:rsid w:val="0075460C"/>
    <w:rsid w:val="007560EB"/>
    <w:rsid w:val="007572FD"/>
    <w:rsid w:val="00761516"/>
    <w:rsid w:val="00761E5F"/>
    <w:rsid w:val="00762BD2"/>
    <w:rsid w:val="00763141"/>
    <w:rsid w:val="00765298"/>
    <w:rsid w:val="00765509"/>
    <w:rsid w:val="0077172C"/>
    <w:rsid w:val="00771A78"/>
    <w:rsid w:val="00772CD4"/>
    <w:rsid w:val="007734AE"/>
    <w:rsid w:val="00774C52"/>
    <w:rsid w:val="00781973"/>
    <w:rsid w:val="0078198F"/>
    <w:rsid w:val="0078458D"/>
    <w:rsid w:val="00786AD4"/>
    <w:rsid w:val="0078799C"/>
    <w:rsid w:val="00790E11"/>
    <w:rsid w:val="007928B8"/>
    <w:rsid w:val="00793C5D"/>
    <w:rsid w:val="007945B6"/>
    <w:rsid w:val="007951AF"/>
    <w:rsid w:val="00795AA7"/>
    <w:rsid w:val="0079688D"/>
    <w:rsid w:val="0079718B"/>
    <w:rsid w:val="007973B6"/>
    <w:rsid w:val="00797476"/>
    <w:rsid w:val="007A1764"/>
    <w:rsid w:val="007A2377"/>
    <w:rsid w:val="007A2B29"/>
    <w:rsid w:val="007A2D3C"/>
    <w:rsid w:val="007A489D"/>
    <w:rsid w:val="007A5506"/>
    <w:rsid w:val="007A69A0"/>
    <w:rsid w:val="007A6E48"/>
    <w:rsid w:val="007B1EF9"/>
    <w:rsid w:val="007B2B43"/>
    <w:rsid w:val="007B2DEB"/>
    <w:rsid w:val="007B406E"/>
    <w:rsid w:val="007B57E4"/>
    <w:rsid w:val="007B6198"/>
    <w:rsid w:val="007C1154"/>
    <w:rsid w:val="007C173E"/>
    <w:rsid w:val="007C1C46"/>
    <w:rsid w:val="007C25A1"/>
    <w:rsid w:val="007C43BA"/>
    <w:rsid w:val="007C4C8F"/>
    <w:rsid w:val="007C4C9E"/>
    <w:rsid w:val="007C53FF"/>
    <w:rsid w:val="007D0790"/>
    <w:rsid w:val="007D0BB3"/>
    <w:rsid w:val="007D1391"/>
    <w:rsid w:val="007D5EFB"/>
    <w:rsid w:val="007E1E15"/>
    <w:rsid w:val="007E2939"/>
    <w:rsid w:val="007E5663"/>
    <w:rsid w:val="007E6DFE"/>
    <w:rsid w:val="007E73B7"/>
    <w:rsid w:val="007F08DC"/>
    <w:rsid w:val="007F21B5"/>
    <w:rsid w:val="007F2514"/>
    <w:rsid w:val="007F2CA1"/>
    <w:rsid w:val="007F50AB"/>
    <w:rsid w:val="007F591E"/>
    <w:rsid w:val="007F6051"/>
    <w:rsid w:val="007F63BC"/>
    <w:rsid w:val="007F7E46"/>
    <w:rsid w:val="00801451"/>
    <w:rsid w:val="0080388A"/>
    <w:rsid w:val="00803FE1"/>
    <w:rsid w:val="00804E49"/>
    <w:rsid w:val="00816BD5"/>
    <w:rsid w:val="00817A7E"/>
    <w:rsid w:val="00817E01"/>
    <w:rsid w:val="0082185E"/>
    <w:rsid w:val="0082193C"/>
    <w:rsid w:val="0082328B"/>
    <w:rsid w:val="008263F7"/>
    <w:rsid w:val="008300AA"/>
    <w:rsid w:val="00831327"/>
    <w:rsid w:val="00831EDB"/>
    <w:rsid w:val="00835350"/>
    <w:rsid w:val="00837848"/>
    <w:rsid w:val="008423A9"/>
    <w:rsid w:val="0084437E"/>
    <w:rsid w:val="00844B45"/>
    <w:rsid w:val="008454FC"/>
    <w:rsid w:val="00845D0E"/>
    <w:rsid w:val="00845E37"/>
    <w:rsid w:val="00846019"/>
    <w:rsid w:val="00847F03"/>
    <w:rsid w:val="008562E2"/>
    <w:rsid w:val="00856FA0"/>
    <w:rsid w:val="00860559"/>
    <w:rsid w:val="00864066"/>
    <w:rsid w:val="00866154"/>
    <w:rsid w:val="00870347"/>
    <w:rsid w:val="0087213F"/>
    <w:rsid w:val="00874E53"/>
    <w:rsid w:val="008847CA"/>
    <w:rsid w:val="00891153"/>
    <w:rsid w:val="0089159A"/>
    <w:rsid w:val="00891DAA"/>
    <w:rsid w:val="00891FA4"/>
    <w:rsid w:val="00892012"/>
    <w:rsid w:val="00892E77"/>
    <w:rsid w:val="00893757"/>
    <w:rsid w:val="00894EAE"/>
    <w:rsid w:val="00895279"/>
    <w:rsid w:val="00897722"/>
    <w:rsid w:val="008A088E"/>
    <w:rsid w:val="008A1EFD"/>
    <w:rsid w:val="008A1FC4"/>
    <w:rsid w:val="008A461C"/>
    <w:rsid w:val="008A473C"/>
    <w:rsid w:val="008A5C43"/>
    <w:rsid w:val="008A612D"/>
    <w:rsid w:val="008A7B63"/>
    <w:rsid w:val="008B062D"/>
    <w:rsid w:val="008B4436"/>
    <w:rsid w:val="008B5B27"/>
    <w:rsid w:val="008B66F2"/>
    <w:rsid w:val="008B7A4D"/>
    <w:rsid w:val="008C58C1"/>
    <w:rsid w:val="008C5FAC"/>
    <w:rsid w:val="008C774C"/>
    <w:rsid w:val="008D01C8"/>
    <w:rsid w:val="008D1329"/>
    <w:rsid w:val="008D15D3"/>
    <w:rsid w:val="008D25B9"/>
    <w:rsid w:val="008D2B12"/>
    <w:rsid w:val="008D395A"/>
    <w:rsid w:val="008D572A"/>
    <w:rsid w:val="008D6D7F"/>
    <w:rsid w:val="008E0D70"/>
    <w:rsid w:val="008E2557"/>
    <w:rsid w:val="008E4317"/>
    <w:rsid w:val="008E4800"/>
    <w:rsid w:val="008E5091"/>
    <w:rsid w:val="008F20FE"/>
    <w:rsid w:val="008F37CE"/>
    <w:rsid w:val="008F48F3"/>
    <w:rsid w:val="008F5325"/>
    <w:rsid w:val="008F561C"/>
    <w:rsid w:val="008F7593"/>
    <w:rsid w:val="008F7C3D"/>
    <w:rsid w:val="0090090C"/>
    <w:rsid w:val="00900DA9"/>
    <w:rsid w:val="0090149A"/>
    <w:rsid w:val="00902407"/>
    <w:rsid w:val="0090377C"/>
    <w:rsid w:val="00904812"/>
    <w:rsid w:val="0090649E"/>
    <w:rsid w:val="00910709"/>
    <w:rsid w:val="009157C3"/>
    <w:rsid w:val="009201C2"/>
    <w:rsid w:val="009220FD"/>
    <w:rsid w:val="00922B21"/>
    <w:rsid w:val="00925248"/>
    <w:rsid w:val="00925BEE"/>
    <w:rsid w:val="00927A91"/>
    <w:rsid w:val="00930B70"/>
    <w:rsid w:val="009318D9"/>
    <w:rsid w:val="00932633"/>
    <w:rsid w:val="009327B4"/>
    <w:rsid w:val="00935775"/>
    <w:rsid w:val="00936EBD"/>
    <w:rsid w:val="00947208"/>
    <w:rsid w:val="00950914"/>
    <w:rsid w:val="00952A5F"/>
    <w:rsid w:val="00957FF6"/>
    <w:rsid w:val="00960571"/>
    <w:rsid w:val="0096570E"/>
    <w:rsid w:val="0096789C"/>
    <w:rsid w:val="00971062"/>
    <w:rsid w:val="009715D7"/>
    <w:rsid w:val="0097279E"/>
    <w:rsid w:val="00973FEF"/>
    <w:rsid w:val="009803C7"/>
    <w:rsid w:val="00981182"/>
    <w:rsid w:val="00984C7B"/>
    <w:rsid w:val="00991B8B"/>
    <w:rsid w:val="00995626"/>
    <w:rsid w:val="00995B20"/>
    <w:rsid w:val="00996AB5"/>
    <w:rsid w:val="009A1776"/>
    <w:rsid w:val="009B4291"/>
    <w:rsid w:val="009B5182"/>
    <w:rsid w:val="009B651A"/>
    <w:rsid w:val="009B7D7E"/>
    <w:rsid w:val="009C012F"/>
    <w:rsid w:val="009C2857"/>
    <w:rsid w:val="009C6739"/>
    <w:rsid w:val="009D2F01"/>
    <w:rsid w:val="009D2FCA"/>
    <w:rsid w:val="009D6358"/>
    <w:rsid w:val="009D661D"/>
    <w:rsid w:val="009D7AEC"/>
    <w:rsid w:val="009E3148"/>
    <w:rsid w:val="009E457E"/>
    <w:rsid w:val="009E5E5F"/>
    <w:rsid w:val="009E79E0"/>
    <w:rsid w:val="009F14BD"/>
    <w:rsid w:val="009F3E43"/>
    <w:rsid w:val="009F6EAC"/>
    <w:rsid w:val="00A00802"/>
    <w:rsid w:val="00A01243"/>
    <w:rsid w:val="00A03EAB"/>
    <w:rsid w:val="00A07466"/>
    <w:rsid w:val="00A1020F"/>
    <w:rsid w:val="00A1070E"/>
    <w:rsid w:val="00A12990"/>
    <w:rsid w:val="00A1423A"/>
    <w:rsid w:val="00A14AA4"/>
    <w:rsid w:val="00A15154"/>
    <w:rsid w:val="00A15578"/>
    <w:rsid w:val="00A15E12"/>
    <w:rsid w:val="00A164B7"/>
    <w:rsid w:val="00A2028F"/>
    <w:rsid w:val="00A20713"/>
    <w:rsid w:val="00A20C88"/>
    <w:rsid w:val="00A22F25"/>
    <w:rsid w:val="00A2300D"/>
    <w:rsid w:val="00A247B6"/>
    <w:rsid w:val="00A32D4E"/>
    <w:rsid w:val="00A35DE1"/>
    <w:rsid w:val="00A400AE"/>
    <w:rsid w:val="00A403E6"/>
    <w:rsid w:val="00A40594"/>
    <w:rsid w:val="00A40C92"/>
    <w:rsid w:val="00A413AA"/>
    <w:rsid w:val="00A42123"/>
    <w:rsid w:val="00A42BCA"/>
    <w:rsid w:val="00A43FFE"/>
    <w:rsid w:val="00A44D07"/>
    <w:rsid w:val="00A45F77"/>
    <w:rsid w:val="00A479B2"/>
    <w:rsid w:val="00A47E4D"/>
    <w:rsid w:val="00A509B3"/>
    <w:rsid w:val="00A5188E"/>
    <w:rsid w:val="00A522A4"/>
    <w:rsid w:val="00A53EA9"/>
    <w:rsid w:val="00A6051C"/>
    <w:rsid w:val="00A61424"/>
    <w:rsid w:val="00A63031"/>
    <w:rsid w:val="00A63111"/>
    <w:rsid w:val="00A63B87"/>
    <w:rsid w:val="00A64B63"/>
    <w:rsid w:val="00A65EF8"/>
    <w:rsid w:val="00A6611D"/>
    <w:rsid w:val="00A70434"/>
    <w:rsid w:val="00A70723"/>
    <w:rsid w:val="00A73AE7"/>
    <w:rsid w:val="00A81451"/>
    <w:rsid w:val="00A8158E"/>
    <w:rsid w:val="00A81A36"/>
    <w:rsid w:val="00A81AE4"/>
    <w:rsid w:val="00A95089"/>
    <w:rsid w:val="00A954FB"/>
    <w:rsid w:val="00A95BC8"/>
    <w:rsid w:val="00A95D97"/>
    <w:rsid w:val="00A96327"/>
    <w:rsid w:val="00A966B1"/>
    <w:rsid w:val="00AA2705"/>
    <w:rsid w:val="00AA2D29"/>
    <w:rsid w:val="00AA34CD"/>
    <w:rsid w:val="00AA6612"/>
    <w:rsid w:val="00AB4280"/>
    <w:rsid w:val="00AC003A"/>
    <w:rsid w:val="00AC0ADF"/>
    <w:rsid w:val="00AC19C3"/>
    <w:rsid w:val="00AC1DED"/>
    <w:rsid w:val="00AC2D8B"/>
    <w:rsid w:val="00AC5C0B"/>
    <w:rsid w:val="00AC5F78"/>
    <w:rsid w:val="00AD0BA3"/>
    <w:rsid w:val="00AD2DD3"/>
    <w:rsid w:val="00AD3BE2"/>
    <w:rsid w:val="00AD412F"/>
    <w:rsid w:val="00AD568C"/>
    <w:rsid w:val="00AE05F4"/>
    <w:rsid w:val="00AE64AB"/>
    <w:rsid w:val="00AE7B25"/>
    <w:rsid w:val="00AF0EFB"/>
    <w:rsid w:val="00AF2166"/>
    <w:rsid w:val="00AF2E16"/>
    <w:rsid w:val="00AF3927"/>
    <w:rsid w:val="00AF4E40"/>
    <w:rsid w:val="00AF5F6C"/>
    <w:rsid w:val="00AF6A5E"/>
    <w:rsid w:val="00AF75C5"/>
    <w:rsid w:val="00B02BF7"/>
    <w:rsid w:val="00B0317F"/>
    <w:rsid w:val="00B036E0"/>
    <w:rsid w:val="00B04223"/>
    <w:rsid w:val="00B20E05"/>
    <w:rsid w:val="00B22D4C"/>
    <w:rsid w:val="00B2717B"/>
    <w:rsid w:val="00B3035E"/>
    <w:rsid w:val="00B307A8"/>
    <w:rsid w:val="00B33A57"/>
    <w:rsid w:val="00B4036F"/>
    <w:rsid w:val="00B43E8B"/>
    <w:rsid w:val="00B47860"/>
    <w:rsid w:val="00B478FD"/>
    <w:rsid w:val="00B50945"/>
    <w:rsid w:val="00B51C17"/>
    <w:rsid w:val="00B51F54"/>
    <w:rsid w:val="00B56487"/>
    <w:rsid w:val="00B604D3"/>
    <w:rsid w:val="00B61812"/>
    <w:rsid w:val="00B622A1"/>
    <w:rsid w:val="00B63CC5"/>
    <w:rsid w:val="00B63D77"/>
    <w:rsid w:val="00B64C51"/>
    <w:rsid w:val="00B65E7F"/>
    <w:rsid w:val="00B71873"/>
    <w:rsid w:val="00B743EB"/>
    <w:rsid w:val="00B75E93"/>
    <w:rsid w:val="00B7756E"/>
    <w:rsid w:val="00B802A4"/>
    <w:rsid w:val="00B827A1"/>
    <w:rsid w:val="00B84966"/>
    <w:rsid w:val="00B855A2"/>
    <w:rsid w:val="00B8568B"/>
    <w:rsid w:val="00B8643A"/>
    <w:rsid w:val="00B8646E"/>
    <w:rsid w:val="00B86F42"/>
    <w:rsid w:val="00B900D2"/>
    <w:rsid w:val="00BA0676"/>
    <w:rsid w:val="00BA1830"/>
    <w:rsid w:val="00BA30F7"/>
    <w:rsid w:val="00BA69A9"/>
    <w:rsid w:val="00BB15D3"/>
    <w:rsid w:val="00BB3F96"/>
    <w:rsid w:val="00BB438F"/>
    <w:rsid w:val="00BB49C1"/>
    <w:rsid w:val="00BB508E"/>
    <w:rsid w:val="00BB7138"/>
    <w:rsid w:val="00BC0C84"/>
    <w:rsid w:val="00BC1BD2"/>
    <w:rsid w:val="00BC43DC"/>
    <w:rsid w:val="00BC55B2"/>
    <w:rsid w:val="00BC6032"/>
    <w:rsid w:val="00BC6D96"/>
    <w:rsid w:val="00BC7D4F"/>
    <w:rsid w:val="00BD0626"/>
    <w:rsid w:val="00BD0B30"/>
    <w:rsid w:val="00BD1729"/>
    <w:rsid w:val="00BD19AD"/>
    <w:rsid w:val="00BD27F8"/>
    <w:rsid w:val="00BD4C55"/>
    <w:rsid w:val="00BD517F"/>
    <w:rsid w:val="00BE0F7B"/>
    <w:rsid w:val="00BE125B"/>
    <w:rsid w:val="00BE16E7"/>
    <w:rsid w:val="00BE3F14"/>
    <w:rsid w:val="00BE5576"/>
    <w:rsid w:val="00BE56B9"/>
    <w:rsid w:val="00BE6DA4"/>
    <w:rsid w:val="00BE7AF7"/>
    <w:rsid w:val="00BE7E95"/>
    <w:rsid w:val="00BF0A62"/>
    <w:rsid w:val="00BF0B49"/>
    <w:rsid w:val="00BF612D"/>
    <w:rsid w:val="00C01188"/>
    <w:rsid w:val="00C0214A"/>
    <w:rsid w:val="00C02503"/>
    <w:rsid w:val="00C067CA"/>
    <w:rsid w:val="00C07A98"/>
    <w:rsid w:val="00C10D6A"/>
    <w:rsid w:val="00C11792"/>
    <w:rsid w:val="00C173CF"/>
    <w:rsid w:val="00C21469"/>
    <w:rsid w:val="00C2224E"/>
    <w:rsid w:val="00C22C40"/>
    <w:rsid w:val="00C23A42"/>
    <w:rsid w:val="00C23F60"/>
    <w:rsid w:val="00C24894"/>
    <w:rsid w:val="00C270F8"/>
    <w:rsid w:val="00C3057C"/>
    <w:rsid w:val="00C30726"/>
    <w:rsid w:val="00C315B6"/>
    <w:rsid w:val="00C32E11"/>
    <w:rsid w:val="00C33574"/>
    <w:rsid w:val="00C340DC"/>
    <w:rsid w:val="00C352CD"/>
    <w:rsid w:val="00C35F3C"/>
    <w:rsid w:val="00C40850"/>
    <w:rsid w:val="00C40A4B"/>
    <w:rsid w:val="00C45D73"/>
    <w:rsid w:val="00C4613B"/>
    <w:rsid w:val="00C51A6F"/>
    <w:rsid w:val="00C52D32"/>
    <w:rsid w:val="00C52F29"/>
    <w:rsid w:val="00C53B14"/>
    <w:rsid w:val="00C566C7"/>
    <w:rsid w:val="00C62A2D"/>
    <w:rsid w:val="00C6344D"/>
    <w:rsid w:val="00C63B96"/>
    <w:rsid w:val="00C64B59"/>
    <w:rsid w:val="00C6631B"/>
    <w:rsid w:val="00C67141"/>
    <w:rsid w:val="00C70066"/>
    <w:rsid w:val="00C72D71"/>
    <w:rsid w:val="00C75569"/>
    <w:rsid w:val="00C82318"/>
    <w:rsid w:val="00C870AC"/>
    <w:rsid w:val="00C923AD"/>
    <w:rsid w:val="00C929E7"/>
    <w:rsid w:val="00C93238"/>
    <w:rsid w:val="00C93479"/>
    <w:rsid w:val="00C94DDE"/>
    <w:rsid w:val="00C95601"/>
    <w:rsid w:val="00C97DE1"/>
    <w:rsid w:val="00CA14FF"/>
    <w:rsid w:val="00CA246D"/>
    <w:rsid w:val="00CA3D79"/>
    <w:rsid w:val="00CA55B0"/>
    <w:rsid w:val="00CA7CEE"/>
    <w:rsid w:val="00CC0BC2"/>
    <w:rsid w:val="00CC25CC"/>
    <w:rsid w:val="00CC2A5D"/>
    <w:rsid w:val="00CC3200"/>
    <w:rsid w:val="00CC37D5"/>
    <w:rsid w:val="00CC3A21"/>
    <w:rsid w:val="00CC54DD"/>
    <w:rsid w:val="00CC6EF7"/>
    <w:rsid w:val="00CD046B"/>
    <w:rsid w:val="00CD1FD9"/>
    <w:rsid w:val="00CD3766"/>
    <w:rsid w:val="00CE0D99"/>
    <w:rsid w:val="00CE51DF"/>
    <w:rsid w:val="00CE5608"/>
    <w:rsid w:val="00CE6555"/>
    <w:rsid w:val="00CE6816"/>
    <w:rsid w:val="00CE6FB1"/>
    <w:rsid w:val="00CF13C7"/>
    <w:rsid w:val="00CF1624"/>
    <w:rsid w:val="00CF1CC5"/>
    <w:rsid w:val="00CF29F4"/>
    <w:rsid w:val="00CF5A0C"/>
    <w:rsid w:val="00CF5AF8"/>
    <w:rsid w:val="00CF6362"/>
    <w:rsid w:val="00CF6B9B"/>
    <w:rsid w:val="00D00A95"/>
    <w:rsid w:val="00D011C5"/>
    <w:rsid w:val="00D02F24"/>
    <w:rsid w:val="00D030ED"/>
    <w:rsid w:val="00D031F4"/>
    <w:rsid w:val="00D0334A"/>
    <w:rsid w:val="00D03E38"/>
    <w:rsid w:val="00D04A17"/>
    <w:rsid w:val="00D04DF9"/>
    <w:rsid w:val="00D10A40"/>
    <w:rsid w:val="00D10FC9"/>
    <w:rsid w:val="00D12A5D"/>
    <w:rsid w:val="00D2053F"/>
    <w:rsid w:val="00D21448"/>
    <w:rsid w:val="00D218C8"/>
    <w:rsid w:val="00D2288A"/>
    <w:rsid w:val="00D22C15"/>
    <w:rsid w:val="00D25BA8"/>
    <w:rsid w:val="00D30997"/>
    <w:rsid w:val="00D374A6"/>
    <w:rsid w:val="00D37E19"/>
    <w:rsid w:val="00D40B37"/>
    <w:rsid w:val="00D40DD1"/>
    <w:rsid w:val="00D458C1"/>
    <w:rsid w:val="00D4686A"/>
    <w:rsid w:val="00D50A0D"/>
    <w:rsid w:val="00D50D3B"/>
    <w:rsid w:val="00D51F89"/>
    <w:rsid w:val="00D5705D"/>
    <w:rsid w:val="00D5749E"/>
    <w:rsid w:val="00D67EA1"/>
    <w:rsid w:val="00D71C79"/>
    <w:rsid w:val="00D73453"/>
    <w:rsid w:val="00D747F8"/>
    <w:rsid w:val="00D75D6B"/>
    <w:rsid w:val="00D76879"/>
    <w:rsid w:val="00D837DF"/>
    <w:rsid w:val="00D8524D"/>
    <w:rsid w:val="00D869B3"/>
    <w:rsid w:val="00D873D7"/>
    <w:rsid w:val="00D90CD6"/>
    <w:rsid w:val="00D951C7"/>
    <w:rsid w:val="00DA14BD"/>
    <w:rsid w:val="00DA2184"/>
    <w:rsid w:val="00DA2B0E"/>
    <w:rsid w:val="00DA48EA"/>
    <w:rsid w:val="00DA4EF9"/>
    <w:rsid w:val="00DA52C7"/>
    <w:rsid w:val="00DB1A2C"/>
    <w:rsid w:val="00DB22C8"/>
    <w:rsid w:val="00DB2C29"/>
    <w:rsid w:val="00DB5567"/>
    <w:rsid w:val="00DC12C7"/>
    <w:rsid w:val="00DC4C3E"/>
    <w:rsid w:val="00DC60E6"/>
    <w:rsid w:val="00DC7E2B"/>
    <w:rsid w:val="00DD132C"/>
    <w:rsid w:val="00DD3745"/>
    <w:rsid w:val="00DD375F"/>
    <w:rsid w:val="00DD37E0"/>
    <w:rsid w:val="00DD3A46"/>
    <w:rsid w:val="00DD3E21"/>
    <w:rsid w:val="00DD52E3"/>
    <w:rsid w:val="00DE0262"/>
    <w:rsid w:val="00DE0C9E"/>
    <w:rsid w:val="00DE1E31"/>
    <w:rsid w:val="00DE280F"/>
    <w:rsid w:val="00DE2F02"/>
    <w:rsid w:val="00DE3DE4"/>
    <w:rsid w:val="00DE45E9"/>
    <w:rsid w:val="00DF0916"/>
    <w:rsid w:val="00DF0C96"/>
    <w:rsid w:val="00DF2974"/>
    <w:rsid w:val="00DF7EBF"/>
    <w:rsid w:val="00E01D20"/>
    <w:rsid w:val="00E024D3"/>
    <w:rsid w:val="00E03863"/>
    <w:rsid w:val="00E04403"/>
    <w:rsid w:val="00E058BE"/>
    <w:rsid w:val="00E077C7"/>
    <w:rsid w:val="00E07884"/>
    <w:rsid w:val="00E15620"/>
    <w:rsid w:val="00E1637C"/>
    <w:rsid w:val="00E16447"/>
    <w:rsid w:val="00E21553"/>
    <w:rsid w:val="00E21D6F"/>
    <w:rsid w:val="00E237A2"/>
    <w:rsid w:val="00E315CA"/>
    <w:rsid w:val="00E323DB"/>
    <w:rsid w:val="00E347A9"/>
    <w:rsid w:val="00E36B34"/>
    <w:rsid w:val="00E371AE"/>
    <w:rsid w:val="00E5141B"/>
    <w:rsid w:val="00E53EA8"/>
    <w:rsid w:val="00E545D4"/>
    <w:rsid w:val="00E55DA1"/>
    <w:rsid w:val="00E5795A"/>
    <w:rsid w:val="00E62659"/>
    <w:rsid w:val="00E62985"/>
    <w:rsid w:val="00E63CD0"/>
    <w:rsid w:val="00E640D3"/>
    <w:rsid w:val="00E662D8"/>
    <w:rsid w:val="00E6739C"/>
    <w:rsid w:val="00E70C46"/>
    <w:rsid w:val="00E71676"/>
    <w:rsid w:val="00E72D83"/>
    <w:rsid w:val="00E72D98"/>
    <w:rsid w:val="00E75082"/>
    <w:rsid w:val="00E76544"/>
    <w:rsid w:val="00E76BD0"/>
    <w:rsid w:val="00E80BC3"/>
    <w:rsid w:val="00E812CF"/>
    <w:rsid w:val="00E845C6"/>
    <w:rsid w:val="00E85771"/>
    <w:rsid w:val="00E86DD4"/>
    <w:rsid w:val="00E87959"/>
    <w:rsid w:val="00E9057D"/>
    <w:rsid w:val="00E91996"/>
    <w:rsid w:val="00E934C1"/>
    <w:rsid w:val="00E944E8"/>
    <w:rsid w:val="00E97774"/>
    <w:rsid w:val="00E978C1"/>
    <w:rsid w:val="00EA0C18"/>
    <w:rsid w:val="00EA0E8F"/>
    <w:rsid w:val="00EA3E41"/>
    <w:rsid w:val="00EA428B"/>
    <w:rsid w:val="00EB1046"/>
    <w:rsid w:val="00EB238B"/>
    <w:rsid w:val="00EB53EC"/>
    <w:rsid w:val="00EB55A1"/>
    <w:rsid w:val="00EB582D"/>
    <w:rsid w:val="00EB5FC4"/>
    <w:rsid w:val="00EB64B2"/>
    <w:rsid w:val="00EB7EAD"/>
    <w:rsid w:val="00EC013F"/>
    <w:rsid w:val="00EC173E"/>
    <w:rsid w:val="00EC17E4"/>
    <w:rsid w:val="00EC1B90"/>
    <w:rsid w:val="00EC1C31"/>
    <w:rsid w:val="00EC1D52"/>
    <w:rsid w:val="00EC20F3"/>
    <w:rsid w:val="00EC239C"/>
    <w:rsid w:val="00EC28ED"/>
    <w:rsid w:val="00EC5120"/>
    <w:rsid w:val="00EC5F53"/>
    <w:rsid w:val="00EC7B9B"/>
    <w:rsid w:val="00ED48E1"/>
    <w:rsid w:val="00ED4C38"/>
    <w:rsid w:val="00EE0DB5"/>
    <w:rsid w:val="00EE43A5"/>
    <w:rsid w:val="00EF226B"/>
    <w:rsid w:val="00EF3961"/>
    <w:rsid w:val="00EF7E64"/>
    <w:rsid w:val="00F0097B"/>
    <w:rsid w:val="00F02330"/>
    <w:rsid w:val="00F0287B"/>
    <w:rsid w:val="00F10BAD"/>
    <w:rsid w:val="00F11339"/>
    <w:rsid w:val="00F12072"/>
    <w:rsid w:val="00F126B5"/>
    <w:rsid w:val="00F139F3"/>
    <w:rsid w:val="00F14BC0"/>
    <w:rsid w:val="00F17D27"/>
    <w:rsid w:val="00F214DB"/>
    <w:rsid w:val="00F244E9"/>
    <w:rsid w:val="00F24E4A"/>
    <w:rsid w:val="00F26CA1"/>
    <w:rsid w:val="00F26E7F"/>
    <w:rsid w:val="00F32BE9"/>
    <w:rsid w:val="00F32E6E"/>
    <w:rsid w:val="00F33266"/>
    <w:rsid w:val="00F33774"/>
    <w:rsid w:val="00F34A32"/>
    <w:rsid w:val="00F37E01"/>
    <w:rsid w:val="00F41762"/>
    <w:rsid w:val="00F41B7A"/>
    <w:rsid w:val="00F42138"/>
    <w:rsid w:val="00F434DC"/>
    <w:rsid w:val="00F43921"/>
    <w:rsid w:val="00F44AB7"/>
    <w:rsid w:val="00F45A26"/>
    <w:rsid w:val="00F45D19"/>
    <w:rsid w:val="00F46211"/>
    <w:rsid w:val="00F47A90"/>
    <w:rsid w:val="00F5000E"/>
    <w:rsid w:val="00F512C2"/>
    <w:rsid w:val="00F545ED"/>
    <w:rsid w:val="00F5474A"/>
    <w:rsid w:val="00F5585D"/>
    <w:rsid w:val="00F57272"/>
    <w:rsid w:val="00F619E3"/>
    <w:rsid w:val="00F70039"/>
    <w:rsid w:val="00F711B7"/>
    <w:rsid w:val="00F71CFD"/>
    <w:rsid w:val="00F74A78"/>
    <w:rsid w:val="00F76F6B"/>
    <w:rsid w:val="00F800C2"/>
    <w:rsid w:val="00F80B7C"/>
    <w:rsid w:val="00F83F15"/>
    <w:rsid w:val="00F84CB7"/>
    <w:rsid w:val="00F85865"/>
    <w:rsid w:val="00F864ED"/>
    <w:rsid w:val="00F92262"/>
    <w:rsid w:val="00F946DF"/>
    <w:rsid w:val="00F95A19"/>
    <w:rsid w:val="00F95C07"/>
    <w:rsid w:val="00FA0693"/>
    <w:rsid w:val="00FA0C83"/>
    <w:rsid w:val="00FA3A5D"/>
    <w:rsid w:val="00FA4264"/>
    <w:rsid w:val="00FA53D5"/>
    <w:rsid w:val="00FB027F"/>
    <w:rsid w:val="00FB25A1"/>
    <w:rsid w:val="00FB4343"/>
    <w:rsid w:val="00FC0207"/>
    <w:rsid w:val="00FC0339"/>
    <w:rsid w:val="00FC1670"/>
    <w:rsid w:val="00FC2944"/>
    <w:rsid w:val="00FC3003"/>
    <w:rsid w:val="00FC75B9"/>
    <w:rsid w:val="00FD0645"/>
    <w:rsid w:val="00FD21A9"/>
    <w:rsid w:val="00FD26EE"/>
    <w:rsid w:val="00FD6CC8"/>
    <w:rsid w:val="00FE07D5"/>
    <w:rsid w:val="00FE3FED"/>
    <w:rsid w:val="00FE6A87"/>
    <w:rsid w:val="00FF6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6B"/>
    <w:rPr>
      <w:sz w:val="24"/>
      <w:szCs w:val="24"/>
    </w:rPr>
  </w:style>
  <w:style w:type="paragraph" w:styleId="Heading1">
    <w:name w:val="heading 1"/>
    <w:basedOn w:val="Normal"/>
    <w:next w:val="Normal"/>
    <w:link w:val="Heading1Char"/>
    <w:uiPriority w:val="9"/>
    <w:qFormat/>
    <w:rsid w:val="00D40DD1"/>
    <w:pPr>
      <w:keepNext/>
      <w:spacing w:before="240"/>
      <w:outlineLvl w:val="0"/>
    </w:pPr>
    <w:rPr>
      <w:rFonts w:ascii="Arial" w:hAnsi="Arial" w:cs="Arial"/>
      <w:b/>
      <w:bCs/>
      <w:caps/>
      <w:color w:val="0000FF"/>
      <w:kern w:val="32"/>
      <w:szCs w:val="32"/>
    </w:rPr>
  </w:style>
  <w:style w:type="paragraph" w:styleId="Heading2">
    <w:name w:val="heading 2"/>
    <w:basedOn w:val="Normal"/>
    <w:next w:val="Normal"/>
    <w:link w:val="Heading2Char"/>
    <w:uiPriority w:val="9"/>
    <w:qFormat/>
    <w:rsid w:val="00D40DD1"/>
    <w:pPr>
      <w:keepNext/>
      <w:spacing w:before="240"/>
      <w:outlineLvl w:val="1"/>
    </w:pPr>
    <w:rPr>
      <w:rFonts w:ascii="Arial" w:hAnsi="Arial" w:cs="Arial"/>
      <w:b/>
      <w:bCs/>
      <w:iCs/>
      <w:color w:val="0000FF"/>
      <w:szCs w:val="28"/>
    </w:rPr>
  </w:style>
  <w:style w:type="paragraph" w:styleId="Heading3">
    <w:name w:val="heading 3"/>
    <w:basedOn w:val="Normal"/>
    <w:next w:val="Normal"/>
    <w:link w:val="Heading3Char"/>
    <w:uiPriority w:val="9"/>
    <w:qFormat/>
    <w:rsid w:val="00D40DD1"/>
    <w:pPr>
      <w:keepNext/>
      <w:spacing w:before="240"/>
      <w:outlineLvl w:val="2"/>
    </w:pPr>
    <w:rPr>
      <w:rFonts w:ascii="Arial" w:hAnsi="Arial" w:cs="Arial"/>
      <w:b/>
      <w:bCs/>
      <w:color w:val="0000FF"/>
      <w:szCs w:val="26"/>
    </w:rPr>
  </w:style>
  <w:style w:type="paragraph" w:styleId="Heading4">
    <w:name w:val="heading 4"/>
    <w:basedOn w:val="Normal"/>
    <w:next w:val="Normal"/>
    <w:link w:val="Heading4Char"/>
    <w:uiPriority w:val="9"/>
    <w:qFormat/>
    <w:rsid w:val="00D40DD1"/>
    <w:pPr>
      <w:keepNext/>
      <w:outlineLvl w:val="3"/>
    </w:pPr>
    <w:rPr>
      <w:rFonts w:eastAsia="MS Mincho"/>
      <w:u w:val="single"/>
    </w:rPr>
  </w:style>
  <w:style w:type="paragraph" w:styleId="Heading5">
    <w:name w:val="heading 5"/>
    <w:basedOn w:val="Normal"/>
    <w:next w:val="Normal"/>
    <w:link w:val="Heading5Char"/>
    <w:uiPriority w:val="9"/>
    <w:qFormat/>
    <w:rsid w:val="00D40DD1"/>
    <w:pPr>
      <w:keepNext/>
      <w:ind w:left="1116"/>
      <w:outlineLvl w:val="4"/>
    </w:pPr>
    <w:rPr>
      <w:rFonts w:eastAsia="MS Mincho"/>
      <w:b/>
      <w:bCs/>
      <w:sz w:val="22"/>
    </w:rPr>
  </w:style>
  <w:style w:type="paragraph" w:styleId="Heading6">
    <w:name w:val="heading 6"/>
    <w:basedOn w:val="Normal"/>
    <w:next w:val="Normal"/>
    <w:link w:val="Heading6Char"/>
    <w:uiPriority w:val="9"/>
    <w:qFormat/>
    <w:rsid w:val="00D40DD1"/>
    <w:pPr>
      <w:keepNext/>
      <w:ind w:left="1116"/>
      <w:outlineLvl w:val="5"/>
    </w:pPr>
    <w:rPr>
      <w:rFonts w:eastAsia="MS Mincho"/>
      <w:b/>
    </w:rPr>
  </w:style>
  <w:style w:type="paragraph" w:styleId="Heading7">
    <w:name w:val="heading 7"/>
    <w:basedOn w:val="Normal"/>
    <w:next w:val="Normal"/>
    <w:link w:val="Heading7Char"/>
    <w:uiPriority w:val="9"/>
    <w:qFormat/>
    <w:rsid w:val="00D40DD1"/>
    <w:pPr>
      <w:keepNext/>
      <w:outlineLvl w:val="6"/>
    </w:pPr>
    <w:rPr>
      <w:rFonts w:eastAsia="MS Mincho"/>
      <w:b/>
      <w:bCs/>
      <w:smallCaps/>
      <w:strike/>
    </w:rPr>
  </w:style>
  <w:style w:type="paragraph" w:styleId="Heading8">
    <w:name w:val="heading 8"/>
    <w:basedOn w:val="Normal"/>
    <w:next w:val="Normal"/>
    <w:link w:val="Heading8Char"/>
    <w:uiPriority w:val="9"/>
    <w:qFormat/>
    <w:rsid w:val="00D40DD1"/>
    <w:pPr>
      <w:keepNext/>
      <w:outlineLvl w:val="7"/>
    </w:pPr>
    <w:rPr>
      <w:rFonts w:eastAsia="MS Mincho"/>
      <w:b/>
      <w:bCs/>
      <w:sz w:val="20"/>
    </w:rPr>
  </w:style>
  <w:style w:type="paragraph" w:styleId="Heading9">
    <w:name w:val="heading 9"/>
    <w:basedOn w:val="Normal"/>
    <w:next w:val="Normal"/>
    <w:link w:val="Heading9Char"/>
    <w:uiPriority w:val="9"/>
    <w:qFormat/>
    <w:rsid w:val="00D40DD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Pr>
      <w:rFonts w:ascii="Calibri" w:hAnsi="Calibri" w:cs="Times New Roman"/>
      <w:b/>
      <w:bCs/>
      <w:sz w:val="22"/>
      <w:szCs w:val="22"/>
    </w:rPr>
  </w:style>
  <w:style w:type="character" w:customStyle="1" w:styleId="Heading7Char">
    <w:name w:val="Heading 7 Char"/>
    <w:basedOn w:val="DefaultParagraphFont"/>
    <w:link w:val="Heading7"/>
    <w:uiPriority w:val="9"/>
    <w:semiHidden/>
    <w:locked/>
    <w:rPr>
      <w:rFonts w:ascii="Calibri" w:hAnsi="Calibri" w:cs="Times New Roman"/>
      <w:sz w:val="24"/>
      <w:szCs w:val="24"/>
    </w:rPr>
  </w:style>
  <w:style w:type="character" w:customStyle="1" w:styleId="Heading8Char">
    <w:name w:val="Heading 8 Char"/>
    <w:basedOn w:val="DefaultParagraphFont"/>
    <w:link w:val="Heading8"/>
    <w:uiPriority w:val="9"/>
    <w:semiHidden/>
    <w:locked/>
    <w:rPr>
      <w:rFonts w:ascii="Calibri" w:hAnsi="Calibri" w:cs="Times New Roman"/>
      <w:i/>
      <w:iCs/>
      <w:sz w:val="24"/>
      <w:szCs w:val="24"/>
    </w:rPr>
  </w:style>
  <w:style w:type="character" w:customStyle="1" w:styleId="Heading9Char">
    <w:name w:val="Heading 9 Char"/>
    <w:basedOn w:val="DefaultParagraphFont"/>
    <w:link w:val="Heading9"/>
    <w:uiPriority w:val="9"/>
    <w:semiHidden/>
    <w:locked/>
    <w:rPr>
      <w:rFonts w:ascii="Cambria" w:hAnsi="Cambria" w:cs="Times New Roman"/>
      <w:sz w:val="22"/>
      <w:szCs w:val="22"/>
    </w:rPr>
  </w:style>
  <w:style w:type="paragraph" w:customStyle="1" w:styleId="TitleChapter">
    <w:name w:val="Title_Chapter"/>
    <w:aliases w:val="or Part"/>
    <w:basedOn w:val="Normal"/>
    <w:rsid w:val="00D40DD1"/>
    <w:pPr>
      <w:jc w:val="center"/>
    </w:pPr>
    <w:rPr>
      <w:rFonts w:ascii="Arial" w:hAnsi="Arial"/>
      <w:b/>
      <w:caps/>
      <w:color w:val="0000FF"/>
    </w:rPr>
  </w:style>
  <w:style w:type="paragraph" w:customStyle="1" w:styleId="Categories">
    <w:name w:val="Categories"/>
    <w:basedOn w:val="Normal"/>
    <w:rsid w:val="00D40DD1"/>
    <w:rPr>
      <w:rFonts w:ascii="Arial" w:hAnsi="Arial"/>
      <w:b/>
      <w:color w:val="0000FF"/>
    </w:rPr>
  </w:style>
  <w:style w:type="paragraph" w:styleId="Header">
    <w:name w:val="header"/>
    <w:basedOn w:val="Normal"/>
    <w:link w:val="HeaderChar"/>
    <w:uiPriority w:val="99"/>
    <w:rsid w:val="00D40DD1"/>
    <w:pPr>
      <w:tabs>
        <w:tab w:val="center" w:pos="4320"/>
        <w:tab w:val="right" w:pos="8640"/>
      </w:tabs>
    </w:pPr>
    <w:rPr>
      <w:rFonts w:ascii="Arial" w:hAnsi="Arial"/>
      <w:sz w:val="16"/>
    </w:rPr>
  </w:style>
  <w:style w:type="character" w:customStyle="1" w:styleId="HeaderChar">
    <w:name w:val="Header Char"/>
    <w:basedOn w:val="DefaultParagraphFont"/>
    <w:link w:val="Header"/>
    <w:uiPriority w:val="99"/>
    <w:locked/>
    <w:rPr>
      <w:rFonts w:cs="Times New Roman"/>
      <w:sz w:val="24"/>
      <w:szCs w:val="24"/>
    </w:rPr>
  </w:style>
  <w:style w:type="paragraph" w:customStyle="1" w:styleId="Header2">
    <w:name w:val="Header2"/>
    <w:basedOn w:val="Header"/>
    <w:rsid w:val="00D40DD1"/>
    <w:pPr>
      <w:jc w:val="center"/>
    </w:pPr>
    <w:rPr>
      <w:b/>
      <w:bCs/>
      <w:caps/>
      <w:sz w:val="20"/>
    </w:rPr>
  </w:style>
  <w:style w:type="paragraph" w:customStyle="1" w:styleId="Exhibit">
    <w:name w:val="Exhibit"/>
    <w:basedOn w:val="Normal"/>
    <w:next w:val="Normal"/>
    <w:rsid w:val="00D40DD1"/>
    <w:pPr>
      <w:jc w:val="center"/>
    </w:pPr>
    <w:rPr>
      <w:u w:val="single"/>
    </w:rPr>
  </w:style>
  <w:style w:type="paragraph" w:customStyle="1" w:styleId="NumberList1">
    <w:name w:val="Number List 1"/>
    <w:aliases w:val="2,3"/>
    <w:basedOn w:val="Normal"/>
    <w:rsid w:val="00D40DD1"/>
    <w:pPr>
      <w:spacing w:before="240"/>
      <w:ind w:firstLine="720"/>
    </w:pPr>
  </w:style>
  <w:style w:type="paragraph" w:customStyle="1" w:styleId="NumberLista">
    <w:name w:val="Number List a"/>
    <w:aliases w:val="(1),(a)"/>
    <w:basedOn w:val="Normal"/>
    <w:rsid w:val="00D40DD1"/>
    <w:pPr>
      <w:spacing w:before="240"/>
      <w:ind w:left="1080"/>
    </w:pPr>
  </w:style>
  <w:style w:type="paragraph" w:customStyle="1" w:styleId="Quotation">
    <w:name w:val="Quotation"/>
    <w:basedOn w:val="Normal"/>
    <w:next w:val="Normal"/>
    <w:rsid w:val="00D40DD1"/>
    <w:pPr>
      <w:ind w:left="1080" w:right="1080"/>
    </w:pPr>
    <w:rPr>
      <w:b/>
    </w:rPr>
  </w:style>
  <w:style w:type="paragraph" w:styleId="Caption">
    <w:name w:val="caption"/>
    <w:basedOn w:val="Normal"/>
    <w:next w:val="Normal"/>
    <w:uiPriority w:val="35"/>
    <w:qFormat/>
    <w:rsid w:val="00D40DD1"/>
    <w:pPr>
      <w:jc w:val="center"/>
    </w:pPr>
    <w:rPr>
      <w:bCs/>
      <w:szCs w:val="20"/>
      <w:u w:val="single"/>
    </w:rPr>
  </w:style>
  <w:style w:type="paragraph" w:styleId="Footer">
    <w:name w:val="footer"/>
    <w:basedOn w:val="Normal"/>
    <w:link w:val="FooterChar"/>
    <w:uiPriority w:val="99"/>
    <w:rsid w:val="00D40DD1"/>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paragraph" w:styleId="TOC1">
    <w:name w:val="toc 1"/>
    <w:basedOn w:val="Normal"/>
    <w:next w:val="Normal"/>
    <w:autoRedefine/>
    <w:uiPriority w:val="39"/>
    <w:semiHidden/>
    <w:rsid w:val="00D40DD1"/>
    <w:pPr>
      <w:tabs>
        <w:tab w:val="right" w:leader="dot" w:pos="9350"/>
      </w:tabs>
      <w:ind w:left="720" w:hanging="720"/>
    </w:pPr>
    <w:rPr>
      <w:rFonts w:ascii="Arial" w:hAnsi="Arial"/>
      <w:b/>
      <w:noProof/>
      <w:color w:val="0000FF"/>
    </w:rPr>
  </w:style>
  <w:style w:type="paragraph" w:styleId="TOC2">
    <w:name w:val="toc 2"/>
    <w:basedOn w:val="Normal"/>
    <w:next w:val="Normal"/>
    <w:autoRedefine/>
    <w:uiPriority w:val="39"/>
    <w:semiHidden/>
    <w:rsid w:val="0049289A"/>
    <w:pPr>
      <w:tabs>
        <w:tab w:val="right" w:leader="dot" w:pos="9350"/>
      </w:tabs>
      <w:ind w:left="360"/>
    </w:pPr>
    <w:rPr>
      <w:rFonts w:ascii="Times" w:eastAsia="MS Mincho" w:hAnsi="Times"/>
      <w:noProof/>
      <w:color w:val="FF0000"/>
      <w:sz w:val="22"/>
      <w:szCs w:val="22"/>
    </w:rPr>
  </w:style>
  <w:style w:type="paragraph" w:styleId="TOC3">
    <w:name w:val="toc 3"/>
    <w:basedOn w:val="Normal"/>
    <w:next w:val="Normal"/>
    <w:autoRedefine/>
    <w:uiPriority w:val="39"/>
    <w:semiHidden/>
    <w:rsid w:val="00D40DD1"/>
    <w:pPr>
      <w:tabs>
        <w:tab w:val="right" w:leader="dot" w:pos="9350"/>
      </w:tabs>
      <w:ind w:left="1440" w:hanging="720"/>
    </w:pPr>
    <w:rPr>
      <w:rFonts w:eastAsia="MS Mincho"/>
      <w:noProof/>
    </w:rPr>
  </w:style>
  <w:style w:type="paragraph" w:styleId="BodyText">
    <w:name w:val="Body Text"/>
    <w:basedOn w:val="Normal"/>
    <w:link w:val="BodyTextChar"/>
    <w:uiPriority w:val="99"/>
    <w:rsid w:val="00D40DD1"/>
    <w:rPr>
      <w:rFonts w:eastAsia="MS Mincho"/>
      <w:sz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TOC4">
    <w:name w:val="toc 4"/>
    <w:basedOn w:val="Normal"/>
    <w:next w:val="Normal"/>
    <w:autoRedefine/>
    <w:uiPriority w:val="39"/>
    <w:semiHidden/>
    <w:rsid w:val="00D40DD1"/>
    <w:pPr>
      <w:ind w:left="720"/>
    </w:pPr>
  </w:style>
  <w:style w:type="paragraph" w:styleId="TOC5">
    <w:name w:val="toc 5"/>
    <w:basedOn w:val="Normal"/>
    <w:next w:val="Normal"/>
    <w:autoRedefine/>
    <w:uiPriority w:val="39"/>
    <w:semiHidden/>
    <w:rsid w:val="00D40DD1"/>
    <w:pPr>
      <w:ind w:left="960"/>
    </w:pPr>
  </w:style>
  <w:style w:type="paragraph" w:styleId="TOC6">
    <w:name w:val="toc 6"/>
    <w:basedOn w:val="Normal"/>
    <w:next w:val="Normal"/>
    <w:autoRedefine/>
    <w:uiPriority w:val="39"/>
    <w:semiHidden/>
    <w:rsid w:val="00D40DD1"/>
    <w:pPr>
      <w:ind w:left="1200"/>
    </w:pPr>
  </w:style>
  <w:style w:type="paragraph" w:styleId="TOC7">
    <w:name w:val="toc 7"/>
    <w:basedOn w:val="Normal"/>
    <w:next w:val="Normal"/>
    <w:autoRedefine/>
    <w:uiPriority w:val="39"/>
    <w:semiHidden/>
    <w:rsid w:val="00D40DD1"/>
    <w:pPr>
      <w:ind w:left="1440"/>
    </w:pPr>
  </w:style>
  <w:style w:type="paragraph" w:styleId="TOC8">
    <w:name w:val="toc 8"/>
    <w:basedOn w:val="Normal"/>
    <w:next w:val="Normal"/>
    <w:autoRedefine/>
    <w:uiPriority w:val="39"/>
    <w:semiHidden/>
    <w:rsid w:val="00D40DD1"/>
    <w:pPr>
      <w:ind w:left="1680"/>
    </w:pPr>
  </w:style>
  <w:style w:type="paragraph" w:styleId="TOC9">
    <w:name w:val="toc 9"/>
    <w:basedOn w:val="Normal"/>
    <w:next w:val="Normal"/>
    <w:autoRedefine/>
    <w:uiPriority w:val="39"/>
    <w:semiHidden/>
    <w:rsid w:val="00D40DD1"/>
    <w:pPr>
      <w:ind w:left="1920"/>
    </w:pPr>
  </w:style>
  <w:style w:type="character" w:styleId="Hyperlink">
    <w:name w:val="Hyperlink"/>
    <w:basedOn w:val="DefaultParagraphFont"/>
    <w:uiPriority w:val="99"/>
    <w:rsid w:val="00D40DD1"/>
    <w:rPr>
      <w:rFonts w:cs="Times New Roman"/>
      <w:color w:val="0000FF"/>
      <w:u w:val="single"/>
    </w:rPr>
  </w:style>
  <w:style w:type="paragraph" w:styleId="BodyTextIndent3">
    <w:name w:val="Body Text Indent 3"/>
    <w:basedOn w:val="Normal"/>
    <w:link w:val="BodyTextIndent3Char"/>
    <w:uiPriority w:val="99"/>
    <w:rsid w:val="00D40DD1"/>
    <w:pPr>
      <w:ind w:left="36"/>
    </w:pPr>
    <w:rPr>
      <w:rFonts w:eastAsia="MS Mincho"/>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semiHidden/>
    <w:rsid w:val="0047287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FollowedHyperlink">
    <w:name w:val="FollowedHyperlink"/>
    <w:basedOn w:val="DefaultParagraphFont"/>
    <w:uiPriority w:val="99"/>
    <w:rsid w:val="004A473D"/>
    <w:rPr>
      <w:rFonts w:cs="Times New Roman"/>
      <w:color w:val="606420"/>
      <w:u w:val="single"/>
    </w:rPr>
  </w:style>
  <w:style w:type="character" w:styleId="CommentReference">
    <w:name w:val="annotation reference"/>
    <w:basedOn w:val="DefaultParagraphFont"/>
    <w:rsid w:val="00DE2F02"/>
    <w:rPr>
      <w:sz w:val="16"/>
      <w:szCs w:val="16"/>
    </w:rPr>
  </w:style>
  <w:style w:type="paragraph" w:styleId="CommentText">
    <w:name w:val="annotation text"/>
    <w:basedOn w:val="Normal"/>
    <w:link w:val="CommentTextChar"/>
    <w:rsid w:val="00DE2F02"/>
    <w:rPr>
      <w:sz w:val="20"/>
      <w:szCs w:val="20"/>
    </w:rPr>
  </w:style>
  <w:style w:type="character" w:customStyle="1" w:styleId="CommentTextChar">
    <w:name w:val="Comment Text Char"/>
    <w:basedOn w:val="DefaultParagraphFont"/>
    <w:link w:val="CommentText"/>
    <w:rsid w:val="00DE2F02"/>
  </w:style>
  <w:style w:type="paragraph" w:styleId="CommentSubject">
    <w:name w:val="annotation subject"/>
    <w:basedOn w:val="CommentText"/>
    <w:next w:val="CommentText"/>
    <w:link w:val="CommentSubjectChar"/>
    <w:rsid w:val="00DE2F02"/>
    <w:rPr>
      <w:b/>
      <w:bCs/>
    </w:rPr>
  </w:style>
  <w:style w:type="character" w:customStyle="1" w:styleId="CommentSubjectChar">
    <w:name w:val="Comment Subject Char"/>
    <w:basedOn w:val="CommentTextChar"/>
    <w:link w:val="CommentSubject"/>
    <w:rsid w:val="00DE2F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6B"/>
    <w:rPr>
      <w:sz w:val="24"/>
      <w:szCs w:val="24"/>
    </w:rPr>
  </w:style>
  <w:style w:type="paragraph" w:styleId="Heading1">
    <w:name w:val="heading 1"/>
    <w:basedOn w:val="Normal"/>
    <w:next w:val="Normal"/>
    <w:link w:val="Heading1Char"/>
    <w:uiPriority w:val="9"/>
    <w:qFormat/>
    <w:rsid w:val="00D40DD1"/>
    <w:pPr>
      <w:keepNext/>
      <w:spacing w:before="240"/>
      <w:outlineLvl w:val="0"/>
    </w:pPr>
    <w:rPr>
      <w:rFonts w:ascii="Arial" w:hAnsi="Arial" w:cs="Arial"/>
      <w:b/>
      <w:bCs/>
      <w:caps/>
      <w:color w:val="0000FF"/>
      <w:kern w:val="32"/>
      <w:szCs w:val="32"/>
    </w:rPr>
  </w:style>
  <w:style w:type="paragraph" w:styleId="Heading2">
    <w:name w:val="heading 2"/>
    <w:basedOn w:val="Normal"/>
    <w:next w:val="Normal"/>
    <w:link w:val="Heading2Char"/>
    <w:uiPriority w:val="9"/>
    <w:qFormat/>
    <w:rsid w:val="00D40DD1"/>
    <w:pPr>
      <w:keepNext/>
      <w:spacing w:before="240"/>
      <w:outlineLvl w:val="1"/>
    </w:pPr>
    <w:rPr>
      <w:rFonts w:ascii="Arial" w:hAnsi="Arial" w:cs="Arial"/>
      <w:b/>
      <w:bCs/>
      <w:iCs/>
      <w:color w:val="0000FF"/>
      <w:szCs w:val="28"/>
    </w:rPr>
  </w:style>
  <w:style w:type="paragraph" w:styleId="Heading3">
    <w:name w:val="heading 3"/>
    <w:basedOn w:val="Normal"/>
    <w:next w:val="Normal"/>
    <w:link w:val="Heading3Char"/>
    <w:uiPriority w:val="9"/>
    <w:qFormat/>
    <w:rsid w:val="00D40DD1"/>
    <w:pPr>
      <w:keepNext/>
      <w:spacing w:before="240"/>
      <w:outlineLvl w:val="2"/>
    </w:pPr>
    <w:rPr>
      <w:rFonts w:ascii="Arial" w:hAnsi="Arial" w:cs="Arial"/>
      <w:b/>
      <w:bCs/>
      <w:color w:val="0000FF"/>
      <w:szCs w:val="26"/>
    </w:rPr>
  </w:style>
  <w:style w:type="paragraph" w:styleId="Heading4">
    <w:name w:val="heading 4"/>
    <w:basedOn w:val="Normal"/>
    <w:next w:val="Normal"/>
    <w:link w:val="Heading4Char"/>
    <w:uiPriority w:val="9"/>
    <w:qFormat/>
    <w:rsid w:val="00D40DD1"/>
    <w:pPr>
      <w:keepNext/>
      <w:outlineLvl w:val="3"/>
    </w:pPr>
    <w:rPr>
      <w:rFonts w:eastAsia="MS Mincho"/>
      <w:u w:val="single"/>
    </w:rPr>
  </w:style>
  <w:style w:type="paragraph" w:styleId="Heading5">
    <w:name w:val="heading 5"/>
    <w:basedOn w:val="Normal"/>
    <w:next w:val="Normal"/>
    <w:link w:val="Heading5Char"/>
    <w:uiPriority w:val="9"/>
    <w:qFormat/>
    <w:rsid w:val="00D40DD1"/>
    <w:pPr>
      <w:keepNext/>
      <w:ind w:left="1116"/>
      <w:outlineLvl w:val="4"/>
    </w:pPr>
    <w:rPr>
      <w:rFonts w:eastAsia="MS Mincho"/>
      <w:b/>
      <w:bCs/>
      <w:sz w:val="22"/>
    </w:rPr>
  </w:style>
  <w:style w:type="paragraph" w:styleId="Heading6">
    <w:name w:val="heading 6"/>
    <w:basedOn w:val="Normal"/>
    <w:next w:val="Normal"/>
    <w:link w:val="Heading6Char"/>
    <w:uiPriority w:val="9"/>
    <w:qFormat/>
    <w:rsid w:val="00D40DD1"/>
    <w:pPr>
      <w:keepNext/>
      <w:ind w:left="1116"/>
      <w:outlineLvl w:val="5"/>
    </w:pPr>
    <w:rPr>
      <w:rFonts w:eastAsia="MS Mincho"/>
      <w:b/>
    </w:rPr>
  </w:style>
  <w:style w:type="paragraph" w:styleId="Heading7">
    <w:name w:val="heading 7"/>
    <w:basedOn w:val="Normal"/>
    <w:next w:val="Normal"/>
    <w:link w:val="Heading7Char"/>
    <w:uiPriority w:val="9"/>
    <w:qFormat/>
    <w:rsid w:val="00D40DD1"/>
    <w:pPr>
      <w:keepNext/>
      <w:outlineLvl w:val="6"/>
    </w:pPr>
    <w:rPr>
      <w:rFonts w:eastAsia="MS Mincho"/>
      <w:b/>
      <w:bCs/>
      <w:smallCaps/>
      <w:strike/>
    </w:rPr>
  </w:style>
  <w:style w:type="paragraph" w:styleId="Heading8">
    <w:name w:val="heading 8"/>
    <w:basedOn w:val="Normal"/>
    <w:next w:val="Normal"/>
    <w:link w:val="Heading8Char"/>
    <w:uiPriority w:val="9"/>
    <w:qFormat/>
    <w:rsid w:val="00D40DD1"/>
    <w:pPr>
      <w:keepNext/>
      <w:outlineLvl w:val="7"/>
    </w:pPr>
    <w:rPr>
      <w:rFonts w:eastAsia="MS Mincho"/>
      <w:b/>
      <w:bCs/>
      <w:sz w:val="20"/>
    </w:rPr>
  </w:style>
  <w:style w:type="paragraph" w:styleId="Heading9">
    <w:name w:val="heading 9"/>
    <w:basedOn w:val="Normal"/>
    <w:next w:val="Normal"/>
    <w:link w:val="Heading9Char"/>
    <w:uiPriority w:val="9"/>
    <w:qFormat/>
    <w:rsid w:val="00D40DD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Pr>
      <w:rFonts w:ascii="Calibri" w:hAnsi="Calibri" w:cs="Times New Roman"/>
      <w:b/>
      <w:bCs/>
      <w:sz w:val="22"/>
      <w:szCs w:val="22"/>
    </w:rPr>
  </w:style>
  <w:style w:type="character" w:customStyle="1" w:styleId="Heading7Char">
    <w:name w:val="Heading 7 Char"/>
    <w:basedOn w:val="DefaultParagraphFont"/>
    <w:link w:val="Heading7"/>
    <w:uiPriority w:val="9"/>
    <w:semiHidden/>
    <w:locked/>
    <w:rPr>
      <w:rFonts w:ascii="Calibri" w:hAnsi="Calibri" w:cs="Times New Roman"/>
      <w:sz w:val="24"/>
      <w:szCs w:val="24"/>
    </w:rPr>
  </w:style>
  <w:style w:type="character" w:customStyle="1" w:styleId="Heading8Char">
    <w:name w:val="Heading 8 Char"/>
    <w:basedOn w:val="DefaultParagraphFont"/>
    <w:link w:val="Heading8"/>
    <w:uiPriority w:val="9"/>
    <w:semiHidden/>
    <w:locked/>
    <w:rPr>
      <w:rFonts w:ascii="Calibri" w:hAnsi="Calibri" w:cs="Times New Roman"/>
      <w:i/>
      <w:iCs/>
      <w:sz w:val="24"/>
      <w:szCs w:val="24"/>
    </w:rPr>
  </w:style>
  <w:style w:type="character" w:customStyle="1" w:styleId="Heading9Char">
    <w:name w:val="Heading 9 Char"/>
    <w:basedOn w:val="DefaultParagraphFont"/>
    <w:link w:val="Heading9"/>
    <w:uiPriority w:val="9"/>
    <w:semiHidden/>
    <w:locked/>
    <w:rPr>
      <w:rFonts w:ascii="Cambria" w:hAnsi="Cambria" w:cs="Times New Roman"/>
      <w:sz w:val="22"/>
      <w:szCs w:val="22"/>
    </w:rPr>
  </w:style>
  <w:style w:type="paragraph" w:customStyle="1" w:styleId="TitleChapter">
    <w:name w:val="Title_Chapter"/>
    <w:aliases w:val="or Part"/>
    <w:basedOn w:val="Normal"/>
    <w:rsid w:val="00D40DD1"/>
    <w:pPr>
      <w:jc w:val="center"/>
    </w:pPr>
    <w:rPr>
      <w:rFonts w:ascii="Arial" w:hAnsi="Arial"/>
      <w:b/>
      <w:caps/>
      <w:color w:val="0000FF"/>
    </w:rPr>
  </w:style>
  <w:style w:type="paragraph" w:customStyle="1" w:styleId="Categories">
    <w:name w:val="Categories"/>
    <w:basedOn w:val="Normal"/>
    <w:rsid w:val="00D40DD1"/>
    <w:rPr>
      <w:rFonts w:ascii="Arial" w:hAnsi="Arial"/>
      <w:b/>
      <w:color w:val="0000FF"/>
    </w:rPr>
  </w:style>
  <w:style w:type="paragraph" w:styleId="Header">
    <w:name w:val="header"/>
    <w:basedOn w:val="Normal"/>
    <w:link w:val="HeaderChar"/>
    <w:uiPriority w:val="99"/>
    <w:rsid w:val="00D40DD1"/>
    <w:pPr>
      <w:tabs>
        <w:tab w:val="center" w:pos="4320"/>
        <w:tab w:val="right" w:pos="8640"/>
      </w:tabs>
    </w:pPr>
    <w:rPr>
      <w:rFonts w:ascii="Arial" w:hAnsi="Arial"/>
      <w:sz w:val="16"/>
    </w:rPr>
  </w:style>
  <w:style w:type="character" w:customStyle="1" w:styleId="HeaderChar">
    <w:name w:val="Header Char"/>
    <w:basedOn w:val="DefaultParagraphFont"/>
    <w:link w:val="Header"/>
    <w:uiPriority w:val="99"/>
    <w:locked/>
    <w:rPr>
      <w:rFonts w:cs="Times New Roman"/>
      <w:sz w:val="24"/>
      <w:szCs w:val="24"/>
    </w:rPr>
  </w:style>
  <w:style w:type="paragraph" w:customStyle="1" w:styleId="Header2">
    <w:name w:val="Header2"/>
    <w:basedOn w:val="Header"/>
    <w:rsid w:val="00D40DD1"/>
    <w:pPr>
      <w:jc w:val="center"/>
    </w:pPr>
    <w:rPr>
      <w:b/>
      <w:bCs/>
      <w:caps/>
      <w:sz w:val="20"/>
    </w:rPr>
  </w:style>
  <w:style w:type="paragraph" w:customStyle="1" w:styleId="Exhibit">
    <w:name w:val="Exhibit"/>
    <w:basedOn w:val="Normal"/>
    <w:next w:val="Normal"/>
    <w:rsid w:val="00D40DD1"/>
    <w:pPr>
      <w:jc w:val="center"/>
    </w:pPr>
    <w:rPr>
      <w:u w:val="single"/>
    </w:rPr>
  </w:style>
  <w:style w:type="paragraph" w:customStyle="1" w:styleId="NumberList1">
    <w:name w:val="Number List 1"/>
    <w:aliases w:val="2,3"/>
    <w:basedOn w:val="Normal"/>
    <w:rsid w:val="00D40DD1"/>
    <w:pPr>
      <w:spacing w:before="240"/>
      <w:ind w:firstLine="720"/>
    </w:pPr>
  </w:style>
  <w:style w:type="paragraph" w:customStyle="1" w:styleId="NumberLista">
    <w:name w:val="Number List a"/>
    <w:aliases w:val="(1),(a)"/>
    <w:basedOn w:val="Normal"/>
    <w:rsid w:val="00D40DD1"/>
    <w:pPr>
      <w:spacing w:before="240"/>
      <w:ind w:left="1080"/>
    </w:pPr>
  </w:style>
  <w:style w:type="paragraph" w:customStyle="1" w:styleId="Quotation">
    <w:name w:val="Quotation"/>
    <w:basedOn w:val="Normal"/>
    <w:next w:val="Normal"/>
    <w:rsid w:val="00D40DD1"/>
    <w:pPr>
      <w:ind w:left="1080" w:right="1080"/>
    </w:pPr>
    <w:rPr>
      <w:b/>
    </w:rPr>
  </w:style>
  <w:style w:type="paragraph" w:styleId="Caption">
    <w:name w:val="caption"/>
    <w:basedOn w:val="Normal"/>
    <w:next w:val="Normal"/>
    <w:uiPriority w:val="35"/>
    <w:qFormat/>
    <w:rsid w:val="00D40DD1"/>
    <w:pPr>
      <w:jc w:val="center"/>
    </w:pPr>
    <w:rPr>
      <w:bCs/>
      <w:szCs w:val="20"/>
      <w:u w:val="single"/>
    </w:rPr>
  </w:style>
  <w:style w:type="paragraph" w:styleId="Footer">
    <w:name w:val="footer"/>
    <w:basedOn w:val="Normal"/>
    <w:link w:val="FooterChar"/>
    <w:uiPriority w:val="99"/>
    <w:rsid w:val="00D40DD1"/>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paragraph" w:styleId="TOC1">
    <w:name w:val="toc 1"/>
    <w:basedOn w:val="Normal"/>
    <w:next w:val="Normal"/>
    <w:autoRedefine/>
    <w:uiPriority w:val="39"/>
    <w:semiHidden/>
    <w:rsid w:val="00D40DD1"/>
    <w:pPr>
      <w:tabs>
        <w:tab w:val="right" w:leader="dot" w:pos="9350"/>
      </w:tabs>
      <w:ind w:left="720" w:hanging="720"/>
    </w:pPr>
    <w:rPr>
      <w:rFonts w:ascii="Arial" w:hAnsi="Arial"/>
      <w:b/>
      <w:noProof/>
      <w:color w:val="0000FF"/>
    </w:rPr>
  </w:style>
  <w:style w:type="paragraph" w:styleId="TOC2">
    <w:name w:val="toc 2"/>
    <w:basedOn w:val="Normal"/>
    <w:next w:val="Normal"/>
    <w:autoRedefine/>
    <w:uiPriority w:val="39"/>
    <w:semiHidden/>
    <w:rsid w:val="0049289A"/>
    <w:pPr>
      <w:tabs>
        <w:tab w:val="right" w:leader="dot" w:pos="9350"/>
      </w:tabs>
      <w:ind w:left="360"/>
    </w:pPr>
    <w:rPr>
      <w:rFonts w:ascii="Times" w:eastAsia="MS Mincho" w:hAnsi="Times"/>
      <w:noProof/>
      <w:color w:val="FF0000"/>
      <w:sz w:val="22"/>
      <w:szCs w:val="22"/>
    </w:rPr>
  </w:style>
  <w:style w:type="paragraph" w:styleId="TOC3">
    <w:name w:val="toc 3"/>
    <w:basedOn w:val="Normal"/>
    <w:next w:val="Normal"/>
    <w:autoRedefine/>
    <w:uiPriority w:val="39"/>
    <w:semiHidden/>
    <w:rsid w:val="00D40DD1"/>
    <w:pPr>
      <w:tabs>
        <w:tab w:val="right" w:leader="dot" w:pos="9350"/>
      </w:tabs>
      <w:ind w:left="1440" w:hanging="720"/>
    </w:pPr>
    <w:rPr>
      <w:rFonts w:eastAsia="MS Mincho"/>
      <w:noProof/>
    </w:rPr>
  </w:style>
  <w:style w:type="paragraph" w:styleId="BodyText">
    <w:name w:val="Body Text"/>
    <w:basedOn w:val="Normal"/>
    <w:link w:val="BodyTextChar"/>
    <w:uiPriority w:val="99"/>
    <w:rsid w:val="00D40DD1"/>
    <w:rPr>
      <w:rFonts w:eastAsia="MS Mincho"/>
      <w:sz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TOC4">
    <w:name w:val="toc 4"/>
    <w:basedOn w:val="Normal"/>
    <w:next w:val="Normal"/>
    <w:autoRedefine/>
    <w:uiPriority w:val="39"/>
    <w:semiHidden/>
    <w:rsid w:val="00D40DD1"/>
    <w:pPr>
      <w:ind w:left="720"/>
    </w:pPr>
  </w:style>
  <w:style w:type="paragraph" w:styleId="TOC5">
    <w:name w:val="toc 5"/>
    <w:basedOn w:val="Normal"/>
    <w:next w:val="Normal"/>
    <w:autoRedefine/>
    <w:uiPriority w:val="39"/>
    <w:semiHidden/>
    <w:rsid w:val="00D40DD1"/>
    <w:pPr>
      <w:ind w:left="960"/>
    </w:pPr>
  </w:style>
  <w:style w:type="paragraph" w:styleId="TOC6">
    <w:name w:val="toc 6"/>
    <w:basedOn w:val="Normal"/>
    <w:next w:val="Normal"/>
    <w:autoRedefine/>
    <w:uiPriority w:val="39"/>
    <w:semiHidden/>
    <w:rsid w:val="00D40DD1"/>
    <w:pPr>
      <w:ind w:left="1200"/>
    </w:pPr>
  </w:style>
  <w:style w:type="paragraph" w:styleId="TOC7">
    <w:name w:val="toc 7"/>
    <w:basedOn w:val="Normal"/>
    <w:next w:val="Normal"/>
    <w:autoRedefine/>
    <w:uiPriority w:val="39"/>
    <w:semiHidden/>
    <w:rsid w:val="00D40DD1"/>
    <w:pPr>
      <w:ind w:left="1440"/>
    </w:pPr>
  </w:style>
  <w:style w:type="paragraph" w:styleId="TOC8">
    <w:name w:val="toc 8"/>
    <w:basedOn w:val="Normal"/>
    <w:next w:val="Normal"/>
    <w:autoRedefine/>
    <w:uiPriority w:val="39"/>
    <w:semiHidden/>
    <w:rsid w:val="00D40DD1"/>
    <w:pPr>
      <w:ind w:left="1680"/>
    </w:pPr>
  </w:style>
  <w:style w:type="paragraph" w:styleId="TOC9">
    <w:name w:val="toc 9"/>
    <w:basedOn w:val="Normal"/>
    <w:next w:val="Normal"/>
    <w:autoRedefine/>
    <w:uiPriority w:val="39"/>
    <w:semiHidden/>
    <w:rsid w:val="00D40DD1"/>
    <w:pPr>
      <w:ind w:left="1920"/>
    </w:pPr>
  </w:style>
  <w:style w:type="character" w:styleId="Hyperlink">
    <w:name w:val="Hyperlink"/>
    <w:basedOn w:val="DefaultParagraphFont"/>
    <w:uiPriority w:val="99"/>
    <w:rsid w:val="00D40DD1"/>
    <w:rPr>
      <w:rFonts w:cs="Times New Roman"/>
      <w:color w:val="0000FF"/>
      <w:u w:val="single"/>
    </w:rPr>
  </w:style>
  <w:style w:type="paragraph" w:styleId="BodyTextIndent3">
    <w:name w:val="Body Text Indent 3"/>
    <w:basedOn w:val="Normal"/>
    <w:link w:val="BodyTextIndent3Char"/>
    <w:uiPriority w:val="99"/>
    <w:rsid w:val="00D40DD1"/>
    <w:pPr>
      <w:ind w:left="36"/>
    </w:pPr>
    <w:rPr>
      <w:rFonts w:eastAsia="MS Mincho"/>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semiHidden/>
    <w:rsid w:val="0047287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FollowedHyperlink">
    <w:name w:val="FollowedHyperlink"/>
    <w:basedOn w:val="DefaultParagraphFont"/>
    <w:uiPriority w:val="99"/>
    <w:rsid w:val="004A473D"/>
    <w:rPr>
      <w:rFonts w:cs="Times New Roman"/>
      <w:color w:val="606420"/>
      <w:u w:val="single"/>
    </w:rPr>
  </w:style>
  <w:style w:type="character" w:styleId="CommentReference">
    <w:name w:val="annotation reference"/>
    <w:basedOn w:val="DefaultParagraphFont"/>
    <w:rsid w:val="00DE2F02"/>
    <w:rPr>
      <w:sz w:val="16"/>
      <w:szCs w:val="16"/>
    </w:rPr>
  </w:style>
  <w:style w:type="paragraph" w:styleId="CommentText">
    <w:name w:val="annotation text"/>
    <w:basedOn w:val="Normal"/>
    <w:link w:val="CommentTextChar"/>
    <w:rsid w:val="00DE2F02"/>
    <w:rPr>
      <w:sz w:val="20"/>
      <w:szCs w:val="20"/>
    </w:rPr>
  </w:style>
  <w:style w:type="character" w:customStyle="1" w:styleId="CommentTextChar">
    <w:name w:val="Comment Text Char"/>
    <w:basedOn w:val="DefaultParagraphFont"/>
    <w:link w:val="CommentText"/>
    <w:rsid w:val="00DE2F02"/>
  </w:style>
  <w:style w:type="paragraph" w:styleId="CommentSubject">
    <w:name w:val="annotation subject"/>
    <w:basedOn w:val="CommentText"/>
    <w:next w:val="CommentText"/>
    <w:link w:val="CommentSubjectChar"/>
    <w:rsid w:val="00DE2F02"/>
    <w:rPr>
      <w:b/>
      <w:bCs/>
    </w:rPr>
  </w:style>
  <w:style w:type="character" w:customStyle="1" w:styleId="CommentSubjectChar">
    <w:name w:val="Comment Subject Char"/>
    <w:basedOn w:val="CommentTextChar"/>
    <w:link w:val="CommentSubject"/>
    <w:rsid w:val="00DE2F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006367">
      <w:marLeft w:val="0"/>
      <w:marRight w:val="0"/>
      <w:marTop w:val="0"/>
      <w:marBottom w:val="0"/>
      <w:divBdr>
        <w:top w:val="none" w:sz="0" w:space="0" w:color="auto"/>
        <w:left w:val="none" w:sz="0" w:space="0" w:color="auto"/>
        <w:bottom w:val="none" w:sz="0" w:space="0" w:color="auto"/>
        <w:right w:val="none" w:sz="0" w:space="0" w:color="auto"/>
      </w:divBdr>
    </w:div>
    <w:div w:id="1233006368">
      <w:marLeft w:val="0"/>
      <w:marRight w:val="0"/>
      <w:marTop w:val="0"/>
      <w:marBottom w:val="0"/>
      <w:divBdr>
        <w:top w:val="none" w:sz="0" w:space="0" w:color="auto"/>
        <w:left w:val="none" w:sz="0" w:space="0" w:color="auto"/>
        <w:bottom w:val="none" w:sz="0" w:space="0" w:color="auto"/>
        <w:right w:val="none" w:sz="0" w:space="0" w:color="auto"/>
      </w:divBdr>
    </w:div>
    <w:div w:id="1233006369">
      <w:marLeft w:val="0"/>
      <w:marRight w:val="0"/>
      <w:marTop w:val="0"/>
      <w:marBottom w:val="0"/>
      <w:divBdr>
        <w:top w:val="none" w:sz="0" w:space="0" w:color="auto"/>
        <w:left w:val="none" w:sz="0" w:space="0" w:color="auto"/>
        <w:bottom w:val="none" w:sz="0" w:space="0" w:color="auto"/>
        <w:right w:val="none" w:sz="0" w:space="0" w:color="auto"/>
      </w:divBdr>
    </w:div>
    <w:div w:id="1233006370">
      <w:marLeft w:val="0"/>
      <w:marRight w:val="0"/>
      <w:marTop w:val="0"/>
      <w:marBottom w:val="0"/>
      <w:divBdr>
        <w:top w:val="none" w:sz="0" w:space="0" w:color="auto"/>
        <w:left w:val="none" w:sz="0" w:space="0" w:color="auto"/>
        <w:bottom w:val="none" w:sz="0" w:space="0" w:color="auto"/>
        <w:right w:val="none" w:sz="0" w:space="0" w:color="auto"/>
      </w:divBdr>
    </w:div>
    <w:div w:id="1233006371">
      <w:marLeft w:val="0"/>
      <w:marRight w:val="0"/>
      <w:marTop w:val="0"/>
      <w:marBottom w:val="0"/>
      <w:divBdr>
        <w:top w:val="none" w:sz="0" w:space="0" w:color="auto"/>
        <w:left w:val="none" w:sz="0" w:space="0" w:color="auto"/>
        <w:bottom w:val="none" w:sz="0" w:space="0" w:color="auto"/>
        <w:right w:val="none" w:sz="0" w:space="0" w:color="auto"/>
      </w:divBdr>
    </w:div>
    <w:div w:id="1233006372">
      <w:marLeft w:val="0"/>
      <w:marRight w:val="0"/>
      <w:marTop w:val="0"/>
      <w:marBottom w:val="0"/>
      <w:divBdr>
        <w:top w:val="none" w:sz="0" w:space="0" w:color="auto"/>
        <w:left w:val="none" w:sz="0" w:space="0" w:color="auto"/>
        <w:bottom w:val="none" w:sz="0" w:space="0" w:color="auto"/>
        <w:right w:val="none" w:sz="0" w:space="0" w:color="auto"/>
      </w:divBdr>
    </w:div>
    <w:div w:id="1233006373">
      <w:marLeft w:val="0"/>
      <w:marRight w:val="0"/>
      <w:marTop w:val="0"/>
      <w:marBottom w:val="0"/>
      <w:divBdr>
        <w:top w:val="none" w:sz="0" w:space="0" w:color="auto"/>
        <w:left w:val="none" w:sz="0" w:space="0" w:color="auto"/>
        <w:bottom w:val="none" w:sz="0" w:space="0" w:color="auto"/>
        <w:right w:val="none" w:sz="0" w:space="0" w:color="auto"/>
      </w:divBdr>
    </w:div>
    <w:div w:id="1233006374">
      <w:marLeft w:val="0"/>
      <w:marRight w:val="0"/>
      <w:marTop w:val="0"/>
      <w:marBottom w:val="0"/>
      <w:divBdr>
        <w:top w:val="none" w:sz="0" w:space="0" w:color="auto"/>
        <w:left w:val="none" w:sz="0" w:space="0" w:color="auto"/>
        <w:bottom w:val="none" w:sz="0" w:space="0" w:color="auto"/>
        <w:right w:val="none" w:sz="0" w:space="0" w:color="auto"/>
      </w:divBdr>
    </w:div>
    <w:div w:id="1233006375">
      <w:marLeft w:val="0"/>
      <w:marRight w:val="0"/>
      <w:marTop w:val="0"/>
      <w:marBottom w:val="0"/>
      <w:divBdr>
        <w:top w:val="none" w:sz="0" w:space="0" w:color="auto"/>
        <w:left w:val="none" w:sz="0" w:space="0" w:color="auto"/>
        <w:bottom w:val="none" w:sz="0" w:space="0" w:color="auto"/>
        <w:right w:val="none" w:sz="0" w:space="0" w:color="auto"/>
      </w:divBdr>
    </w:div>
    <w:div w:id="1233006376">
      <w:marLeft w:val="0"/>
      <w:marRight w:val="0"/>
      <w:marTop w:val="0"/>
      <w:marBottom w:val="0"/>
      <w:divBdr>
        <w:top w:val="none" w:sz="0" w:space="0" w:color="auto"/>
        <w:left w:val="none" w:sz="0" w:space="0" w:color="auto"/>
        <w:bottom w:val="none" w:sz="0" w:space="0" w:color="auto"/>
        <w:right w:val="none" w:sz="0" w:space="0" w:color="auto"/>
      </w:divBdr>
    </w:div>
    <w:div w:id="1233006377">
      <w:marLeft w:val="0"/>
      <w:marRight w:val="0"/>
      <w:marTop w:val="0"/>
      <w:marBottom w:val="0"/>
      <w:divBdr>
        <w:top w:val="none" w:sz="0" w:space="0" w:color="auto"/>
        <w:left w:val="none" w:sz="0" w:space="0" w:color="auto"/>
        <w:bottom w:val="none" w:sz="0" w:space="0" w:color="auto"/>
        <w:right w:val="none" w:sz="0" w:space="0" w:color="auto"/>
      </w:divBdr>
    </w:div>
    <w:div w:id="1233006378">
      <w:marLeft w:val="0"/>
      <w:marRight w:val="0"/>
      <w:marTop w:val="0"/>
      <w:marBottom w:val="0"/>
      <w:divBdr>
        <w:top w:val="none" w:sz="0" w:space="0" w:color="auto"/>
        <w:left w:val="none" w:sz="0" w:space="0" w:color="auto"/>
        <w:bottom w:val="none" w:sz="0" w:space="0" w:color="auto"/>
        <w:right w:val="none" w:sz="0" w:space="0" w:color="auto"/>
      </w:divBdr>
    </w:div>
    <w:div w:id="1233006379">
      <w:marLeft w:val="0"/>
      <w:marRight w:val="0"/>
      <w:marTop w:val="0"/>
      <w:marBottom w:val="0"/>
      <w:divBdr>
        <w:top w:val="none" w:sz="0" w:space="0" w:color="auto"/>
        <w:left w:val="none" w:sz="0" w:space="0" w:color="auto"/>
        <w:bottom w:val="none" w:sz="0" w:space="0" w:color="auto"/>
        <w:right w:val="none" w:sz="0" w:space="0" w:color="auto"/>
      </w:divBdr>
    </w:div>
    <w:div w:id="1233006380">
      <w:marLeft w:val="0"/>
      <w:marRight w:val="0"/>
      <w:marTop w:val="0"/>
      <w:marBottom w:val="0"/>
      <w:divBdr>
        <w:top w:val="none" w:sz="0" w:space="0" w:color="auto"/>
        <w:left w:val="none" w:sz="0" w:space="0" w:color="auto"/>
        <w:bottom w:val="none" w:sz="0" w:space="0" w:color="auto"/>
        <w:right w:val="none" w:sz="0" w:space="0" w:color="auto"/>
      </w:divBdr>
    </w:div>
    <w:div w:id="1233006381">
      <w:marLeft w:val="0"/>
      <w:marRight w:val="0"/>
      <w:marTop w:val="0"/>
      <w:marBottom w:val="0"/>
      <w:divBdr>
        <w:top w:val="none" w:sz="0" w:space="0" w:color="auto"/>
        <w:left w:val="none" w:sz="0" w:space="0" w:color="auto"/>
        <w:bottom w:val="none" w:sz="0" w:space="0" w:color="auto"/>
        <w:right w:val="none" w:sz="0" w:space="0" w:color="auto"/>
      </w:divBdr>
    </w:div>
    <w:div w:id="1233006382">
      <w:marLeft w:val="0"/>
      <w:marRight w:val="0"/>
      <w:marTop w:val="0"/>
      <w:marBottom w:val="0"/>
      <w:divBdr>
        <w:top w:val="none" w:sz="0" w:space="0" w:color="auto"/>
        <w:left w:val="none" w:sz="0" w:space="0" w:color="auto"/>
        <w:bottom w:val="none" w:sz="0" w:space="0" w:color="auto"/>
        <w:right w:val="none" w:sz="0" w:space="0" w:color="auto"/>
      </w:divBdr>
    </w:div>
    <w:div w:id="1233006383">
      <w:marLeft w:val="0"/>
      <w:marRight w:val="0"/>
      <w:marTop w:val="0"/>
      <w:marBottom w:val="0"/>
      <w:divBdr>
        <w:top w:val="none" w:sz="0" w:space="0" w:color="auto"/>
        <w:left w:val="none" w:sz="0" w:space="0" w:color="auto"/>
        <w:bottom w:val="none" w:sz="0" w:space="0" w:color="auto"/>
        <w:right w:val="none" w:sz="0" w:space="0" w:color="auto"/>
      </w:divBdr>
    </w:div>
    <w:div w:id="1233006384">
      <w:marLeft w:val="0"/>
      <w:marRight w:val="0"/>
      <w:marTop w:val="0"/>
      <w:marBottom w:val="0"/>
      <w:divBdr>
        <w:top w:val="none" w:sz="0" w:space="0" w:color="auto"/>
        <w:left w:val="none" w:sz="0" w:space="0" w:color="auto"/>
        <w:bottom w:val="none" w:sz="0" w:space="0" w:color="auto"/>
        <w:right w:val="none" w:sz="0" w:space="0" w:color="auto"/>
      </w:divBdr>
    </w:div>
    <w:div w:id="1233006385">
      <w:marLeft w:val="0"/>
      <w:marRight w:val="0"/>
      <w:marTop w:val="0"/>
      <w:marBottom w:val="0"/>
      <w:divBdr>
        <w:top w:val="none" w:sz="0" w:space="0" w:color="auto"/>
        <w:left w:val="none" w:sz="0" w:space="0" w:color="auto"/>
        <w:bottom w:val="none" w:sz="0" w:space="0" w:color="auto"/>
        <w:right w:val="none" w:sz="0" w:space="0" w:color="auto"/>
      </w:divBdr>
    </w:div>
    <w:div w:id="1233006386">
      <w:marLeft w:val="0"/>
      <w:marRight w:val="0"/>
      <w:marTop w:val="0"/>
      <w:marBottom w:val="0"/>
      <w:divBdr>
        <w:top w:val="none" w:sz="0" w:space="0" w:color="auto"/>
        <w:left w:val="none" w:sz="0" w:space="0" w:color="auto"/>
        <w:bottom w:val="none" w:sz="0" w:space="0" w:color="auto"/>
        <w:right w:val="none" w:sz="0" w:space="0" w:color="auto"/>
      </w:divBdr>
    </w:div>
    <w:div w:id="12330063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at.gov" TargetMode="External"/><Relationship Id="rId18" Type="http://schemas.openxmlformats.org/officeDocument/2006/relationships/hyperlink" Target="http://training.nwcg.gov/classes/i100.htm" TargetMode="External"/><Relationship Id="rId26" Type="http://schemas.openxmlformats.org/officeDocument/2006/relationships/hyperlink" Target="http://training.nwcg.gov/classes/i100.htm" TargetMode="External"/><Relationship Id="rId39" Type="http://schemas.openxmlformats.org/officeDocument/2006/relationships/hyperlink" Target="http://training.nwcg.gov/classes/i100.htm" TargetMode="External"/><Relationship Id="rId21" Type="http://schemas.openxmlformats.org/officeDocument/2006/relationships/hyperlink" Target="http://training.nwcg.gov/classes/i100.htm" TargetMode="External"/><Relationship Id="rId34" Type="http://schemas.openxmlformats.org/officeDocument/2006/relationships/hyperlink" Target="file:///C:\Desktop\5109.17\June%202011%20Updates\ConvertedDocs\FSFAQGCh2pt1June2011.docm" TargetMode="External"/><Relationship Id="rId42" Type="http://schemas.openxmlformats.org/officeDocument/2006/relationships/hyperlink" Target="http://training.nwcg.gov/classes/i100.htm" TargetMode="External"/><Relationship Id="rId47" Type="http://schemas.openxmlformats.org/officeDocument/2006/relationships/hyperlink" Target="http://training.nwcg.gov/classes/i100.htm" TargetMode="External"/><Relationship Id="rId50" Type="http://schemas.openxmlformats.org/officeDocument/2006/relationships/hyperlink" Target="http://training.nwcg.gov/classes/i100.htm" TargetMode="External"/><Relationship Id="rId55" Type="http://schemas.openxmlformats.org/officeDocument/2006/relationships/hyperlink" Target="http://training.nwcg.gov/classes/i100.htm" TargetMode="External"/><Relationship Id="rId63" Type="http://schemas.openxmlformats.org/officeDocument/2006/relationships/hyperlink" Target="http://training.nwcg.gov/classes/i100.htm" TargetMode="External"/><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wcg.gov/pms/taskbook/taskbook.htm" TargetMode="External"/><Relationship Id="rId29" Type="http://schemas.openxmlformats.org/officeDocument/2006/relationships/hyperlink" Target="http://training.nwcg.gov/classes/i100.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s.fed.us/business/abs/training.php" TargetMode="External"/><Relationship Id="rId24" Type="http://schemas.openxmlformats.org/officeDocument/2006/relationships/hyperlink" Target="http://www.nifc.gov/news/mobguide/index.html%20" TargetMode="External"/><Relationship Id="rId32" Type="http://schemas.openxmlformats.org/officeDocument/2006/relationships/hyperlink" Target="file:///C:\Desktop\5109.17\June%202011%20Updates\ConvertedDocs\FSFAQGCh2pt1June2011.docm" TargetMode="External"/><Relationship Id="rId37" Type="http://schemas.openxmlformats.org/officeDocument/2006/relationships/hyperlink" Target="http://training.nwcg.gov/classes/i100.htm" TargetMode="External"/><Relationship Id="rId40" Type="http://schemas.openxmlformats.org/officeDocument/2006/relationships/hyperlink" Target="http://training.nwcg.gov/classes/i100.htm" TargetMode="External"/><Relationship Id="rId45" Type="http://schemas.openxmlformats.org/officeDocument/2006/relationships/hyperlink" Target="http://training.nwcg.gov/classes/i100.htm" TargetMode="External"/><Relationship Id="rId53" Type="http://schemas.openxmlformats.org/officeDocument/2006/relationships/comments" Target="comments.xml"/><Relationship Id="rId58" Type="http://schemas.openxmlformats.org/officeDocument/2006/relationships/hyperlink" Target="http://training.nwcg.gov/classes/i100.htm"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training.nwcg.gov/classes/i100.htm" TargetMode="External"/><Relationship Id="rId23" Type="http://schemas.openxmlformats.org/officeDocument/2006/relationships/hyperlink" Target="http://training.nwcg.gov/classes/i100.htm" TargetMode="External"/><Relationship Id="rId28" Type="http://schemas.openxmlformats.org/officeDocument/2006/relationships/hyperlink" Target="http://training.nwcg.gov/classes/i100.htm" TargetMode="External"/><Relationship Id="rId36" Type="http://schemas.openxmlformats.org/officeDocument/2006/relationships/hyperlink" Target="http://www.nwcg.gov/pms/taskbook/taskbook.htm" TargetMode="External"/><Relationship Id="rId49" Type="http://schemas.openxmlformats.org/officeDocument/2006/relationships/hyperlink" Target="http://www.nwcg.gov/pms/taskbook/taskbook.htm" TargetMode="External"/><Relationship Id="rId57" Type="http://schemas.openxmlformats.org/officeDocument/2006/relationships/hyperlink" Target="http://www.iat.gov" TargetMode="External"/><Relationship Id="rId61" Type="http://schemas.openxmlformats.org/officeDocument/2006/relationships/hyperlink" Target="http://training.nwcg.gov/classes/i100.htm" TargetMode="External"/><Relationship Id="rId10" Type="http://schemas.openxmlformats.org/officeDocument/2006/relationships/hyperlink" Target="http://www.iat.gov" TargetMode="External"/><Relationship Id="rId19" Type="http://schemas.openxmlformats.org/officeDocument/2006/relationships/hyperlink" Target="http://training.nwcg.gov/classes/i100.htm" TargetMode="External"/><Relationship Id="rId31" Type="http://schemas.openxmlformats.org/officeDocument/2006/relationships/hyperlink" Target="http://www.nwcg.gov/pms/taskbook/taskbook.htm" TargetMode="External"/><Relationship Id="rId44" Type="http://schemas.openxmlformats.org/officeDocument/2006/relationships/hyperlink" Target="http://training.nwcg.gov/classes/i100.htm" TargetMode="External"/><Relationship Id="rId52" Type="http://schemas.openxmlformats.org/officeDocument/2006/relationships/hyperlink" Target="http://www.nwcg.gov/pms/taskbook/taskbook.htm%20" TargetMode="External"/><Relationship Id="rId60" Type="http://schemas.openxmlformats.org/officeDocument/2006/relationships/hyperlink" Target="http://training.nwcg.gov/classes/i100.htm" TargetMode="External"/><Relationship Id="rId65" Type="http://schemas.openxmlformats.org/officeDocument/2006/relationships/hyperlink" Target="http://training.nwcg.gov/classes/i100.htm" TargetMode="External"/><Relationship Id="rId4" Type="http://schemas.openxmlformats.org/officeDocument/2006/relationships/settings" Target="settings.xml"/><Relationship Id="rId9" Type="http://schemas.openxmlformats.org/officeDocument/2006/relationships/hyperlink" Target="http://www.nifc.gov/nicc/predictive/intelligence/military/Military_Use_Handbook_2006_2.pdf" TargetMode="External"/><Relationship Id="rId14" Type="http://schemas.openxmlformats.org/officeDocument/2006/relationships/hyperlink" Target="http://www.fs.fed.us/business/abs/training.php" TargetMode="External"/><Relationship Id="rId22" Type="http://schemas.openxmlformats.org/officeDocument/2006/relationships/hyperlink" Target="http://training.nwcg.gov/classes/i100.htm" TargetMode="External"/><Relationship Id="rId27" Type="http://schemas.openxmlformats.org/officeDocument/2006/relationships/hyperlink" Target="http://training.nwcg.gov/classes/i100.htm" TargetMode="External"/><Relationship Id="rId30" Type="http://schemas.openxmlformats.org/officeDocument/2006/relationships/hyperlink" Target="http://training.nwcg.gov/classes/i100.htm" TargetMode="External"/><Relationship Id="rId35" Type="http://schemas.openxmlformats.org/officeDocument/2006/relationships/hyperlink" Target="http://www.nwcg.gov/pms/taskbook-agency/index.htm" TargetMode="External"/><Relationship Id="rId43" Type="http://schemas.openxmlformats.org/officeDocument/2006/relationships/hyperlink" Target="http://training.nwcg.gov/classes/i100.htm" TargetMode="External"/><Relationship Id="rId48" Type="http://schemas.openxmlformats.org/officeDocument/2006/relationships/hyperlink" Target="http://training.nwcg.gov/classes/i100.htm" TargetMode="External"/><Relationship Id="rId56" Type="http://schemas.openxmlformats.org/officeDocument/2006/relationships/hyperlink" Target="http://training.nwcg.gov/classes/i100.htm" TargetMode="External"/><Relationship Id="rId64" Type="http://schemas.openxmlformats.org/officeDocument/2006/relationships/hyperlink" Target="http://training.nwcg.gov/classes/i100.htm" TargetMode="External"/><Relationship Id="rId69" Type="http://schemas.openxmlformats.org/officeDocument/2006/relationships/header" Target="header3.xml"/><Relationship Id="rId8" Type="http://schemas.openxmlformats.org/officeDocument/2006/relationships/hyperlink" Target="http://training.nwcg.gov/classes/i100.htm" TargetMode="External"/><Relationship Id="rId51" Type="http://schemas.openxmlformats.org/officeDocument/2006/relationships/hyperlink" Target="http://training.nwcg.gov/classes/i100.htm" TargetMode="External"/><Relationship Id="rId3" Type="http://schemas.microsoft.com/office/2007/relationships/stylesWithEffects" Target="stylesWithEffects.xml"/><Relationship Id="rId12" Type="http://schemas.openxmlformats.org/officeDocument/2006/relationships/hyperlink" Target="https://fs.fed.us/fire/aviation/av_library/index.html" TargetMode="External"/><Relationship Id="rId17" Type="http://schemas.openxmlformats.org/officeDocument/2006/relationships/hyperlink" Target="http://training.nwcg.gov/classes/i100.htm" TargetMode="External"/><Relationship Id="rId25" Type="http://schemas.openxmlformats.org/officeDocument/2006/relationships/hyperlink" Target="http://training.nwcg.gov/classes/i100.htm" TargetMode="External"/><Relationship Id="rId33" Type="http://schemas.openxmlformats.org/officeDocument/2006/relationships/hyperlink" Target="file:///C:\Desktop\5109.17\June%202011%20Updates\ConvertedDocs\FSFAQGCh2pt1June2011.docm" TargetMode="External"/><Relationship Id="rId38" Type="http://schemas.openxmlformats.org/officeDocument/2006/relationships/hyperlink" Target="http://www.fs.fed.us/business/abs/training.php" TargetMode="External"/><Relationship Id="rId46" Type="http://schemas.openxmlformats.org/officeDocument/2006/relationships/hyperlink" Target="http://training.nwcg.gov/classes/i100.htm" TargetMode="External"/><Relationship Id="rId59" Type="http://schemas.openxmlformats.org/officeDocument/2006/relationships/hyperlink" Target="http://training.nwcg.gov/classes/i100.htm" TargetMode="External"/><Relationship Id="rId67" Type="http://schemas.openxmlformats.org/officeDocument/2006/relationships/header" Target="header2.xml"/><Relationship Id="rId20" Type="http://schemas.openxmlformats.org/officeDocument/2006/relationships/hyperlink" Target="http://training.nwcg.gov/classes/i100.htm" TargetMode="External"/><Relationship Id="rId41" Type="http://schemas.openxmlformats.org/officeDocument/2006/relationships/hyperlink" Target="http://training.nwcg.gov/classes/i100.htm" TargetMode="External"/><Relationship Id="rId54" Type="http://schemas.openxmlformats.org/officeDocument/2006/relationships/hyperlink" Target="http://training.nwcg.gov/classes/i100.htm" TargetMode="External"/><Relationship Id="rId62" Type="http://schemas.openxmlformats.org/officeDocument/2006/relationships/hyperlink" Target="http://training.nwcg.gov/classes/i100.htm" TargetMode="External"/><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Share\FSH5109_17\Revised%20Docs\fsh_amend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fsh_amendment.dot</Template>
  <TotalTime>22</TotalTime>
  <Pages>85</Pages>
  <Words>10896</Words>
  <Characters>62110</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Forest Service Fire &amp; Aviation Qualifications Guide, Chapter 2, pt 2 </vt:lpstr>
    </vt:vector>
  </TitlesOfParts>
  <Company/>
  <LinksUpToDate>false</LinksUpToDate>
  <CharactersWithSpaces>72861</CharactersWithSpaces>
  <SharedDoc>false</SharedDoc>
  <HLinks>
    <vt:vector size="366" baseType="variant">
      <vt:variant>
        <vt:i4>1048643</vt:i4>
      </vt:variant>
      <vt:variant>
        <vt:i4>285</vt:i4>
      </vt:variant>
      <vt:variant>
        <vt:i4>0</vt:i4>
      </vt:variant>
      <vt:variant>
        <vt:i4>5</vt:i4>
      </vt:variant>
      <vt:variant>
        <vt:lpwstr>http://training.nwcg.gov/classes/i100.htm</vt:lpwstr>
      </vt:variant>
      <vt:variant>
        <vt:lpwstr/>
      </vt:variant>
      <vt:variant>
        <vt:i4>1048643</vt:i4>
      </vt:variant>
      <vt:variant>
        <vt:i4>282</vt:i4>
      </vt:variant>
      <vt:variant>
        <vt:i4>0</vt:i4>
      </vt:variant>
      <vt:variant>
        <vt:i4>5</vt:i4>
      </vt:variant>
      <vt:variant>
        <vt:lpwstr>http://training.nwcg.gov/classes/i100.htm</vt:lpwstr>
      </vt:variant>
      <vt:variant>
        <vt:lpwstr/>
      </vt:variant>
      <vt:variant>
        <vt:i4>1048643</vt:i4>
      </vt:variant>
      <vt:variant>
        <vt:i4>279</vt:i4>
      </vt:variant>
      <vt:variant>
        <vt:i4>0</vt:i4>
      </vt:variant>
      <vt:variant>
        <vt:i4>5</vt:i4>
      </vt:variant>
      <vt:variant>
        <vt:lpwstr>http://training.nwcg.gov/classes/i100.htm</vt:lpwstr>
      </vt:variant>
      <vt:variant>
        <vt:lpwstr/>
      </vt:variant>
      <vt:variant>
        <vt:i4>1048643</vt:i4>
      </vt:variant>
      <vt:variant>
        <vt:i4>276</vt:i4>
      </vt:variant>
      <vt:variant>
        <vt:i4>0</vt:i4>
      </vt:variant>
      <vt:variant>
        <vt:i4>5</vt:i4>
      </vt:variant>
      <vt:variant>
        <vt:lpwstr>http://training.nwcg.gov/classes/i100.htm</vt:lpwstr>
      </vt:variant>
      <vt:variant>
        <vt:lpwstr/>
      </vt:variant>
      <vt:variant>
        <vt:i4>1048643</vt:i4>
      </vt:variant>
      <vt:variant>
        <vt:i4>273</vt:i4>
      </vt:variant>
      <vt:variant>
        <vt:i4>0</vt:i4>
      </vt:variant>
      <vt:variant>
        <vt:i4>5</vt:i4>
      </vt:variant>
      <vt:variant>
        <vt:lpwstr>http://training.nwcg.gov/classes/i100.htm</vt:lpwstr>
      </vt:variant>
      <vt:variant>
        <vt:lpwstr/>
      </vt:variant>
      <vt:variant>
        <vt:i4>1048643</vt:i4>
      </vt:variant>
      <vt:variant>
        <vt:i4>270</vt:i4>
      </vt:variant>
      <vt:variant>
        <vt:i4>0</vt:i4>
      </vt:variant>
      <vt:variant>
        <vt:i4>5</vt:i4>
      </vt:variant>
      <vt:variant>
        <vt:lpwstr>http://training.nwcg.gov/classes/i100.htm</vt:lpwstr>
      </vt:variant>
      <vt:variant>
        <vt:lpwstr/>
      </vt:variant>
      <vt:variant>
        <vt:i4>1048643</vt:i4>
      </vt:variant>
      <vt:variant>
        <vt:i4>267</vt:i4>
      </vt:variant>
      <vt:variant>
        <vt:i4>0</vt:i4>
      </vt:variant>
      <vt:variant>
        <vt:i4>5</vt:i4>
      </vt:variant>
      <vt:variant>
        <vt:lpwstr>http://training.nwcg.gov/classes/i100.htm</vt:lpwstr>
      </vt:variant>
      <vt:variant>
        <vt:lpwstr/>
      </vt:variant>
      <vt:variant>
        <vt:i4>1048643</vt:i4>
      </vt:variant>
      <vt:variant>
        <vt:i4>264</vt:i4>
      </vt:variant>
      <vt:variant>
        <vt:i4>0</vt:i4>
      </vt:variant>
      <vt:variant>
        <vt:i4>5</vt:i4>
      </vt:variant>
      <vt:variant>
        <vt:lpwstr>http://training.nwcg.gov/classes/i100.htm</vt:lpwstr>
      </vt:variant>
      <vt:variant>
        <vt:lpwstr/>
      </vt:variant>
      <vt:variant>
        <vt:i4>2556016</vt:i4>
      </vt:variant>
      <vt:variant>
        <vt:i4>261</vt:i4>
      </vt:variant>
      <vt:variant>
        <vt:i4>0</vt:i4>
      </vt:variant>
      <vt:variant>
        <vt:i4>5</vt:i4>
      </vt:variant>
      <vt:variant>
        <vt:lpwstr>http://www.iat.gov/</vt:lpwstr>
      </vt:variant>
      <vt:variant>
        <vt:lpwstr/>
      </vt:variant>
      <vt:variant>
        <vt:i4>1048643</vt:i4>
      </vt:variant>
      <vt:variant>
        <vt:i4>258</vt:i4>
      </vt:variant>
      <vt:variant>
        <vt:i4>0</vt:i4>
      </vt:variant>
      <vt:variant>
        <vt:i4>5</vt:i4>
      </vt:variant>
      <vt:variant>
        <vt:lpwstr>http://training.nwcg.gov/classes/i100.htm</vt:lpwstr>
      </vt:variant>
      <vt:variant>
        <vt:lpwstr/>
      </vt:variant>
      <vt:variant>
        <vt:i4>1048643</vt:i4>
      </vt:variant>
      <vt:variant>
        <vt:i4>255</vt:i4>
      </vt:variant>
      <vt:variant>
        <vt:i4>0</vt:i4>
      </vt:variant>
      <vt:variant>
        <vt:i4>5</vt:i4>
      </vt:variant>
      <vt:variant>
        <vt:lpwstr>http://training.nwcg.gov/classes/i100.htm</vt:lpwstr>
      </vt:variant>
      <vt:variant>
        <vt:lpwstr/>
      </vt:variant>
      <vt:variant>
        <vt:i4>1048643</vt:i4>
      </vt:variant>
      <vt:variant>
        <vt:i4>252</vt:i4>
      </vt:variant>
      <vt:variant>
        <vt:i4>0</vt:i4>
      </vt:variant>
      <vt:variant>
        <vt:i4>5</vt:i4>
      </vt:variant>
      <vt:variant>
        <vt:lpwstr>http://training.nwcg.gov/classes/i100.htm</vt:lpwstr>
      </vt:variant>
      <vt:variant>
        <vt:lpwstr/>
      </vt:variant>
      <vt:variant>
        <vt:i4>1048643</vt:i4>
      </vt:variant>
      <vt:variant>
        <vt:i4>249</vt:i4>
      </vt:variant>
      <vt:variant>
        <vt:i4>0</vt:i4>
      </vt:variant>
      <vt:variant>
        <vt:i4>5</vt:i4>
      </vt:variant>
      <vt:variant>
        <vt:lpwstr>http://training.nwcg.gov/classes/i100.htm</vt:lpwstr>
      </vt:variant>
      <vt:variant>
        <vt:lpwstr/>
      </vt:variant>
      <vt:variant>
        <vt:i4>5505041</vt:i4>
      </vt:variant>
      <vt:variant>
        <vt:i4>246</vt:i4>
      </vt:variant>
      <vt:variant>
        <vt:i4>0</vt:i4>
      </vt:variant>
      <vt:variant>
        <vt:i4>5</vt:i4>
      </vt:variant>
      <vt:variant>
        <vt:lpwstr>http://www.nwcg.gov/pms/taskbook/taskbook.htm</vt:lpwstr>
      </vt:variant>
      <vt:variant>
        <vt:lpwstr/>
      </vt:variant>
      <vt:variant>
        <vt:i4>1048643</vt:i4>
      </vt:variant>
      <vt:variant>
        <vt:i4>243</vt:i4>
      </vt:variant>
      <vt:variant>
        <vt:i4>0</vt:i4>
      </vt:variant>
      <vt:variant>
        <vt:i4>5</vt:i4>
      </vt:variant>
      <vt:variant>
        <vt:lpwstr>http://training.nwcg.gov/classes/i100.htm</vt:lpwstr>
      </vt:variant>
      <vt:variant>
        <vt:lpwstr/>
      </vt:variant>
      <vt:variant>
        <vt:i4>1048643</vt:i4>
      </vt:variant>
      <vt:variant>
        <vt:i4>240</vt:i4>
      </vt:variant>
      <vt:variant>
        <vt:i4>0</vt:i4>
      </vt:variant>
      <vt:variant>
        <vt:i4>5</vt:i4>
      </vt:variant>
      <vt:variant>
        <vt:lpwstr>http://training.nwcg.gov/classes/i100.htm</vt:lpwstr>
      </vt:variant>
      <vt:variant>
        <vt:lpwstr/>
      </vt:variant>
      <vt:variant>
        <vt:i4>5505041</vt:i4>
      </vt:variant>
      <vt:variant>
        <vt:i4>237</vt:i4>
      </vt:variant>
      <vt:variant>
        <vt:i4>0</vt:i4>
      </vt:variant>
      <vt:variant>
        <vt:i4>5</vt:i4>
      </vt:variant>
      <vt:variant>
        <vt:lpwstr>http://www.nwcg.gov/pms/taskbook/taskbook.htm</vt:lpwstr>
      </vt:variant>
      <vt:variant>
        <vt:lpwstr/>
      </vt:variant>
      <vt:variant>
        <vt:i4>1048643</vt:i4>
      </vt:variant>
      <vt:variant>
        <vt:i4>234</vt:i4>
      </vt:variant>
      <vt:variant>
        <vt:i4>0</vt:i4>
      </vt:variant>
      <vt:variant>
        <vt:i4>5</vt:i4>
      </vt:variant>
      <vt:variant>
        <vt:lpwstr>http://training.nwcg.gov/classes/i100.htm</vt:lpwstr>
      </vt:variant>
      <vt:variant>
        <vt:lpwstr/>
      </vt:variant>
      <vt:variant>
        <vt:i4>1048643</vt:i4>
      </vt:variant>
      <vt:variant>
        <vt:i4>231</vt:i4>
      </vt:variant>
      <vt:variant>
        <vt:i4>0</vt:i4>
      </vt:variant>
      <vt:variant>
        <vt:i4>5</vt:i4>
      </vt:variant>
      <vt:variant>
        <vt:lpwstr>http://training.nwcg.gov/classes/i100.htm</vt:lpwstr>
      </vt:variant>
      <vt:variant>
        <vt:lpwstr/>
      </vt:variant>
      <vt:variant>
        <vt:i4>1048643</vt:i4>
      </vt:variant>
      <vt:variant>
        <vt:i4>228</vt:i4>
      </vt:variant>
      <vt:variant>
        <vt:i4>0</vt:i4>
      </vt:variant>
      <vt:variant>
        <vt:i4>5</vt:i4>
      </vt:variant>
      <vt:variant>
        <vt:lpwstr>http://training.nwcg.gov/classes/i100.htm</vt:lpwstr>
      </vt:variant>
      <vt:variant>
        <vt:lpwstr/>
      </vt:variant>
      <vt:variant>
        <vt:i4>1048643</vt:i4>
      </vt:variant>
      <vt:variant>
        <vt:i4>225</vt:i4>
      </vt:variant>
      <vt:variant>
        <vt:i4>0</vt:i4>
      </vt:variant>
      <vt:variant>
        <vt:i4>5</vt:i4>
      </vt:variant>
      <vt:variant>
        <vt:lpwstr>http://training.nwcg.gov/classes/i100.htm</vt:lpwstr>
      </vt:variant>
      <vt:variant>
        <vt:lpwstr/>
      </vt:variant>
      <vt:variant>
        <vt:i4>1048643</vt:i4>
      </vt:variant>
      <vt:variant>
        <vt:i4>222</vt:i4>
      </vt:variant>
      <vt:variant>
        <vt:i4>0</vt:i4>
      </vt:variant>
      <vt:variant>
        <vt:i4>5</vt:i4>
      </vt:variant>
      <vt:variant>
        <vt:lpwstr>http://training.nwcg.gov/classes/i100.htm</vt:lpwstr>
      </vt:variant>
      <vt:variant>
        <vt:lpwstr/>
      </vt:variant>
      <vt:variant>
        <vt:i4>1048643</vt:i4>
      </vt:variant>
      <vt:variant>
        <vt:i4>219</vt:i4>
      </vt:variant>
      <vt:variant>
        <vt:i4>0</vt:i4>
      </vt:variant>
      <vt:variant>
        <vt:i4>5</vt:i4>
      </vt:variant>
      <vt:variant>
        <vt:lpwstr>http://training.nwcg.gov/classes/i100.htm</vt:lpwstr>
      </vt:variant>
      <vt:variant>
        <vt:lpwstr/>
      </vt:variant>
      <vt:variant>
        <vt:i4>1048643</vt:i4>
      </vt:variant>
      <vt:variant>
        <vt:i4>216</vt:i4>
      </vt:variant>
      <vt:variant>
        <vt:i4>0</vt:i4>
      </vt:variant>
      <vt:variant>
        <vt:i4>5</vt:i4>
      </vt:variant>
      <vt:variant>
        <vt:lpwstr>http://training.nwcg.gov/classes/i100.htm</vt:lpwstr>
      </vt:variant>
      <vt:variant>
        <vt:lpwstr/>
      </vt:variant>
      <vt:variant>
        <vt:i4>1048643</vt:i4>
      </vt:variant>
      <vt:variant>
        <vt:i4>213</vt:i4>
      </vt:variant>
      <vt:variant>
        <vt:i4>0</vt:i4>
      </vt:variant>
      <vt:variant>
        <vt:i4>5</vt:i4>
      </vt:variant>
      <vt:variant>
        <vt:lpwstr>http://training.nwcg.gov/classes/i100.htm</vt:lpwstr>
      </vt:variant>
      <vt:variant>
        <vt:lpwstr/>
      </vt:variant>
      <vt:variant>
        <vt:i4>1048643</vt:i4>
      </vt:variant>
      <vt:variant>
        <vt:i4>210</vt:i4>
      </vt:variant>
      <vt:variant>
        <vt:i4>0</vt:i4>
      </vt:variant>
      <vt:variant>
        <vt:i4>5</vt:i4>
      </vt:variant>
      <vt:variant>
        <vt:lpwstr>http://training.nwcg.gov/classes/i100.htm</vt:lpwstr>
      </vt:variant>
      <vt:variant>
        <vt:lpwstr/>
      </vt:variant>
      <vt:variant>
        <vt:i4>1048643</vt:i4>
      </vt:variant>
      <vt:variant>
        <vt:i4>207</vt:i4>
      </vt:variant>
      <vt:variant>
        <vt:i4>0</vt:i4>
      </vt:variant>
      <vt:variant>
        <vt:i4>5</vt:i4>
      </vt:variant>
      <vt:variant>
        <vt:lpwstr>http://training.nwcg.gov/classes/i100.htm</vt:lpwstr>
      </vt:variant>
      <vt:variant>
        <vt:lpwstr/>
      </vt:variant>
      <vt:variant>
        <vt:i4>2097200</vt:i4>
      </vt:variant>
      <vt:variant>
        <vt:i4>204</vt:i4>
      </vt:variant>
      <vt:variant>
        <vt:i4>0</vt:i4>
      </vt:variant>
      <vt:variant>
        <vt:i4>5</vt:i4>
      </vt:variant>
      <vt:variant>
        <vt:lpwstr>http://www.fs.fed.us/business/abs/training.php</vt:lpwstr>
      </vt:variant>
      <vt:variant>
        <vt:lpwstr/>
      </vt:variant>
      <vt:variant>
        <vt:i4>1048643</vt:i4>
      </vt:variant>
      <vt:variant>
        <vt:i4>201</vt:i4>
      </vt:variant>
      <vt:variant>
        <vt:i4>0</vt:i4>
      </vt:variant>
      <vt:variant>
        <vt:i4>5</vt:i4>
      </vt:variant>
      <vt:variant>
        <vt:lpwstr>http://training.nwcg.gov/classes/i100.htm</vt:lpwstr>
      </vt:variant>
      <vt:variant>
        <vt:lpwstr/>
      </vt:variant>
      <vt:variant>
        <vt:i4>5505041</vt:i4>
      </vt:variant>
      <vt:variant>
        <vt:i4>198</vt:i4>
      </vt:variant>
      <vt:variant>
        <vt:i4>0</vt:i4>
      </vt:variant>
      <vt:variant>
        <vt:i4>5</vt:i4>
      </vt:variant>
      <vt:variant>
        <vt:lpwstr>http://www.nwcg.gov/pms/taskbook/taskbook.htm</vt:lpwstr>
      </vt:variant>
      <vt:variant>
        <vt:lpwstr/>
      </vt:variant>
      <vt:variant>
        <vt:i4>1900568</vt:i4>
      </vt:variant>
      <vt:variant>
        <vt:i4>195</vt:i4>
      </vt:variant>
      <vt:variant>
        <vt:i4>0</vt:i4>
      </vt:variant>
      <vt:variant>
        <vt:i4>5</vt:i4>
      </vt:variant>
      <vt:variant>
        <vt:lpwstr>http://www.nwcg.gov/pms/taskbook-agency/index.htm</vt:lpwstr>
      </vt:variant>
      <vt:variant>
        <vt:lpwstr/>
      </vt:variant>
      <vt:variant>
        <vt:i4>2490482</vt:i4>
      </vt:variant>
      <vt:variant>
        <vt:i4>192</vt:i4>
      </vt:variant>
      <vt:variant>
        <vt:i4>0</vt:i4>
      </vt:variant>
      <vt:variant>
        <vt:i4>5</vt:i4>
      </vt:variant>
      <vt:variant>
        <vt:lpwstr>../../../Desktop/5109.17/June 2011 Updates/ConvertedDocs/FSFAQGCh2pt1June2011.docm</vt:lpwstr>
      </vt:variant>
      <vt:variant>
        <vt:lpwstr/>
      </vt:variant>
      <vt:variant>
        <vt:i4>2490482</vt:i4>
      </vt:variant>
      <vt:variant>
        <vt:i4>189</vt:i4>
      </vt:variant>
      <vt:variant>
        <vt:i4>0</vt:i4>
      </vt:variant>
      <vt:variant>
        <vt:i4>5</vt:i4>
      </vt:variant>
      <vt:variant>
        <vt:lpwstr>../../../Desktop/5109.17/June 2011 Updates/ConvertedDocs/FSFAQGCh2pt1June2011.docm</vt:lpwstr>
      </vt:variant>
      <vt:variant>
        <vt:lpwstr/>
      </vt:variant>
      <vt:variant>
        <vt:i4>2490482</vt:i4>
      </vt:variant>
      <vt:variant>
        <vt:i4>186</vt:i4>
      </vt:variant>
      <vt:variant>
        <vt:i4>0</vt:i4>
      </vt:variant>
      <vt:variant>
        <vt:i4>5</vt:i4>
      </vt:variant>
      <vt:variant>
        <vt:lpwstr>../../../Desktop/5109.17/June 2011 Updates/ConvertedDocs/FSFAQGCh2pt1June2011.docm</vt:lpwstr>
      </vt:variant>
      <vt:variant>
        <vt:lpwstr/>
      </vt:variant>
      <vt:variant>
        <vt:i4>5505041</vt:i4>
      </vt:variant>
      <vt:variant>
        <vt:i4>183</vt:i4>
      </vt:variant>
      <vt:variant>
        <vt:i4>0</vt:i4>
      </vt:variant>
      <vt:variant>
        <vt:i4>5</vt:i4>
      </vt:variant>
      <vt:variant>
        <vt:lpwstr>http://www.nwcg.gov/pms/taskbook/taskbook.htm</vt:lpwstr>
      </vt:variant>
      <vt:variant>
        <vt:lpwstr/>
      </vt:variant>
      <vt:variant>
        <vt:i4>1048643</vt:i4>
      </vt:variant>
      <vt:variant>
        <vt:i4>180</vt:i4>
      </vt:variant>
      <vt:variant>
        <vt:i4>0</vt:i4>
      </vt:variant>
      <vt:variant>
        <vt:i4>5</vt:i4>
      </vt:variant>
      <vt:variant>
        <vt:lpwstr>http://training.nwcg.gov/classes/i100.htm</vt:lpwstr>
      </vt:variant>
      <vt:variant>
        <vt:lpwstr/>
      </vt:variant>
      <vt:variant>
        <vt:i4>1048643</vt:i4>
      </vt:variant>
      <vt:variant>
        <vt:i4>177</vt:i4>
      </vt:variant>
      <vt:variant>
        <vt:i4>0</vt:i4>
      </vt:variant>
      <vt:variant>
        <vt:i4>5</vt:i4>
      </vt:variant>
      <vt:variant>
        <vt:lpwstr>http://training.nwcg.gov/classes/i100.htm</vt:lpwstr>
      </vt:variant>
      <vt:variant>
        <vt:lpwstr/>
      </vt:variant>
      <vt:variant>
        <vt:i4>1048643</vt:i4>
      </vt:variant>
      <vt:variant>
        <vt:i4>174</vt:i4>
      </vt:variant>
      <vt:variant>
        <vt:i4>0</vt:i4>
      </vt:variant>
      <vt:variant>
        <vt:i4>5</vt:i4>
      </vt:variant>
      <vt:variant>
        <vt:lpwstr>http://training.nwcg.gov/classes/i100.htm</vt:lpwstr>
      </vt:variant>
      <vt:variant>
        <vt:lpwstr/>
      </vt:variant>
      <vt:variant>
        <vt:i4>1048643</vt:i4>
      </vt:variant>
      <vt:variant>
        <vt:i4>171</vt:i4>
      </vt:variant>
      <vt:variant>
        <vt:i4>0</vt:i4>
      </vt:variant>
      <vt:variant>
        <vt:i4>5</vt:i4>
      </vt:variant>
      <vt:variant>
        <vt:lpwstr>http://training.nwcg.gov/classes/i100.htm</vt:lpwstr>
      </vt:variant>
      <vt:variant>
        <vt:lpwstr/>
      </vt:variant>
      <vt:variant>
        <vt:i4>1048643</vt:i4>
      </vt:variant>
      <vt:variant>
        <vt:i4>168</vt:i4>
      </vt:variant>
      <vt:variant>
        <vt:i4>0</vt:i4>
      </vt:variant>
      <vt:variant>
        <vt:i4>5</vt:i4>
      </vt:variant>
      <vt:variant>
        <vt:lpwstr>http://training.nwcg.gov/classes/i100.htm</vt:lpwstr>
      </vt:variant>
      <vt:variant>
        <vt:lpwstr/>
      </vt:variant>
      <vt:variant>
        <vt:i4>1048643</vt:i4>
      </vt:variant>
      <vt:variant>
        <vt:i4>165</vt:i4>
      </vt:variant>
      <vt:variant>
        <vt:i4>0</vt:i4>
      </vt:variant>
      <vt:variant>
        <vt:i4>5</vt:i4>
      </vt:variant>
      <vt:variant>
        <vt:lpwstr>http://training.nwcg.gov/classes/i100.htm</vt:lpwstr>
      </vt:variant>
      <vt:variant>
        <vt:lpwstr/>
      </vt:variant>
      <vt:variant>
        <vt:i4>5701641</vt:i4>
      </vt:variant>
      <vt:variant>
        <vt:i4>162</vt:i4>
      </vt:variant>
      <vt:variant>
        <vt:i4>0</vt:i4>
      </vt:variant>
      <vt:variant>
        <vt:i4>5</vt:i4>
      </vt:variant>
      <vt:variant>
        <vt:lpwstr>http://www.nifc.gov/news/mobguide/index.html</vt:lpwstr>
      </vt:variant>
      <vt:variant>
        <vt:lpwstr/>
      </vt:variant>
      <vt:variant>
        <vt:i4>1048643</vt:i4>
      </vt:variant>
      <vt:variant>
        <vt:i4>159</vt:i4>
      </vt:variant>
      <vt:variant>
        <vt:i4>0</vt:i4>
      </vt:variant>
      <vt:variant>
        <vt:i4>5</vt:i4>
      </vt:variant>
      <vt:variant>
        <vt:lpwstr>http://training.nwcg.gov/classes/i100.htm</vt:lpwstr>
      </vt:variant>
      <vt:variant>
        <vt:lpwstr/>
      </vt:variant>
      <vt:variant>
        <vt:i4>1048643</vt:i4>
      </vt:variant>
      <vt:variant>
        <vt:i4>156</vt:i4>
      </vt:variant>
      <vt:variant>
        <vt:i4>0</vt:i4>
      </vt:variant>
      <vt:variant>
        <vt:i4>5</vt:i4>
      </vt:variant>
      <vt:variant>
        <vt:lpwstr>http://training.nwcg.gov/classes/i100.htm</vt:lpwstr>
      </vt:variant>
      <vt:variant>
        <vt:lpwstr/>
      </vt:variant>
      <vt:variant>
        <vt:i4>1048643</vt:i4>
      </vt:variant>
      <vt:variant>
        <vt:i4>153</vt:i4>
      </vt:variant>
      <vt:variant>
        <vt:i4>0</vt:i4>
      </vt:variant>
      <vt:variant>
        <vt:i4>5</vt:i4>
      </vt:variant>
      <vt:variant>
        <vt:lpwstr>http://training.nwcg.gov/classes/i100.htm</vt:lpwstr>
      </vt:variant>
      <vt:variant>
        <vt:lpwstr/>
      </vt:variant>
      <vt:variant>
        <vt:i4>1048643</vt:i4>
      </vt:variant>
      <vt:variant>
        <vt:i4>150</vt:i4>
      </vt:variant>
      <vt:variant>
        <vt:i4>0</vt:i4>
      </vt:variant>
      <vt:variant>
        <vt:i4>5</vt:i4>
      </vt:variant>
      <vt:variant>
        <vt:lpwstr>http://training.nwcg.gov/classes/i100.htm</vt:lpwstr>
      </vt:variant>
      <vt:variant>
        <vt:lpwstr/>
      </vt:variant>
      <vt:variant>
        <vt:i4>1048643</vt:i4>
      </vt:variant>
      <vt:variant>
        <vt:i4>147</vt:i4>
      </vt:variant>
      <vt:variant>
        <vt:i4>0</vt:i4>
      </vt:variant>
      <vt:variant>
        <vt:i4>5</vt:i4>
      </vt:variant>
      <vt:variant>
        <vt:lpwstr>http://training.nwcg.gov/classes/i100.htm</vt:lpwstr>
      </vt:variant>
      <vt:variant>
        <vt:lpwstr/>
      </vt:variant>
      <vt:variant>
        <vt:i4>1048643</vt:i4>
      </vt:variant>
      <vt:variant>
        <vt:i4>144</vt:i4>
      </vt:variant>
      <vt:variant>
        <vt:i4>0</vt:i4>
      </vt:variant>
      <vt:variant>
        <vt:i4>5</vt:i4>
      </vt:variant>
      <vt:variant>
        <vt:lpwstr>http://training.nwcg.gov/classes/i100.htm</vt:lpwstr>
      </vt:variant>
      <vt:variant>
        <vt:lpwstr/>
      </vt:variant>
      <vt:variant>
        <vt:i4>1048643</vt:i4>
      </vt:variant>
      <vt:variant>
        <vt:i4>141</vt:i4>
      </vt:variant>
      <vt:variant>
        <vt:i4>0</vt:i4>
      </vt:variant>
      <vt:variant>
        <vt:i4>5</vt:i4>
      </vt:variant>
      <vt:variant>
        <vt:lpwstr>http://training.nwcg.gov/classes/i100.htm</vt:lpwstr>
      </vt:variant>
      <vt:variant>
        <vt:lpwstr/>
      </vt:variant>
      <vt:variant>
        <vt:i4>5505041</vt:i4>
      </vt:variant>
      <vt:variant>
        <vt:i4>138</vt:i4>
      </vt:variant>
      <vt:variant>
        <vt:i4>0</vt:i4>
      </vt:variant>
      <vt:variant>
        <vt:i4>5</vt:i4>
      </vt:variant>
      <vt:variant>
        <vt:lpwstr>http://www.nwcg.gov/pms/taskbook/taskbook.htm</vt:lpwstr>
      </vt:variant>
      <vt:variant>
        <vt:lpwstr/>
      </vt:variant>
      <vt:variant>
        <vt:i4>1048643</vt:i4>
      </vt:variant>
      <vt:variant>
        <vt:i4>135</vt:i4>
      </vt:variant>
      <vt:variant>
        <vt:i4>0</vt:i4>
      </vt:variant>
      <vt:variant>
        <vt:i4>5</vt:i4>
      </vt:variant>
      <vt:variant>
        <vt:lpwstr>http://training.nwcg.gov/classes/i100.htm</vt:lpwstr>
      </vt:variant>
      <vt:variant>
        <vt:lpwstr/>
      </vt:variant>
      <vt:variant>
        <vt:i4>2097200</vt:i4>
      </vt:variant>
      <vt:variant>
        <vt:i4>132</vt:i4>
      </vt:variant>
      <vt:variant>
        <vt:i4>0</vt:i4>
      </vt:variant>
      <vt:variant>
        <vt:i4>5</vt:i4>
      </vt:variant>
      <vt:variant>
        <vt:lpwstr>http://www.fs.fed.us/business/abs/training.php</vt:lpwstr>
      </vt:variant>
      <vt:variant>
        <vt:lpwstr/>
      </vt:variant>
      <vt:variant>
        <vt:i4>2556016</vt:i4>
      </vt:variant>
      <vt:variant>
        <vt:i4>129</vt:i4>
      </vt:variant>
      <vt:variant>
        <vt:i4>0</vt:i4>
      </vt:variant>
      <vt:variant>
        <vt:i4>5</vt:i4>
      </vt:variant>
      <vt:variant>
        <vt:lpwstr>http://www.iat.gov/</vt:lpwstr>
      </vt:variant>
      <vt:variant>
        <vt:lpwstr/>
      </vt:variant>
      <vt:variant>
        <vt:i4>1703986</vt:i4>
      </vt:variant>
      <vt:variant>
        <vt:i4>126</vt:i4>
      </vt:variant>
      <vt:variant>
        <vt:i4>0</vt:i4>
      </vt:variant>
      <vt:variant>
        <vt:i4>5</vt:i4>
      </vt:variant>
      <vt:variant>
        <vt:lpwstr>https://fs.fed.us/fire/aviation/av_library/index.html</vt:lpwstr>
      </vt:variant>
      <vt:variant>
        <vt:lpwstr/>
      </vt:variant>
      <vt:variant>
        <vt:i4>2097200</vt:i4>
      </vt:variant>
      <vt:variant>
        <vt:i4>123</vt:i4>
      </vt:variant>
      <vt:variant>
        <vt:i4>0</vt:i4>
      </vt:variant>
      <vt:variant>
        <vt:i4>5</vt:i4>
      </vt:variant>
      <vt:variant>
        <vt:lpwstr>http://www.fs.fed.us/business/abs/training.php</vt:lpwstr>
      </vt:variant>
      <vt:variant>
        <vt:lpwstr/>
      </vt:variant>
      <vt:variant>
        <vt:i4>2556016</vt:i4>
      </vt:variant>
      <vt:variant>
        <vt:i4>120</vt:i4>
      </vt:variant>
      <vt:variant>
        <vt:i4>0</vt:i4>
      </vt:variant>
      <vt:variant>
        <vt:i4>5</vt:i4>
      </vt:variant>
      <vt:variant>
        <vt:lpwstr>http://www.iat.gov/</vt:lpwstr>
      </vt:variant>
      <vt:variant>
        <vt:lpwstr/>
      </vt:variant>
      <vt:variant>
        <vt:i4>4915291</vt:i4>
      </vt:variant>
      <vt:variant>
        <vt:i4>117</vt:i4>
      </vt:variant>
      <vt:variant>
        <vt:i4>0</vt:i4>
      </vt:variant>
      <vt:variant>
        <vt:i4>5</vt:i4>
      </vt:variant>
      <vt:variant>
        <vt:lpwstr>http://www.nifc.gov/nicc/predictive/intelligence/military/Military_Use_Handbook_2006_2.pdf</vt:lpwstr>
      </vt:variant>
      <vt:variant>
        <vt:lpwstr/>
      </vt:variant>
      <vt:variant>
        <vt:i4>1048643</vt:i4>
      </vt:variant>
      <vt:variant>
        <vt:i4>114</vt:i4>
      </vt:variant>
      <vt:variant>
        <vt:i4>0</vt:i4>
      </vt:variant>
      <vt:variant>
        <vt:i4>5</vt:i4>
      </vt:variant>
      <vt:variant>
        <vt:lpwstr>http://training.nwcg.gov/classes/i100.htm</vt:lpwstr>
      </vt:variant>
      <vt:variant>
        <vt:lpwstr/>
      </vt:variant>
      <vt:variant>
        <vt:i4>1245243</vt:i4>
      </vt:variant>
      <vt:variant>
        <vt:i4>33</vt:i4>
      </vt:variant>
      <vt:variant>
        <vt:i4>0</vt:i4>
      </vt:variant>
      <vt:variant>
        <vt:i4>5</vt:i4>
      </vt:variant>
      <vt:variant>
        <vt:lpwstr/>
      </vt:variant>
      <vt:variant>
        <vt:lpwstr>_Toc135793630</vt:lpwstr>
      </vt:variant>
      <vt:variant>
        <vt:i4>917575</vt:i4>
      </vt:variant>
      <vt:variant>
        <vt:i4>9</vt:i4>
      </vt:variant>
      <vt:variant>
        <vt:i4>0</vt:i4>
      </vt:variant>
      <vt:variant>
        <vt:i4>5</vt:i4>
      </vt:variant>
      <vt:variant>
        <vt:lpwstr>http://iqcs.nwcg.gov/</vt:lpwstr>
      </vt:variant>
      <vt:variant>
        <vt:lpwstr/>
      </vt:variant>
      <vt:variant>
        <vt:i4>1507388</vt:i4>
      </vt:variant>
      <vt:variant>
        <vt:i4>2</vt:i4>
      </vt:variant>
      <vt:variant>
        <vt:i4>0</vt:i4>
      </vt:variant>
      <vt:variant>
        <vt:i4>5</vt:i4>
      </vt:variant>
      <vt:variant>
        <vt:lpwstr/>
      </vt:variant>
      <vt:variant>
        <vt:lpwstr>_Toc182880708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Service Fire &amp; Aviation Qualifications Guide, Chapter 2, pt 2 </dc:title>
  <dc:subject/>
  <dc:creator>PCxx</dc:creator>
  <cp:keywords/>
  <dc:description/>
  <cp:lastModifiedBy>McCurdy, Jill M -FS</cp:lastModifiedBy>
  <cp:revision>3</cp:revision>
  <cp:lastPrinted>2011-02-03T14:18:00Z</cp:lastPrinted>
  <dcterms:created xsi:type="dcterms:W3CDTF">2012-10-31T21:18:00Z</dcterms:created>
  <dcterms:modified xsi:type="dcterms:W3CDTF">2012-10-31T21:39:00Z</dcterms:modified>
</cp:coreProperties>
</file>